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4361" w:rsidRPr="00FC4712" w:rsidRDefault="00474361" w:rsidP="004722E7">
      <w:pPr>
        <w:tabs>
          <w:tab w:val="left" w:pos="1225"/>
        </w:tabs>
        <w:jc w:val="center"/>
        <w:rPr>
          <w:rFonts w:cstheme="minorHAnsi"/>
          <w:b/>
          <w:szCs w:val="22"/>
        </w:rPr>
      </w:pPr>
    </w:p>
    <w:p w:rsidR="00474361" w:rsidRPr="00FC4712" w:rsidRDefault="00474361" w:rsidP="004722E7">
      <w:pPr>
        <w:tabs>
          <w:tab w:val="left" w:pos="1225"/>
        </w:tabs>
        <w:jc w:val="center"/>
        <w:rPr>
          <w:rFonts w:cstheme="minorHAnsi"/>
          <w:b/>
          <w:szCs w:val="22"/>
        </w:rPr>
      </w:pPr>
    </w:p>
    <w:p w:rsidR="00910F9E" w:rsidRPr="00FE2C9E" w:rsidRDefault="00097A4D" w:rsidP="00AE33CD">
      <w:pPr>
        <w:tabs>
          <w:tab w:val="left" w:pos="0"/>
        </w:tabs>
        <w:jc w:val="center"/>
        <w:rPr>
          <w:rFonts w:cstheme="minorHAnsi"/>
          <w:b/>
          <w:color w:val="000000"/>
          <w:sz w:val="24"/>
        </w:rPr>
      </w:pPr>
      <w:r w:rsidRPr="00FE2C9E">
        <w:rPr>
          <w:rFonts w:cstheme="minorHAnsi"/>
          <w:b/>
          <w:sz w:val="28"/>
          <w:szCs w:val="22"/>
        </w:rPr>
        <w:t>Znak</w:t>
      </w:r>
      <w:r w:rsidR="00910F9E" w:rsidRPr="00FE2C9E">
        <w:rPr>
          <w:rFonts w:cstheme="minorHAnsi"/>
          <w:b/>
          <w:sz w:val="28"/>
          <w:szCs w:val="22"/>
        </w:rPr>
        <w:t xml:space="preserve"> sprawy</w:t>
      </w:r>
      <w:r w:rsidR="00910F9E" w:rsidRPr="00FE2C9E">
        <w:rPr>
          <w:rFonts w:cstheme="minorHAnsi"/>
          <w:b/>
          <w:color w:val="000000"/>
          <w:sz w:val="24"/>
        </w:rPr>
        <w:t xml:space="preserve"> </w:t>
      </w:r>
      <w:r w:rsidRPr="00FE2C9E">
        <w:rPr>
          <w:rFonts w:cstheme="minorHAnsi"/>
          <w:b/>
          <w:color w:val="000000"/>
          <w:sz w:val="24"/>
        </w:rPr>
        <w:t>ZOZ.V-</w:t>
      </w:r>
      <w:r w:rsidR="007A5F2A" w:rsidRPr="00FE2C9E">
        <w:rPr>
          <w:rFonts w:cstheme="minorHAnsi"/>
          <w:b/>
          <w:color w:val="000000"/>
          <w:sz w:val="24"/>
        </w:rPr>
        <w:t>270-04</w:t>
      </w:r>
      <w:r w:rsidR="005C035D" w:rsidRPr="00FE2C9E">
        <w:rPr>
          <w:rFonts w:cstheme="minorHAnsi"/>
          <w:b/>
          <w:color w:val="000000"/>
          <w:sz w:val="24"/>
        </w:rPr>
        <w:t>/</w:t>
      </w:r>
      <w:r w:rsidR="00AE33CD" w:rsidRPr="00FE2C9E">
        <w:rPr>
          <w:rFonts w:cstheme="minorHAnsi"/>
          <w:b/>
          <w:color w:val="000000"/>
          <w:sz w:val="24"/>
        </w:rPr>
        <w:t>MP/</w:t>
      </w:r>
      <w:r w:rsidR="005C035D" w:rsidRPr="00FE2C9E">
        <w:rPr>
          <w:rFonts w:cstheme="minorHAnsi"/>
          <w:b/>
          <w:color w:val="000000"/>
          <w:sz w:val="24"/>
        </w:rPr>
        <w:t>12</w:t>
      </w:r>
    </w:p>
    <w:p w:rsidR="00474361" w:rsidRPr="00FE2C9E" w:rsidRDefault="00474361">
      <w:pPr>
        <w:tabs>
          <w:tab w:val="left" w:pos="1640"/>
        </w:tabs>
        <w:jc w:val="center"/>
        <w:rPr>
          <w:rFonts w:cstheme="minorHAnsi"/>
          <w:b/>
          <w:szCs w:val="22"/>
        </w:rPr>
      </w:pPr>
    </w:p>
    <w:p w:rsidR="00474361" w:rsidRPr="00FE2C9E" w:rsidRDefault="00474361">
      <w:pPr>
        <w:tabs>
          <w:tab w:val="left" w:pos="1640"/>
        </w:tabs>
        <w:jc w:val="center"/>
        <w:rPr>
          <w:rFonts w:cstheme="minorHAnsi"/>
          <w:b/>
          <w:szCs w:val="22"/>
        </w:rPr>
      </w:pPr>
    </w:p>
    <w:p w:rsidR="00474361" w:rsidRPr="00FE2C9E" w:rsidRDefault="00474361">
      <w:pPr>
        <w:tabs>
          <w:tab w:val="left" w:pos="1640"/>
        </w:tabs>
        <w:jc w:val="center"/>
        <w:rPr>
          <w:rFonts w:cstheme="minorHAnsi"/>
          <w:b/>
          <w:szCs w:val="22"/>
        </w:rPr>
      </w:pPr>
    </w:p>
    <w:p w:rsidR="005C035D" w:rsidRPr="00FE2C9E" w:rsidRDefault="00910F9E">
      <w:pPr>
        <w:tabs>
          <w:tab w:val="left" w:pos="1640"/>
        </w:tabs>
        <w:jc w:val="center"/>
        <w:rPr>
          <w:rFonts w:cstheme="minorHAnsi"/>
          <w:b/>
          <w:sz w:val="32"/>
          <w:szCs w:val="22"/>
        </w:rPr>
      </w:pPr>
      <w:r w:rsidRPr="00FE2C9E">
        <w:rPr>
          <w:rFonts w:cstheme="minorHAnsi"/>
          <w:b/>
          <w:sz w:val="32"/>
          <w:szCs w:val="22"/>
        </w:rPr>
        <w:t>S P E C Y F I K A C J A</w:t>
      </w:r>
      <w:r w:rsidR="002A62D5" w:rsidRPr="00FE2C9E">
        <w:rPr>
          <w:rFonts w:cstheme="minorHAnsi"/>
          <w:b/>
          <w:sz w:val="32"/>
          <w:szCs w:val="22"/>
        </w:rPr>
        <w:t xml:space="preserve"> </w:t>
      </w:r>
      <w:r w:rsidR="009B7333" w:rsidRPr="00FE2C9E">
        <w:rPr>
          <w:rFonts w:cstheme="minorHAnsi"/>
          <w:b/>
          <w:sz w:val="32"/>
          <w:szCs w:val="22"/>
        </w:rPr>
        <w:t xml:space="preserve"> </w:t>
      </w:r>
    </w:p>
    <w:p w:rsidR="00910F9E" w:rsidRPr="00FE2C9E" w:rsidRDefault="002A62D5">
      <w:pPr>
        <w:tabs>
          <w:tab w:val="left" w:pos="1640"/>
        </w:tabs>
        <w:jc w:val="center"/>
        <w:rPr>
          <w:rFonts w:cstheme="minorHAnsi"/>
          <w:b/>
          <w:sz w:val="32"/>
          <w:szCs w:val="22"/>
        </w:rPr>
      </w:pPr>
      <w:r w:rsidRPr="00FE2C9E">
        <w:rPr>
          <w:rFonts w:cstheme="minorHAnsi"/>
          <w:b/>
          <w:sz w:val="32"/>
          <w:szCs w:val="22"/>
        </w:rPr>
        <w:t xml:space="preserve">ISTOTNYCH WARUNKÓW ZAMÓWIENIA </w:t>
      </w:r>
    </w:p>
    <w:p w:rsidR="00474361" w:rsidRPr="00FE2C9E" w:rsidRDefault="00474361">
      <w:pPr>
        <w:tabs>
          <w:tab w:val="left" w:pos="1640"/>
        </w:tabs>
        <w:rPr>
          <w:rFonts w:cstheme="minorHAnsi"/>
          <w:szCs w:val="22"/>
        </w:rPr>
      </w:pPr>
    </w:p>
    <w:p w:rsidR="00474361" w:rsidRPr="00FE2C9E" w:rsidRDefault="005C035D" w:rsidP="007A5F2A">
      <w:pPr>
        <w:tabs>
          <w:tab w:val="left" w:pos="940"/>
        </w:tabs>
        <w:rPr>
          <w:rFonts w:cstheme="minorHAnsi"/>
          <w:b/>
          <w:bCs/>
          <w:szCs w:val="22"/>
        </w:rPr>
      </w:pPr>
      <w:r w:rsidRPr="00FE2C9E">
        <w:rPr>
          <w:rFonts w:cstheme="minorHAnsi"/>
          <w:szCs w:val="22"/>
        </w:rPr>
        <w:t>d</w:t>
      </w:r>
      <w:r w:rsidR="00910F9E" w:rsidRPr="00FE2C9E">
        <w:rPr>
          <w:rFonts w:cstheme="minorHAnsi"/>
          <w:szCs w:val="22"/>
        </w:rPr>
        <w:t xml:space="preserve">o przetargu nieograniczonego o wartości szacunkowej zamówienia mniejszej niż kwoty określone </w:t>
      </w:r>
      <w:r w:rsidR="007A5F2A" w:rsidRPr="00FE2C9E">
        <w:rPr>
          <w:rFonts w:cstheme="minorHAnsi"/>
          <w:szCs w:val="22"/>
        </w:rPr>
        <w:br/>
      </w:r>
      <w:r w:rsidR="00910F9E" w:rsidRPr="00FE2C9E">
        <w:rPr>
          <w:rFonts w:cstheme="minorHAnsi"/>
          <w:szCs w:val="22"/>
        </w:rPr>
        <w:t>w przepisach wydanych na podstawie art.</w:t>
      </w:r>
      <w:r w:rsidR="007A5F2A" w:rsidRPr="00FE2C9E">
        <w:rPr>
          <w:rFonts w:cstheme="minorHAnsi"/>
          <w:szCs w:val="22"/>
        </w:rPr>
        <w:t xml:space="preserve"> </w:t>
      </w:r>
      <w:r w:rsidR="00910F9E" w:rsidRPr="00FE2C9E">
        <w:rPr>
          <w:rFonts w:cstheme="minorHAnsi"/>
          <w:szCs w:val="22"/>
        </w:rPr>
        <w:t>11 ust. 8 ustawy Prawo zamówień publicznych (</w:t>
      </w:r>
      <w:r w:rsidR="00474361" w:rsidRPr="00FE2C9E">
        <w:rPr>
          <w:rFonts w:cstheme="minorHAnsi"/>
          <w:szCs w:val="22"/>
        </w:rPr>
        <w:t>do</w:t>
      </w:r>
      <w:r w:rsidR="00910F9E" w:rsidRPr="00FE2C9E">
        <w:rPr>
          <w:rFonts w:cstheme="minorHAnsi"/>
          <w:szCs w:val="22"/>
        </w:rPr>
        <w:t xml:space="preserve"> </w:t>
      </w:r>
      <w:r w:rsidR="00487F4B" w:rsidRPr="00FE2C9E">
        <w:rPr>
          <w:rFonts w:cstheme="minorHAnsi"/>
          <w:szCs w:val="22"/>
        </w:rPr>
        <w:t>200</w:t>
      </w:r>
      <w:r w:rsidR="00910F9E" w:rsidRPr="00FE2C9E">
        <w:rPr>
          <w:rFonts w:cstheme="minorHAnsi"/>
          <w:szCs w:val="22"/>
        </w:rPr>
        <w:t xml:space="preserve"> 000 euro ) na</w:t>
      </w:r>
      <w:r w:rsidR="00474361" w:rsidRPr="00FE2C9E">
        <w:rPr>
          <w:rFonts w:cstheme="minorHAnsi"/>
          <w:szCs w:val="22"/>
        </w:rPr>
        <w:t>:</w:t>
      </w:r>
    </w:p>
    <w:p w:rsidR="00474361" w:rsidRPr="00FE2C9E" w:rsidRDefault="00474361" w:rsidP="002A62D5">
      <w:pPr>
        <w:tabs>
          <w:tab w:val="left" w:pos="940"/>
        </w:tabs>
        <w:jc w:val="both"/>
        <w:rPr>
          <w:rFonts w:cstheme="minorHAnsi"/>
          <w:b/>
          <w:bCs/>
          <w:szCs w:val="22"/>
        </w:rPr>
      </w:pPr>
    </w:p>
    <w:p w:rsidR="00474361" w:rsidRPr="00FE2C9E" w:rsidRDefault="00474361" w:rsidP="002A62D5">
      <w:pPr>
        <w:tabs>
          <w:tab w:val="left" w:pos="940"/>
        </w:tabs>
        <w:jc w:val="both"/>
        <w:rPr>
          <w:rFonts w:cstheme="minorHAnsi"/>
          <w:b/>
          <w:bCs/>
          <w:szCs w:val="22"/>
        </w:rPr>
      </w:pPr>
    </w:p>
    <w:p w:rsidR="00474361" w:rsidRPr="00FE2C9E" w:rsidRDefault="00474361" w:rsidP="002A62D5">
      <w:pPr>
        <w:tabs>
          <w:tab w:val="left" w:pos="940"/>
        </w:tabs>
        <w:jc w:val="both"/>
        <w:rPr>
          <w:rFonts w:cstheme="minorHAnsi"/>
          <w:b/>
          <w:bCs/>
          <w:szCs w:val="22"/>
        </w:rPr>
      </w:pPr>
    </w:p>
    <w:p w:rsidR="002A62D5" w:rsidRPr="00FE2C9E" w:rsidRDefault="0064498F" w:rsidP="00B00A8D">
      <w:pPr>
        <w:pStyle w:val="Nagwek1"/>
      </w:pPr>
      <w:r w:rsidRPr="00FE2C9E">
        <w:t>świadczenie usługi ubezpieczenia</w:t>
      </w:r>
      <w:r w:rsidR="0023703D" w:rsidRPr="00FE2C9E">
        <w:t xml:space="preserve"> mienia oraz</w:t>
      </w:r>
      <w:r w:rsidR="00910F9E" w:rsidRPr="00FE2C9E">
        <w:t xml:space="preserve"> </w:t>
      </w:r>
      <w:r w:rsidR="00DB6F74" w:rsidRPr="00FE2C9E">
        <w:t xml:space="preserve">odpowiedzialności cywilnej </w:t>
      </w:r>
      <w:r w:rsidR="002A62D5" w:rsidRPr="00FE2C9E">
        <w:t>na rzecz</w:t>
      </w:r>
      <w:r w:rsidR="00D0578B" w:rsidRPr="00FE2C9E">
        <w:t xml:space="preserve"> </w:t>
      </w:r>
      <w:r w:rsidR="0023703D" w:rsidRPr="00FE2C9E">
        <w:t>Zespołu Opieki Zdrowotnej w Lidzbarku Warmińskim</w:t>
      </w:r>
    </w:p>
    <w:p w:rsidR="00910F9E" w:rsidRPr="00FE2C9E" w:rsidRDefault="00910F9E" w:rsidP="002A62D5">
      <w:pPr>
        <w:jc w:val="both"/>
        <w:rPr>
          <w:rFonts w:cstheme="minorHAnsi"/>
          <w:szCs w:val="22"/>
        </w:rPr>
      </w:pPr>
    </w:p>
    <w:p w:rsidR="00910F9E" w:rsidRPr="00FE2C9E" w:rsidRDefault="00910F9E">
      <w:pPr>
        <w:rPr>
          <w:rFonts w:cstheme="minorHAnsi"/>
          <w:szCs w:val="22"/>
        </w:rPr>
      </w:pPr>
    </w:p>
    <w:p w:rsidR="00910F9E" w:rsidRPr="00FE2C9E" w:rsidRDefault="00910F9E">
      <w:pPr>
        <w:rPr>
          <w:rFonts w:cstheme="minorHAnsi"/>
          <w:szCs w:val="22"/>
        </w:rPr>
      </w:pPr>
    </w:p>
    <w:p w:rsidR="00910F9E" w:rsidRPr="00FE2C9E" w:rsidRDefault="00910F9E">
      <w:pPr>
        <w:tabs>
          <w:tab w:val="left" w:pos="1225"/>
        </w:tabs>
        <w:rPr>
          <w:rFonts w:cstheme="minorHAnsi"/>
          <w:szCs w:val="22"/>
        </w:rPr>
      </w:pPr>
    </w:p>
    <w:p w:rsidR="00910F9E" w:rsidRPr="00FE2C9E" w:rsidRDefault="00474361" w:rsidP="00474361">
      <w:pPr>
        <w:tabs>
          <w:tab w:val="left" w:pos="1225"/>
        </w:tabs>
        <w:jc w:val="center"/>
        <w:rPr>
          <w:rFonts w:cstheme="minorHAnsi"/>
          <w:szCs w:val="22"/>
        </w:rPr>
      </w:pPr>
      <w:r w:rsidRPr="00FE2C9E">
        <w:rPr>
          <w:rFonts w:cstheme="minorHAnsi"/>
          <w:szCs w:val="22"/>
        </w:rPr>
        <w:br w:type="page"/>
      </w:r>
      <w:r w:rsidR="00910F9E" w:rsidRPr="00FE2C9E">
        <w:rPr>
          <w:rFonts w:cstheme="minorHAnsi"/>
          <w:szCs w:val="22"/>
        </w:rPr>
        <w:lastRenderedPageBreak/>
        <w:t>SPIS  TREŚCI</w:t>
      </w:r>
    </w:p>
    <w:p w:rsidR="00910F9E" w:rsidRPr="00FE2C9E" w:rsidRDefault="00910F9E">
      <w:pPr>
        <w:tabs>
          <w:tab w:val="left" w:pos="1225"/>
        </w:tabs>
        <w:jc w:val="center"/>
        <w:rPr>
          <w:rFonts w:cstheme="minorHAnsi"/>
          <w:szCs w:val="22"/>
        </w:rPr>
      </w:pPr>
    </w:p>
    <w:p w:rsidR="00474361" w:rsidRPr="00FE2C9E" w:rsidRDefault="00882C51" w:rsidP="00474361">
      <w:pPr>
        <w:pStyle w:val="Spistreci2"/>
        <w:rPr>
          <w:rFonts w:cstheme="minorHAnsi"/>
          <w:noProof/>
        </w:rPr>
      </w:pPr>
      <w:r w:rsidRPr="00FE2C9E">
        <w:rPr>
          <w:rFonts w:cstheme="minorHAnsi"/>
        </w:rPr>
        <w:fldChar w:fldCharType="begin"/>
      </w:r>
      <w:r w:rsidRPr="00FE2C9E">
        <w:rPr>
          <w:rFonts w:cstheme="minorHAnsi"/>
        </w:rPr>
        <w:instrText xml:space="preserve"> TOC \o "1-3" \n \h \z \u </w:instrText>
      </w:r>
      <w:r w:rsidRPr="00FE2C9E">
        <w:rPr>
          <w:rFonts w:cstheme="minorHAnsi"/>
        </w:rPr>
        <w:fldChar w:fldCharType="separate"/>
      </w:r>
      <w:hyperlink w:anchor="_Toc288819415" w:history="1">
        <w:r w:rsidR="00474361" w:rsidRPr="00FE2C9E">
          <w:rPr>
            <w:rStyle w:val="Hipercze"/>
            <w:rFonts w:cstheme="minorHAnsi"/>
            <w:noProof/>
          </w:rPr>
          <w:t>I.</w:t>
        </w:r>
        <w:r w:rsidR="00474361" w:rsidRPr="00FE2C9E">
          <w:rPr>
            <w:rFonts w:cstheme="minorHAnsi"/>
            <w:noProof/>
          </w:rPr>
          <w:tab/>
        </w:r>
        <w:r w:rsidR="00474361" w:rsidRPr="00FE2C9E">
          <w:rPr>
            <w:rStyle w:val="Hipercze"/>
            <w:rFonts w:cstheme="minorHAnsi"/>
            <w:noProof/>
          </w:rPr>
          <w:t>Zamawiający</w:t>
        </w:r>
      </w:hyperlink>
    </w:p>
    <w:p w:rsidR="00474361" w:rsidRPr="00FE2C9E" w:rsidRDefault="002C4BFC" w:rsidP="00474361">
      <w:pPr>
        <w:pStyle w:val="Spistreci2"/>
        <w:rPr>
          <w:rFonts w:cstheme="minorHAnsi"/>
          <w:noProof/>
        </w:rPr>
      </w:pPr>
      <w:hyperlink w:anchor="_Toc288819424" w:history="1">
        <w:r w:rsidR="00325E57">
          <w:rPr>
            <w:rStyle w:val="Hipercze"/>
            <w:rFonts w:cstheme="minorHAnsi"/>
            <w:noProof/>
          </w:rPr>
          <w:t>I</w:t>
        </w:r>
        <w:r w:rsidR="00474361" w:rsidRPr="00FE2C9E">
          <w:rPr>
            <w:rStyle w:val="Hipercze"/>
            <w:rFonts w:cstheme="minorHAnsi"/>
            <w:noProof/>
          </w:rPr>
          <w:t>I.</w:t>
        </w:r>
        <w:r w:rsidR="00474361" w:rsidRPr="00FE2C9E">
          <w:rPr>
            <w:rFonts w:cstheme="minorHAnsi"/>
            <w:noProof/>
          </w:rPr>
          <w:tab/>
        </w:r>
        <w:r w:rsidR="00474361" w:rsidRPr="00FE2C9E">
          <w:rPr>
            <w:rStyle w:val="Hipercze"/>
            <w:rFonts w:cstheme="minorHAnsi"/>
            <w:noProof/>
          </w:rPr>
          <w:t>Określenie przedmiotu zamówienia</w:t>
        </w:r>
      </w:hyperlink>
    </w:p>
    <w:p w:rsidR="00474361" w:rsidRPr="00FE2C9E" w:rsidRDefault="002C4BFC" w:rsidP="00474361">
      <w:pPr>
        <w:pStyle w:val="Spistreci2"/>
        <w:rPr>
          <w:rFonts w:cstheme="minorHAnsi"/>
          <w:noProof/>
        </w:rPr>
      </w:pPr>
      <w:hyperlink w:anchor="_Toc288819425" w:history="1">
        <w:r w:rsidR="00474361" w:rsidRPr="00FE2C9E">
          <w:rPr>
            <w:rStyle w:val="Hipercze"/>
            <w:rFonts w:cstheme="minorHAnsi"/>
            <w:noProof/>
          </w:rPr>
          <w:t>I</w:t>
        </w:r>
        <w:r w:rsidR="00325E57">
          <w:rPr>
            <w:rStyle w:val="Hipercze"/>
            <w:rFonts w:cstheme="minorHAnsi"/>
            <w:noProof/>
          </w:rPr>
          <w:t>II</w:t>
        </w:r>
        <w:r w:rsidR="00474361" w:rsidRPr="00FE2C9E">
          <w:rPr>
            <w:rStyle w:val="Hipercze"/>
            <w:rFonts w:cstheme="minorHAnsi"/>
            <w:noProof/>
          </w:rPr>
          <w:t>.</w:t>
        </w:r>
        <w:r w:rsidR="00474361" w:rsidRPr="00FE2C9E">
          <w:rPr>
            <w:rFonts w:cstheme="minorHAnsi"/>
            <w:noProof/>
          </w:rPr>
          <w:tab/>
        </w:r>
        <w:r w:rsidR="00474361" w:rsidRPr="00FE2C9E">
          <w:rPr>
            <w:rStyle w:val="Hipercze"/>
            <w:rFonts w:cstheme="minorHAnsi"/>
            <w:noProof/>
          </w:rPr>
          <w:t>Kod CPV</w:t>
        </w:r>
      </w:hyperlink>
    </w:p>
    <w:p w:rsidR="00474361" w:rsidRPr="00FE2C9E" w:rsidRDefault="00325E57" w:rsidP="00474361">
      <w:pPr>
        <w:pStyle w:val="Spistreci2"/>
        <w:rPr>
          <w:rFonts w:cstheme="minorHAnsi"/>
          <w:noProof/>
        </w:rPr>
      </w:pPr>
      <w:r>
        <w:t>I</w:t>
      </w:r>
      <w:hyperlink w:anchor="_Toc288819426" w:history="1">
        <w:r w:rsidR="00474361" w:rsidRPr="00FE2C9E">
          <w:rPr>
            <w:rStyle w:val="Hipercze"/>
            <w:rFonts w:cstheme="minorHAnsi"/>
            <w:noProof/>
          </w:rPr>
          <w:t>V.</w:t>
        </w:r>
        <w:r w:rsidR="00474361" w:rsidRPr="00FE2C9E">
          <w:rPr>
            <w:rFonts w:cstheme="minorHAnsi"/>
            <w:noProof/>
          </w:rPr>
          <w:tab/>
        </w:r>
        <w:r w:rsidR="00474361" w:rsidRPr="00FE2C9E">
          <w:rPr>
            <w:rStyle w:val="Hipercze"/>
            <w:rFonts w:cstheme="minorHAnsi"/>
            <w:noProof/>
          </w:rPr>
          <w:t>Termin wykonania zamówienia</w:t>
        </w:r>
      </w:hyperlink>
    </w:p>
    <w:p w:rsidR="00474361" w:rsidRPr="00FE2C9E" w:rsidRDefault="002C4BFC" w:rsidP="00474361">
      <w:pPr>
        <w:pStyle w:val="Spistreci2"/>
        <w:rPr>
          <w:rFonts w:cstheme="minorHAnsi"/>
          <w:noProof/>
        </w:rPr>
      </w:pPr>
      <w:hyperlink w:anchor="_Toc288819427" w:history="1">
        <w:r w:rsidR="00474361" w:rsidRPr="00FE2C9E">
          <w:rPr>
            <w:rStyle w:val="Hipercze"/>
            <w:rFonts w:cstheme="minorHAnsi"/>
            <w:noProof/>
          </w:rPr>
          <w:t>V.</w:t>
        </w:r>
        <w:r w:rsidR="00474361" w:rsidRPr="00FE2C9E">
          <w:rPr>
            <w:rFonts w:cstheme="minorHAnsi"/>
            <w:noProof/>
          </w:rPr>
          <w:tab/>
        </w:r>
        <w:r w:rsidR="00474361" w:rsidRPr="00FE2C9E">
          <w:rPr>
            <w:rStyle w:val="Hipercze"/>
            <w:rFonts w:cstheme="minorHAnsi"/>
            <w:noProof/>
          </w:rPr>
          <w:t>Warunki udziału w postępowaniu , opis sposobu oceny spełnienia warunków wraz z wykazem oświadczeń i dokumentów jakie mają dostarczyć Wykonawcy w celu potwierdzenia spełnienia warunków udziału w postępowaniu</w:t>
        </w:r>
      </w:hyperlink>
    </w:p>
    <w:p w:rsidR="00474361" w:rsidRPr="00FE2C9E" w:rsidRDefault="002C4BFC" w:rsidP="00474361">
      <w:pPr>
        <w:pStyle w:val="Spistreci3"/>
        <w:rPr>
          <w:rFonts w:cstheme="minorHAnsi"/>
          <w:noProof/>
        </w:rPr>
      </w:pPr>
      <w:hyperlink w:anchor="_Toc288819428" w:history="1">
        <w:r w:rsidR="00474361" w:rsidRPr="00FE2C9E">
          <w:rPr>
            <w:rStyle w:val="Hipercze"/>
            <w:rFonts w:cstheme="minorHAnsi"/>
            <w:noProof/>
            <w:w w:val="99"/>
          </w:rPr>
          <w:t>1.</w:t>
        </w:r>
        <w:r w:rsidR="00474361" w:rsidRPr="00FE2C9E">
          <w:rPr>
            <w:rFonts w:cstheme="minorHAnsi"/>
            <w:noProof/>
          </w:rPr>
          <w:tab/>
        </w:r>
        <w:r w:rsidR="00474361" w:rsidRPr="00FE2C9E">
          <w:rPr>
            <w:rStyle w:val="Hipercze"/>
            <w:rFonts w:cstheme="minorHAnsi"/>
            <w:noProof/>
            <w:w w:val="99"/>
          </w:rPr>
          <w:t>Warunki udziału w postępowaniu.</w:t>
        </w:r>
      </w:hyperlink>
    </w:p>
    <w:p w:rsidR="00474361" w:rsidRPr="00FE2C9E" w:rsidRDefault="002C4BFC" w:rsidP="00474361">
      <w:pPr>
        <w:pStyle w:val="Spistreci3"/>
        <w:rPr>
          <w:rFonts w:cstheme="minorHAnsi"/>
          <w:noProof/>
        </w:rPr>
      </w:pPr>
      <w:hyperlink w:anchor="_Toc288819429" w:history="1">
        <w:r w:rsidR="00474361" w:rsidRPr="00FE2C9E">
          <w:rPr>
            <w:rStyle w:val="Hipercze"/>
            <w:rFonts w:cstheme="minorHAnsi"/>
            <w:noProof/>
            <w:w w:val="99"/>
          </w:rPr>
          <w:t>2.</w:t>
        </w:r>
        <w:r w:rsidR="00474361" w:rsidRPr="00FE2C9E">
          <w:rPr>
            <w:rFonts w:cstheme="minorHAnsi"/>
            <w:noProof/>
          </w:rPr>
          <w:tab/>
        </w:r>
        <w:r w:rsidR="00474361" w:rsidRPr="00FE2C9E">
          <w:rPr>
            <w:rStyle w:val="Hipercze"/>
            <w:rFonts w:cstheme="minorHAnsi"/>
            <w:noProof/>
            <w:w w:val="99"/>
          </w:rPr>
          <w:t>Sposób oceny spełnienia warunków udziału w postępowaniu.</w:t>
        </w:r>
      </w:hyperlink>
    </w:p>
    <w:p w:rsidR="00474361" w:rsidRPr="00FE2C9E" w:rsidRDefault="002C4BFC" w:rsidP="00474361">
      <w:pPr>
        <w:pStyle w:val="Spistreci3"/>
        <w:rPr>
          <w:rFonts w:cstheme="minorHAnsi"/>
          <w:noProof/>
        </w:rPr>
      </w:pPr>
      <w:hyperlink w:anchor="_Toc288819430" w:history="1">
        <w:r w:rsidR="00474361" w:rsidRPr="00FE2C9E">
          <w:rPr>
            <w:rStyle w:val="Hipercze"/>
            <w:rFonts w:cstheme="minorHAnsi"/>
            <w:noProof/>
            <w:w w:val="99"/>
          </w:rPr>
          <w:t>3.</w:t>
        </w:r>
        <w:r w:rsidR="00474361" w:rsidRPr="00FE2C9E">
          <w:rPr>
            <w:rFonts w:cstheme="minorHAnsi"/>
            <w:noProof/>
          </w:rPr>
          <w:tab/>
        </w:r>
        <w:r w:rsidR="00474361" w:rsidRPr="00FE2C9E">
          <w:rPr>
            <w:rStyle w:val="Hipercze"/>
            <w:rFonts w:cstheme="minorHAnsi"/>
            <w:noProof/>
            <w:w w:val="99"/>
          </w:rPr>
          <w:t>Dokumenty o spełnieniu warunków udziału w postępowaniu, które winien złożyć każdy Wykonawca.</w:t>
        </w:r>
      </w:hyperlink>
    </w:p>
    <w:p w:rsidR="00474361" w:rsidRPr="00FE2C9E" w:rsidRDefault="002C4BFC" w:rsidP="00474361">
      <w:pPr>
        <w:pStyle w:val="Spistreci3"/>
        <w:rPr>
          <w:rStyle w:val="Hipercze"/>
          <w:rFonts w:cstheme="minorHAnsi"/>
          <w:noProof/>
          <w:w w:val="99"/>
        </w:rPr>
      </w:pPr>
      <w:hyperlink w:anchor="_Toc288819431" w:history="1">
        <w:r w:rsidR="00474361" w:rsidRPr="00FE2C9E">
          <w:rPr>
            <w:rStyle w:val="Hipercze"/>
            <w:rFonts w:cstheme="minorHAnsi"/>
            <w:noProof/>
            <w:w w:val="99"/>
          </w:rPr>
          <w:t>4.</w:t>
        </w:r>
        <w:r w:rsidR="00474361" w:rsidRPr="00FE2C9E">
          <w:rPr>
            <w:rFonts w:cstheme="minorHAnsi"/>
            <w:noProof/>
          </w:rPr>
          <w:tab/>
        </w:r>
        <w:r w:rsidR="00474361" w:rsidRPr="00FE2C9E">
          <w:rPr>
            <w:rStyle w:val="Hipercze"/>
            <w:rFonts w:cstheme="minorHAnsi"/>
            <w:noProof/>
            <w:w w:val="99"/>
          </w:rPr>
          <w:t>Pozostałe wymagane dokumenty.</w:t>
        </w:r>
      </w:hyperlink>
    </w:p>
    <w:p w:rsidR="000D454B" w:rsidRPr="00FE2C9E" w:rsidRDefault="002C4BFC" w:rsidP="000D454B">
      <w:pPr>
        <w:pStyle w:val="Spistreci3"/>
        <w:rPr>
          <w:rStyle w:val="Hipercze"/>
          <w:rFonts w:cstheme="minorHAnsi"/>
          <w:noProof/>
          <w:color w:val="auto"/>
          <w:w w:val="99"/>
          <w:u w:val="none"/>
        </w:rPr>
      </w:pPr>
      <w:hyperlink w:anchor="_Toc288819431" w:history="1">
        <w:r w:rsidR="000D454B" w:rsidRPr="00FE2C9E">
          <w:rPr>
            <w:rStyle w:val="Hipercze"/>
            <w:rFonts w:cstheme="minorHAnsi"/>
            <w:noProof/>
            <w:w w:val="99"/>
          </w:rPr>
          <w:t>5</w:t>
        </w:r>
      </w:hyperlink>
      <w:r w:rsidR="000D454B" w:rsidRPr="00FE2C9E">
        <w:rPr>
          <w:rStyle w:val="Hipercze"/>
          <w:rFonts w:cstheme="minorHAnsi"/>
          <w:noProof/>
          <w:w w:val="99"/>
          <w:u w:val="none"/>
        </w:rPr>
        <w:tab/>
      </w:r>
      <w:r w:rsidR="000D454B" w:rsidRPr="00FE2C9E">
        <w:rPr>
          <w:rStyle w:val="Hipercze"/>
          <w:rFonts w:cstheme="minorHAnsi"/>
          <w:noProof/>
          <w:color w:val="auto"/>
          <w:w w:val="99"/>
          <w:u w:val="none"/>
        </w:rPr>
        <w:t>Udział w postępowaniu wykonawców występujących wspólnie.</w:t>
      </w:r>
    </w:p>
    <w:p w:rsidR="000D454B" w:rsidRPr="00FE2C9E" w:rsidRDefault="002C4BFC" w:rsidP="000D454B">
      <w:pPr>
        <w:pStyle w:val="Spistreci3"/>
        <w:rPr>
          <w:rStyle w:val="Hipercze"/>
          <w:rFonts w:cstheme="minorHAnsi"/>
          <w:noProof/>
          <w:color w:val="auto"/>
          <w:w w:val="99"/>
          <w:u w:val="none"/>
        </w:rPr>
      </w:pPr>
      <w:hyperlink w:anchor="_Toc288819431" w:history="1">
        <w:r w:rsidR="000D454B" w:rsidRPr="00FE2C9E">
          <w:rPr>
            <w:rStyle w:val="Hipercze"/>
            <w:rFonts w:cstheme="minorHAnsi"/>
            <w:noProof/>
            <w:w w:val="99"/>
          </w:rPr>
          <w:t>6</w:t>
        </w:r>
      </w:hyperlink>
      <w:r w:rsidR="000D454B" w:rsidRPr="00FE2C9E">
        <w:rPr>
          <w:rStyle w:val="Hipercze"/>
          <w:rFonts w:cstheme="minorHAnsi"/>
          <w:noProof/>
          <w:w w:val="99"/>
          <w:u w:val="none"/>
        </w:rPr>
        <w:tab/>
      </w:r>
      <w:r w:rsidR="000D454B" w:rsidRPr="00FE2C9E">
        <w:rPr>
          <w:rStyle w:val="Hipercze"/>
          <w:rFonts w:cstheme="minorHAnsi"/>
          <w:noProof/>
          <w:color w:val="auto"/>
          <w:w w:val="99"/>
          <w:u w:val="none"/>
        </w:rPr>
        <w:t>Udział w postępowaniu wykonawców którzy mają siedzibę lub miejsce zamieszkania poza terytorium RP.</w:t>
      </w:r>
    </w:p>
    <w:p w:rsidR="000D454B" w:rsidRPr="00FE2C9E" w:rsidRDefault="002C4BFC" w:rsidP="000D454B">
      <w:pPr>
        <w:pStyle w:val="Spistreci3"/>
        <w:rPr>
          <w:rStyle w:val="Hipercze"/>
          <w:rFonts w:cstheme="minorHAnsi"/>
          <w:noProof/>
          <w:color w:val="auto"/>
          <w:w w:val="99"/>
          <w:u w:val="none"/>
        </w:rPr>
      </w:pPr>
      <w:hyperlink w:anchor="_Toc288819431" w:history="1">
        <w:r w:rsidR="000D454B" w:rsidRPr="00FE2C9E">
          <w:rPr>
            <w:rStyle w:val="Hipercze"/>
            <w:rFonts w:cstheme="minorHAnsi"/>
            <w:noProof/>
            <w:w w:val="99"/>
          </w:rPr>
          <w:t>7</w:t>
        </w:r>
      </w:hyperlink>
      <w:r w:rsidR="000D454B" w:rsidRPr="00FE2C9E">
        <w:rPr>
          <w:rStyle w:val="Hipercze"/>
          <w:rFonts w:cstheme="minorHAnsi"/>
          <w:noProof/>
          <w:color w:val="auto"/>
          <w:w w:val="99"/>
          <w:u w:val="none"/>
        </w:rPr>
        <w:tab/>
        <w:t>Forma składanych dokumentów.</w:t>
      </w:r>
    </w:p>
    <w:p w:rsidR="00474361" w:rsidRPr="00FE2C9E" w:rsidRDefault="002C4BFC" w:rsidP="00474361">
      <w:pPr>
        <w:pStyle w:val="Spistreci2"/>
        <w:rPr>
          <w:rFonts w:cstheme="minorHAnsi"/>
          <w:noProof/>
        </w:rPr>
      </w:pPr>
      <w:hyperlink w:anchor="_Toc288819432" w:history="1">
        <w:r w:rsidR="00474361" w:rsidRPr="00FE2C9E">
          <w:rPr>
            <w:rStyle w:val="Hipercze"/>
            <w:rFonts w:cstheme="minorHAnsi"/>
            <w:noProof/>
          </w:rPr>
          <w:t>VI.</w:t>
        </w:r>
        <w:r w:rsidR="00474361" w:rsidRPr="00FE2C9E">
          <w:rPr>
            <w:rFonts w:cstheme="minorHAnsi"/>
            <w:noProof/>
          </w:rPr>
          <w:tab/>
        </w:r>
        <w:r w:rsidR="00474361" w:rsidRPr="00FE2C9E">
          <w:rPr>
            <w:rStyle w:val="Hipercze"/>
            <w:rFonts w:cstheme="minorHAnsi"/>
            <w:noProof/>
          </w:rPr>
          <w:t>Informacje o sposobie porozumiewania się Zamawiającego z Wykonawcami oraz przekazywania oświadczeń i dokumentów, a także wskazanie osób uprawnionych do porozumiewania się z wykonawcami</w:t>
        </w:r>
      </w:hyperlink>
    </w:p>
    <w:p w:rsidR="00474361" w:rsidRPr="00FE2C9E" w:rsidRDefault="002C4BFC" w:rsidP="00474361">
      <w:pPr>
        <w:pStyle w:val="Spistreci2"/>
        <w:rPr>
          <w:rFonts w:cstheme="minorHAnsi"/>
          <w:noProof/>
        </w:rPr>
      </w:pPr>
      <w:hyperlink w:anchor="_Toc288819433" w:history="1">
        <w:r w:rsidR="00474361" w:rsidRPr="00FE2C9E">
          <w:rPr>
            <w:rStyle w:val="Hipercze"/>
            <w:rFonts w:cstheme="minorHAnsi"/>
            <w:noProof/>
          </w:rPr>
          <w:t>VII.</w:t>
        </w:r>
        <w:r w:rsidR="00474361" w:rsidRPr="00FE2C9E">
          <w:rPr>
            <w:rFonts w:cstheme="minorHAnsi"/>
            <w:noProof/>
          </w:rPr>
          <w:tab/>
        </w:r>
        <w:r w:rsidR="00474361" w:rsidRPr="00FE2C9E">
          <w:rPr>
            <w:rStyle w:val="Hipercze"/>
            <w:rFonts w:cstheme="minorHAnsi"/>
            <w:noProof/>
          </w:rPr>
          <w:t>Wadium</w:t>
        </w:r>
      </w:hyperlink>
    </w:p>
    <w:p w:rsidR="00474361" w:rsidRPr="00FE2C9E" w:rsidRDefault="002C4BFC" w:rsidP="00474361">
      <w:pPr>
        <w:pStyle w:val="Spistreci2"/>
        <w:rPr>
          <w:rFonts w:cstheme="minorHAnsi"/>
          <w:noProof/>
        </w:rPr>
      </w:pPr>
      <w:hyperlink w:anchor="_Toc288819434" w:history="1">
        <w:r w:rsidR="00325E57">
          <w:rPr>
            <w:rStyle w:val="Hipercze"/>
            <w:rFonts w:cstheme="minorHAnsi"/>
            <w:noProof/>
          </w:rPr>
          <w:t>VIII</w:t>
        </w:r>
        <w:r w:rsidR="00474361" w:rsidRPr="00FE2C9E">
          <w:rPr>
            <w:rStyle w:val="Hipercze"/>
            <w:rFonts w:cstheme="minorHAnsi"/>
            <w:noProof/>
          </w:rPr>
          <w:t>.</w:t>
        </w:r>
        <w:r w:rsidR="00474361" w:rsidRPr="00FE2C9E">
          <w:rPr>
            <w:rFonts w:cstheme="minorHAnsi"/>
            <w:noProof/>
          </w:rPr>
          <w:tab/>
        </w:r>
        <w:r w:rsidR="00474361" w:rsidRPr="00FE2C9E">
          <w:rPr>
            <w:rStyle w:val="Hipercze"/>
            <w:rFonts w:cstheme="minorHAnsi"/>
            <w:noProof/>
          </w:rPr>
          <w:t>Termin związania ofertą</w:t>
        </w:r>
      </w:hyperlink>
    </w:p>
    <w:p w:rsidR="00474361" w:rsidRPr="00FE2C9E" w:rsidRDefault="00325E57" w:rsidP="00474361">
      <w:pPr>
        <w:pStyle w:val="Spistreci2"/>
        <w:rPr>
          <w:rFonts w:cstheme="minorHAnsi"/>
          <w:noProof/>
        </w:rPr>
      </w:pPr>
      <w:r>
        <w:t>I</w:t>
      </w:r>
      <w:hyperlink w:anchor="_Toc288819435" w:history="1">
        <w:r w:rsidR="00474361" w:rsidRPr="00FE2C9E">
          <w:rPr>
            <w:rStyle w:val="Hipercze"/>
            <w:rFonts w:cstheme="minorHAnsi"/>
            <w:noProof/>
          </w:rPr>
          <w:t>X.</w:t>
        </w:r>
        <w:r w:rsidR="00474361" w:rsidRPr="00FE2C9E">
          <w:rPr>
            <w:rFonts w:cstheme="minorHAnsi"/>
            <w:noProof/>
          </w:rPr>
          <w:tab/>
        </w:r>
        <w:r w:rsidR="00474361" w:rsidRPr="00FE2C9E">
          <w:rPr>
            <w:rStyle w:val="Hipercze"/>
            <w:rFonts w:cstheme="minorHAnsi"/>
            <w:noProof/>
          </w:rPr>
          <w:t>Przygotowanie ofert</w:t>
        </w:r>
      </w:hyperlink>
    </w:p>
    <w:p w:rsidR="00474361" w:rsidRPr="00FE2C9E" w:rsidRDefault="002C4BFC" w:rsidP="00474361">
      <w:pPr>
        <w:pStyle w:val="Spistreci2"/>
        <w:rPr>
          <w:rFonts w:cstheme="minorHAnsi"/>
          <w:noProof/>
        </w:rPr>
      </w:pPr>
      <w:hyperlink w:anchor="_Toc288819436" w:history="1">
        <w:r w:rsidR="00474361" w:rsidRPr="00FE2C9E">
          <w:rPr>
            <w:rStyle w:val="Hipercze"/>
            <w:rFonts w:cstheme="minorHAnsi"/>
            <w:noProof/>
          </w:rPr>
          <w:t>X.</w:t>
        </w:r>
        <w:r w:rsidR="00474361" w:rsidRPr="00FE2C9E">
          <w:rPr>
            <w:rFonts w:cstheme="minorHAnsi"/>
            <w:noProof/>
          </w:rPr>
          <w:tab/>
        </w:r>
        <w:r w:rsidR="00474361" w:rsidRPr="00FE2C9E">
          <w:rPr>
            <w:rStyle w:val="Hipercze"/>
            <w:rFonts w:cstheme="minorHAnsi"/>
            <w:noProof/>
          </w:rPr>
          <w:t>Miejsce oraz termin składania i otwarcia ofert</w:t>
        </w:r>
      </w:hyperlink>
    </w:p>
    <w:p w:rsidR="00474361" w:rsidRPr="00FE2C9E" w:rsidRDefault="002C4BFC" w:rsidP="00474361">
      <w:pPr>
        <w:pStyle w:val="Spistreci2"/>
        <w:rPr>
          <w:rFonts w:cstheme="minorHAnsi"/>
          <w:noProof/>
        </w:rPr>
      </w:pPr>
      <w:hyperlink w:anchor="_Toc288819437" w:history="1">
        <w:r w:rsidR="00474361" w:rsidRPr="00FE2C9E">
          <w:rPr>
            <w:rStyle w:val="Hipercze"/>
            <w:rFonts w:cstheme="minorHAnsi"/>
            <w:noProof/>
          </w:rPr>
          <w:t>XI.</w:t>
        </w:r>
        <w:r w:rsidR="00474361" w:rsidRPr="00FE2C9E">
          <w:rPr>
            <w:rFonts w:cstheme="minorHAnsi"/>
            <w:noProof/>
          </w:rPr>
          <w:tab/>
        </w:r>
        <w:r w:rsidR="00474361" w:rsidRPr="00FE2C9E">
          <w:rPr>
            <w:rStyle w:val="Hipercze"/>
            <w:rFonts w:cstheme="minorHAnsi"/>
            <w:noProof/>
          </w:rPr>
          <w:t>Cena oferty</w:t>
        </w:r>
      </w:hyperlink>
    </w:p>
    <w:p w:rsidR="00474361" w:rsidRPr="00FE2C9E" w:rsidRDefault="002C4BFC" w:rsidP="00474361">
      <w:pPr>
        <w:pStyle w:val="Spistreci2"/>
        <w:rPr>
          <w:rFonts w:cstheme="minorHAnsi"/>
          <w:noProof/>
        </w:rPr>
      </w:pPr>
      <w:hyperlink w:anchor="_Toc288819438" w:history="1">
        <w:r w:rsidR="00474361" w:rsidRPr="00FE2C9E">
          <w:rPr>
            <w:rStyle w:val="Hipercze"/>
            <w:rFonts w:cstheme="minorHAnsi"/>
            <w:noProof/>
          </w:rPr>
          <w:t>XII.</w:t>
        </w:r>
        <w:r w:rsidR="00474361" w:rsidRPr="00FE2C9E">
          <w:rPr>
            <w:rFonts w:cstheme="minorHAnsi"/>
            <w:noProof/>
          </w:rPr>
          <w:tab/>
        </w:r>
        <w:r w:rsidR="00474361" w:rsidRPr="00FE2C9E">
          <w:rPr>
            <w:rStyle w:val="Hipercze"/>
            <w:rFonts w:cstheme="minorHAnsi"/>
            <w:noProof/>
          </w:rPr>
          <w:t>Badanie oferty, kryteria oceny ofert i wybór oferty najkorzystniejszej</w:t>
        </w:r>
      </w:hyperlink>
    </w:p>
    <w:p w:rsidR="00474361" w:rsidRPr="00FE2C9E" w:rsidRDefault="002C4BFC" w:rsidP="00474361">
      <w:pPr>
        <w:pStyle w:val="Spistreci2"/>
        <w:rPr>
          <w:rFonts w:cstheme="minorHAnsi"/>
          <w:noProof/>
        </w:rPr>
      </w:pPr>
      <w:hyperlink w:anchor="_Toc288819439" w:history="1">
        <w:r w:rsidR="00474361" w:rsidRPr="00FE2C9E">
          <w:rPr>
            <w:rStyle w:val="Hipercze"/>
            <w:rFonts w:cstheme="minorHAnsi"/>
            <w:noProof/>
          </w:rPr>
          <w:t>XI</w:t>
        </w:r>
        <w:r w:rsidR="00325E57">
          <w:rPr>
            <w:rStyle w:val="Hipercze"/>
            <w:rFonts w:cstheme="minorHAnsi"/>
            <w:noProof/>
          </w:rPr>
          <w:t>II</w:t>
        </w:r>
        <w:r w:rsidR="00474361" w:rsidRPr="00FE2C9E">
          <w:rPr>
            <w:rStyle w:val="Hipercze"/>
            <w:rFonts w:cstheme="minorHAnsi"/>
            <w:noProof/>
          </w:rPr>
          <w:t>.</w:t>
        </w:r>
        <w:r w:rsidR="00474361" w:rsidRPr="00FE2C9E">
          <w:rPr>
            <w:rFonts w:cstheme="minorHAnsi"/>
            <w:noProof/>
          </w:rPr>
          <w:tab/>
        </w:r>
        <w:r w:rsidR="00474361" w:rsidRPr="00FE2C9E">
          <w:rPr>
            <w:rStyle w:val="Hipercze"/>
            <w:rFonts w:cstheme="minorHAnsi"/>
            <w:noProof/>
          </w:rPr>
          <w:t>Zawarcie umowy</w:t>
        </w:r>
      </w:hyperlink>
    </w:p>
    <w:p w:rsidR="00474361" w:rsidRPr="00FE2C9E" w:rsidRDefault="002C4BFC" w:rsidP="00474361">
      <w:pPr>
        <w:pStyle w:val="Spistreci2"/>
        <w:rPr>
          <w:rFonts w:cstheme="minorHAnsi"/>
          <w:noProof/>
        </w:rPr>
      </w:pPr>
      <w:hyperlink w:anchor="_Toc288819440" w:history="1">
        <w:r w:rsidR="00474361" w:rsidRPr="00FE2C9E">
          <w:rPr>
            <w:rStyle w:val="Hipercze"/>
            <w:rFonts w:cstheme="minorHAnsi"/>
            <w:noProof/>
          </w:rPr>
          <w:t>X</w:t>
        </w:r>
        <w:r w:rsidR="00325E57">
          <w:rPr>
            <w:rStyle w:val="Hipercze"/>
            <w:rFonts w:cstheme="minorHAnsi"/>
            <w:noProof/>
          </w:rPr>
          <w:t>I</w:t>
        </w:r>
        <w:r w:rsidR="00474361" w:rsidRPr="00FE2C9E">
          <w:rPr>
            <w:rStyle w:val="Hipercze"/>
            <w:rFonts w:cstheme="minorHAnsi"/>
            <w:noProof/>
          </w:rPr>
          <w:t>V.</w:t>
        </w:r>
        <w:r w:rsidR="00474361" w:rsidRPr="00FE2C9E">
          <w:rPr>
            <w:rFonts w:cstheme="minorHAnsi"/>
            <w:noProof/>
          </w:rPr>
          <w:tab/>
        </w:r>
        <w:r w:rsidR="00474361" w:rsidRPr="00FE2C9E">
          <w:rPr>
            <w:rStyle w:val="Hipercze"/>
            <w:rFonts w:cstheme="minorHAnsi"/>
            <w:noProof/>
          </w:rPr>
          <w:t>Zabezpieczenie należytego wykonania umowy</w:t>
        </w:r>
      </w:hyperlink>
    </w:p>
    <w:p w:rsidR="00474361" w:rsidRPr="00FE2C9E" w:rsidRDefault="002C4BFC" w:rsidP="00474361">
      <w:pPr>
        <w:pStyle w:val="Spistreci2"/>
        <w:rPr>
          <w:rFonts w:cstheme="minorHAnsi"/>
          <w:noProof/>
        </w:rPr>
      </w:pPr>
      <w:hyperlink w:anchor="_Toc288819441" w:history="1">
        <w:r w:rsidR="00474361" w:rsidRPr="00FE2C9E">
          <w:rPr>
            <w:rStyle w:val="Hipercze"/>
            <w:rFonts w:cstheme="minorHAnsi"/>
            <w:noProof/>
          </w:rPr>
          <w:t>XV.</w:t>
        </w:r>
        <w:r w:rsidR="00474361" w:rsidRPr="00FE2C9E">
          <w:rPr>
            <w:rFonts w:cstheme="minorHAnsi"/>
            <w:noProof/>
          </w:rPr>
          <w:tab/>
        </w:r>
        <w:r w:rsidR="00474361" w:rsidRPr="00FE2C9E">
          <w:rPr>
            <w:rStyle w:val="Hipercze"/>
            <w:rFonts w:cstheme="minorHAnsi"/>
            <w:noProof/>
          </w:rPr>
          <w:t>Istotne postanowienia umowy</w:t>
        </w:r>
      </w:hyperlink>
    </w:p>
    <w:p w:rsidR="00474361" w:rsidRPr="00FE2C9E" w:rsidRDefault="002C4BFC" w:rsidP="00474361">
      <w:pPr>
        <w:pStyle w:val="Spistreci2"/>
        <w:rPr>
          <w:rFonts w:cstheme="minorHAnsi"/>
          <w:noProof/>
        </w:rPr>
      </w:pPr>
      <w:hyperlink w:anchor="_Toc288819442" w:history="1">
        <w:r w:rsidR="00474361" w:rsidRPr="00FE2C9E">
          <w:rPr>
            <w:rStyle w:val="Hipercze"/>
            <w:rFonts w:cstheme="minorHAnsi"/>
            <w:noProof/>
          </w:rPr>
          <w:t>XVI.</w:t>
        </w:r>
        <w:r w:rsidR="00474361" w:rsidRPr="00FE2C9E">
          <w:rPr>
            <w:rFonts w:cstheme="minorHAnsi"/>
            <w:noProof/>
          </w:rPr>
          <w:tab/>
        </w:r>
        <w:r w:rsidR="00474361" w:rsidRPr="00FE2C9E">
          <w:rPr>
            <w:rStyle w:val="Hipercze"/>
            <w:rFonts w:cstheme="minorHAnsi"/>
            <w:noProof/>
          </w:rPr>
          <w:t>Środki ochrony prawnej</w:t>
        </w:r>
      </w:hyperlink>
    </w:p>
    <w:p w:rsidR="00474361" w:rsidRPr="00FE2C9E" w:rsidRDefault="002C4BFC" w:rsidP="00474361">
      <w:pPr>
        <w:pStyle w:val="Spistreci2"/>
        <w:rPr>
          <w:rFonts w:cstheme="minorHAnsi"/>
          <w:noProof/>
        </w:rPr>
      </w:pPr>
      <w:hyperlink w:anchor="_Toc288819443" w:history="1">
        <w:r w:rsidR="00474361" w:rsidRPr="00FE2C9E">
          <w:rPr>
            <w:rStyle w:val="Hipercze"/>
            <w:rFonts w:cstheme="minorHAnsi"/>
            <w:noProof/>
          </w:rPr>
          <w:t>XVII.</w:t>
        </w:r>
        <w:r w:rsidR="00474361" w:rsidRPr="00FE2C9E">
          <w:rPr>
            <w:rFonts w:cstheme="minorHAnsi"/>
            <w:noProof/>
          </w:rPr>
          <w:tab/>
        </w:r>
        <w:r w:rsidR="00474361" w:rsidRPr="00FE2C9E">
          <w:rPr>
            <w:rStyle w:val="Hipercze"/>
            <w:rFonts w:cstheme="minorHAnsi"/>
            <w:noProof/>
          </w:rPr>
          <w:t>Zasady udostępniania protokołu z postępowania wraz z załącznikami</w:t>
        </w:r>
      </w:hyperlink>
    </w:p>
    <w:p w:rsidR="00474361" w:rsidRPr="00FE2C9E" w:rsidRDefault="002C4BFC" w:rsidP="00474361">
      <w:pPr>
        <w:pStyle w:val="Spistreci2"/>
        <w:rPr>
          <w:rFonts w:cstheme="minorHAnsi"/>
          <w:noProof/>
        </w:rPr>
      </w:pPr>
      <w:hyperlink w:anchor="_Toc288819444" w:history="1">
        <w:r w:rsidR="00325E57">
          <w:rPr>
            <w:rStyle w:val="Hipercze"/>
            <w:rFonts w:cstheme="minorHAnsi"/>
            <w:noProof/>
          </w:rPr>
          <w:t>XVIII</w:t>
        </w:r>
        <w:r w:rsidR="00474361" w:rsidRPr="00FE2C9E">
          <w:rPr>
            <w:rStyle w:val="Hipercze"/>
            <w:rFonts w:cstheme="minorHAnsi"/>
            <w:noProof/>
          </w:rPr>
          <w:t>.</w:t>
        </w:r>
        <w:r w:rsidR="00474361" w:rsidRPr="00FE2C9E">
          <w:rPr>
            <w:rFonts w:cstheme="minorHAnsi"/>
            <w:noProof/>
          </w:rPr>
          <w:tab/>
        </w:r>
        <w:r w:rsidR="00474361" w:rsidRPr="00FE2C9E">
          <w:rPr>
            <w:rStyle w:val="Hipercze"/>
            <w:rFonts w:cstheme="minorHAnsi"/>
            <w:noProof/>
          </w:rPr>
          <w:t>Postanowienia końcowe</w:t>
        </w:r>
      </w:hyperlink>
    </w:p>
    <w:p w:rsidR="00474361" w:rsidRPr="00FE2C9E" w:rsidRDefault="002C4BFC" w:rsidP="00474361">
      <w:pPr>
        <w:pStyle w:val="Spistreci2"/>
        <w:rPr>
          <w:rFonts w:cstheme="minorHAnsi"/>
          <w:noProof/>
        </w:rPr>
      </w:pPr>
      <w:hyperlink w:anchor="_Toc288819445" w:history="1">
        <w:r w:rsidR="00474361" w:rsidRPr="00FE2C9E">
          <w:rPr>
            <w:rStyle w:val="Hipercze"/>
            <w:rFonts w:cstheme="minorHAnsi"/>
            <w:noProof/>
          </w:rPr>
          <w:t>X</w:t>
        </w:r>
        <w:r w:rsidR="00325E57">
          <w:rPr>
            <w:rStyle w:val="Hipercze"/>
            <w:rFonts w:cstheme="minorHAnsi"/>
            <w:noProof/>
          </w:rPr>
          <w:t>I</w:t>
        </w:r>
        <w:r w:rsidR="00474361" w:rsidRPr="00FE2C9E">
          <w:rPr>
            <w:rStyle w:val="Hipercze"/>
            <w:rFonts w:cstheme="minorHAnsi"/>
            <w:noProof/>
          </w:rPr>
          <w:t>X.</w:t>
        </w:r>
        <w:r w:rsidR="00474361" w:rsidRPr="00FE2C9E">
          <w:rPr>
            <w:rFonts w:cstheme="minorHAnsi"/>
            <w:noProof/>
          </w:rPr>
          <w:tab/>
        </w:r>
        <w:r w:rsidR="00474361" w:rsidRPr="00FE2C9E">
          <w:rPr>
            <w:rStyle w:val="Hipercze"/>
            <w:rFonts w:cstheme="minorHAnsi"/>
            <w:noProof/>
          </w:rPr>
          <w:t>Załączniki do Specyfikacji</w:t>
        </w:r>
      </w:hyperlink>
    </w:p>
    <w:p w:rsidR="00910F9E" w:rsidRPr="00FE2C9E" w:rsidRDefault="00882C51" w:rsidP="00BA5D06">
      <w:pPr>
        <w:tabs>
          <w:tab w:val="left" w:pos="966"/>
          <w:tab w:val="left" w:pos="1225"/>
        </w:tabs>
        <w:rPr>
          <w:rFonts w:cstheme="minorHAnsi"/>
          <w:i/>
        </w:rPr>
      </w:pPr>
      <w:r w:rsidRPr="00FE2C9E">
        <w:rPr>
          <w:rFonts w:cstheme="minorHAnsi"/>
        </w:rPr>
        <w:fldChar w:fldCharType="end"/>
      </w:r>
      <w:r w:rsidR="00BA5D06" w:rsidRPr="00FE2C9E">
        <w:rPr>
          <w:rFonts w:cstheme="minorHAnsi"/>
          <w:i/>
        </w:rPr>
        <w:t xml:space="preserve"> </w:t>
      </w:r>
      <w:r w:rsidR="00474361" w:rsidRPr="00FE2C9E">
        <w:rPr>
          <w:rFonts w:cstheme="minorHAnsi"/>
          <w:i/>
        </w:rPr>
        <w:br w:type="page"/>
      </w:r>
      <w:bookmarkStart w:id="0" w:name="_Toc288819415"/>
      <w:r w:rsidR="00910F9E" w:rsidRPr="00FE2C9E">
        <w:rPr>
          <w:rFonts w:cstheme="minorHAnsi"/>
          <w:i/>
        </w:rPr>
        <w:lastRenderedPageBreak/>
        <w:t>Zamawiający</w:t>
      </w:r>
      <w:bookmarkEnd w:id="0"/>
    </w:p>
    <w:p w:rsidR="0023703D" w:rsidRPr="00FE2C9E" w:rsidRDefault="0023703D" w:rsidP="008073F4">
      <w:pPr>
        <w:ind w:left="709"/>
        <w:rPr>
          <w:rFonts w:cstheme="minorHAnsi"/>
          <w:w w:val="99"/>
          <w:szCs w:val="22"/>
        </w:rPr>
      </w:pPr>
      <w:r w:rsidRPr="00FE2C9E">
        <w:rPr>
          <w:rFonts w:cstheme="minorHAnsi"/>
          <w:w w:val="99"/>
          <w:szCs w:val="22"/>
        </w:rPr>
        <w:t>Zespół Opieki Zdrowotnej w Lidzbarku Warmińskim</w:t>
      </w:r>
    </w:p>
    <w:p w:rsidR="0023703D" w:rsidRPr="00FE2C9E" w:rsidRDefault="0023703D" w:rsidP="008073F4">
      <w:pPr>
        <w:ind w:left="709"/>
        <w:rPr>
          <w:rFonts w:cstheme="minorHAnsi"/>
          <w:w w:val="99"/>
          <w:szCs w:val="22"/>
        </w:rPr>
      </w:pPr>
      <w:r w:rsidRPr="00FE2C9E">
        <w:rPr>
          <w:rFonts w:cstheme="minorHAnsi"/>
          <w:w w:val="99"/>
          <w:szCs w:val="22"/>
        </w:rPr>
        <w:t>ul. Bartoszycka 3, 11-100 Lidzbark Warmiński</w:t>
      </w:r>
    </w:p>
    <w:p w:rsidR="0023703D" w:rsidRPr="00FE2C9E" w:rsidRDefault="0023703D" w:rsidP="008073F4">
      <w:pPr>
        <w:ind w:left="709"/>
        <w:rPr>
          <w:rFonts w:cstheme="minorHAnsi"/>
          <w:w w:val="99"/>
          <w:szCs w:val="22"/>
          <w:lang w:val="de-DE"/>
        </w:rPr>
      </w:pPr>
      <w:proofErr w:type="spellStart"/>
      <w:r w:rsidRPr="00FE2C9E">
        <w:rPr>
          <w:rFonts w:cstheme="minorHAnsi"/>
          <w:w w:val="99"/>
          <w:szCs w:val="22"/>
          <w:lang w:val="de-DE"/>
        </w:rPr>
        <w:t>faks</w:t>
      </w:r>
      <w:proofErr w:type="spellEnd"/>
      <w:r w:rsidR="00262809" w:rsidRPr="00FE2C9E">
        <w:rPr>
          <w:rFonts w:cstheme="minorHAnsi"/>
          <w:w w:val="99"/>
          <w:szCs w:val="22"/>
          <w:lang w:val="de-DE"/>
        </w:rPr>
        <w:t xml:space="preserve"> </w:t>
      </w:r>
      <w:r w:rsidRPr="00FE2C9E">
        <w:rPr>
          <w:rFonts w:cstheme="minorHAnsi"/>
          <w:w w:val="99"/>
          <w:szCs w:val="22"/>
          <w:lang w:val="de-DE"/>
        </w:rPr>
        <w:t>089 767 29 66</w:t>
      </w:r>
    </w:p>
    <w:p w:rsidR="008073F4" w:rsidRPr="00FE2C9E" w:rsidRDefault="00262809" w:rsidP="008073F4">
      <w:pPr>
        <w:ind w:left="709"/>
        <w:rPr>
          <w:rFonts w:cstheme="minorHAnsi"/>
          <w:w w:val="99"/>
          <w:szCs w:val="22"/>
          <w:lang w:val="de-DE"/>
        </w:rPr>
      </w:pPr>
      <w:proofErr w:type="spellStart"/>
      <w:r w:rsidRPr="00FE2C9E">
        <w:rPr>
          <w:rFonts w:cstheme="minorHAnsi"/>
          <w:w w:val="99"/>
          <w:szCs w:val="22"/>
          <w:lang w:val="de-DE"/>
        </w:rPr>
        <w:t>e</w:t>
      </w:r>
      <w:r w:rsidR="008073F4" w:rsidRPr="00FE2C9E">
        <w:rPr>
          <w:rFonts w:cstheme="minorHAnsi"/>
          <w:w w:val="99"/>
          <w:szCs w:val="22"/>
          <w:lang w:val="de-DE"/>
        </w:rPr>
        <w:t>-mail</w:t>
      </w:r>
      <w:proofErr w:type="spellEnd"/>
      <w:r w:rsidR="008073F4" w:rsidRPr="00FE2C9E">
        <w:rPr>
          <w:rFonts w:cstheme="minorHAnsi"/>
          <w:w w:val="99"/>
          <w:szCs w:val="22"/>
          <w:lang w:val="de-DE"/>
        </w:rPr>
        <w:t xml:space="preserve"> z</w:t>
      </w:r>
      <w:r w:rsidRPr="00FE2C9E">
        <w:rPr>
          <w:rFonts w:cstheme="minorHAnsi"/>
          <w:w w:val="99"/>
          <w:szCs w:val="22"/>
          <w:lang w:val="de-DE"/>
        </w:rPr>
        <w:t>amowienia.publiczne@zozlw.pl</w:t>
      </w:r>
    </w:p>
    <w:p w:rsidR="0023703D" w:rsidRPr="00FE2C9E" w:rsidRDefault="0023703D" w:rsidP="008073F4">
      <w:pPr>
        <w:ind w:left="709"/>
        <w:rPr>
          <w:rFonts w:cstheme="minorHAnsi"/>
          <w:w w:val="99"/>
          <w:szCs w:val="22"/>
        </w:rPr>
      </w:pPr>
      <w:r w:rsidRPr="00FE2C9E">
        <w:rPr>
          <w:rFonts w:cstheme="minorHAnsi"/>
          <w:w w:val="99"/>
          <w:szCs w:val="22"/>
        </w:rPr>
        <w:t>NIP</w:t>
      </w:r>
      <w:r w:rsidR="008073F4" w:rsidRPr="00FE2C9E">
        <w:rPr>
          <w:rFonts w:cstheme="minorHAnsi"/>
          <w:w w:val="99"/>
          <w:szCs w:val="22"/>
        </w:rPr>
        <w:t xml:space="preserve"> </w:t>
      </w:r>
      <w:r w:rsidRPr="00FE2C9E">
        <w:rPr>
          <w:rFonts w:cstheme="minorHAnsi"/>
          <w:w w:val="99"/>
          <w:szCs w:val="22"/>
        </w:rPr>
        <w:t>743-16-41-641</w:t>
      </w:r>
    </w:p>
    <w:p w:rsidR="0023703D" w:rsidRPr="00FE2C9E" w:rsidRDefault="0023703D" w:rsidP="008073F4">
      <w:pPr>
        <w:ind w:left="709"/>
        <w:rPr>
          <w:rFonts w:cstheme="minorHAnsi"/>
          <w:w w:val="99"/>
          <w:szCs w:val="22"/>
        </w:rPr>
      </w:pPr>
      <w:r w:rsidRPr="00FE2C9E">
        <w:rPr>
          <w:rFonts w:cstheme="minorHAnsi"/>
          <w:w w:val="99"/>
          <w:szCs w:val="22"/>
        </w:rPr>
        <w:t>EKD</w:t>
      </w:r>
      <w:r w:rsidR="0079442C" w:rsidRPr="00FE2C9E">
        <w:rPr>
          <w:rFonts w:cstheme="minorHAnsi"/>
          <w:w w:val="99"/>
          <w:szCs w:val="22"/>
        </w:rPr>
        <w:t>: 851,</w:t>
      </w:r>
      <w:r w:rsidR="008073F4" w:rsidRPr="00FE2C9E">
        <w:rPr>
          <w:rFonts w:cstheme="minorHAnsi"/>
          <w:w w:val="99"/>
          <w:szCs w:val="22"/>
        </w:rPr>
        <w:t xml:space="preserve"> </w:t>
      </w:r>
      <w:r w:rsidR="0079442C" w:rsidRPr="00FE2C9E">
        <w:rPr>
          <w:rFonts w:cstheme="minorHAnsi"/>
          <w:w w:val="99"/>
          <w:szCs w:val="22"/>
        </w:rPr>
        <w:t>85</w:t>
      </w:r>
      <w:r w:rsidRPr="00FE2C9E">
        <w:rPr>
          <w:rFonts w:cstheme="minorHAnsi"/>
          <w:w w:val="99"/>
          <w:szCs w:val="22"/>
        </w:rPr>
        <w:t>11</w:t>
      </w:r>
    </w:p>
    <w:p w:rsidR="0023703D" w:rsidRPr="00FE2C9E" w:rsidRDefault="0023703D" w:rsidP="008073F4">
      <w:pPr>
        <w:ind w:left="709"/>
        <w:rPr>
          <w:rFonts w:cstheme="minorHAnsi"/>
          <w:w w:val="99"/>
          <w:szCs w:val="22"/>
        </w:rPr>
      </w:pPr>
      <w:r w:rsidRPr="00FE2C9E">
        <w:rPr>
          <w:rFonts w:cstheme="minorHAnsi"/>
          <w:w w:val="99"/>
          <w:szCs w:val="22"/>
        </w:rPr>
        <w:t>REGON</w:t>
      </w:r>
      <w:r w:rsidR="008073F4" w:rsidRPr="00FE2C9E">
        <w:rPr>
          <w:rFonts w:cstheme="minorHAnsi"/>
          <w:w w:val="99"/>
          <w:szCs w:val="22"/>
        </w:rPr>
        <w:t xml:space="preserve"> </w:t>
      </w:r>
      <w:r w:rsidRPr="00FE2C9E">
        <w:rPr>
          <w:rFonts w:cstheme="minorHAnsi"/>
          <w:w w:val="99"/>
          <w:szCs w:val="22"/>
        </w:rPr>
        <w:t>000308459</w:t>
      </w:r>
    </w:p>
    <w:p w:rsidR="00910F9E" w:rsidRPr="00FE2C9E" w:rsidRDefault="00910F9E" w:rsidP="000A0B9E">
      <w:pPr>
        <w:pStyle w:val="Nagwek2"/>
        <w:numPr>
          <w:ilvl w:val="0"/>
          <w:numId w:val="12"/>
        </w:numPr>
        <w:spacing w:after="240"/>
        <w:ind w:left="181" w:hanging="181"/>
        <w:rPr>
          <w:rFonts w:cstheme="minorHAnsi"/>
          <w:i/>
        </w:rPr>
      </w:pPr>
      <w:bookmarkStart w:id="1" w:name="_Toc288819416"/>
      <w:r w:rsidRPr="00FE2C9E">
        <w:rPr>
          <w:rFonts w:cstheme="minorHAnsi"/>
          <w:i/>
        </w:rPr>
        <w:t>Informacje wstępne.</w:t>
      </w:r>
      <w:bookmarkEnd w:id="1"/>
    </w:p>
    <w:p w:rsidR="00910F9E" w:rsidRPr="00FE2C9E" w:rsidRDefault="00910F9E" w:rsidP="000A0B9E">
      <w:pPr>
        <w:pStyle w:val="Nagwek3"/>
        <w:numPr>
          <w:ilvl w:val="1"/>
          <w:numId w:val="12"/>
        </w:numPr>
        <w:tabs>
          <w:tab w:val="clear" w:pos="1440"/>
          <w:tab w:val="num" w:pos="851"/>
        </w:tabs>
        <w:ind w:left="709"/>
      </w:pPr>
      <w:bookmarkStart w:id="2" w:name="_Toc288819417"/>
      <w:r w:rsidRPr="00FE2C9E">
        <w:t>Użyte w specyfikacji istotnych warunków zamówienia terminy</w:t>
      </w:r>
      <w:bookmarkEnd w:id="2"/>
    </w:p>
    <w:p w:rsidR="00910F9E" w:rsidRPr="00FE2C9E" w:rsidRDefault="00910F9E" w:rsidP="000A0B9E">
      <w:pPr>
        <w:numPr>
          <w:ilvl w:val="0"/>
          <w:numId w:val="5"/>
        </w:numPr>
        <w:tabs>
          <w:tab w:val="clear" w:pos="644"/>
          <w:tab w:val="left" w:pos="-10816"/>
          <w:tab w:val="num" w:pos="851"/>
        </w:tabs>
        <w:ind w:left="851"/>
        <w:jc w:val="both"/>
        <w:rPr>
          <w:rFonts w:cstheme="minorHAnsi"/>
          <w:w w:val="99"/>
          <w:szCs w:val="22"/>
        </w:rPr>
      </w:pPr>
      <w:r w:rsidRPr="00FE2C9E">
        <w:rPr>
          <w:rFonts w:cstheme="minorHAnsi"/>
          <w:b/>
          <w:bCs/>
          <w:w w:val="99"/>
          <w:szCs w:val="22"/>
        </w:rPr>
        <w:t xml:space="preserve">„Zamawiający” </w:t>
      </w:r>
      <w:r w:rsidRPr="00FE2C9E">
        <w:rPr>
          <w:rFonts w:cstheme="minorHAnsi"/>
          <w:w w:val="99"/>
          <w:szCs w:val="22"/>
        </w:rPr>
        <w:t>–</w:t>
      </w:r>
      <w:r w:rsidR="00A06ECD" w:rsidRPr="00FE2C9E">
        <w:rPr>
          <w:rFonts w:cstheme="minorHAnsi"/>
          <w:w w:val="99"/>
          <w:szCs w:val="22"/>
        </w:rPr>
        <w:t xml:space="preserve"> </w:t>
      </w:r>
      <w:r w:rsidR="008073F4" w:rsidRPr="00FE2C9E">
        <w:rPr>
          <w:rFonts w:cstheme="minorHAnsi"/>
          <w:w w:val="99"/>
          <w:szCs w:val="22"/>
        </w:rPr>
        <w:t>Zespół Opieki Zdrowotnej w Lidzbarku Warmińskim</w:t>
      </w:r>
    </w:p>
    <w:p w:rsidR="00910F9E" w:rsidRPr="00FE2C9E" w:rsidRDefault="00910F9E" w:rsidP="000A0B9E">
      <w:pPr>
        <w:numPr>
          <w:ilvl w:val="0"/>
          <w:numId w:val="5"/>
        </w:numPr>
        <w:tabs>
          <w:tab w:val="clear" w:pos="644"/>
          <w:tab w:val="left" w:pos="-10816"/>
          <w:tab w:val="num" w:pos="851"/>
        </w:tabs>
        <w:ind w:left="851"/>
        <w:jc w:val="both"/>
        <w:rPr>
          <w:rFonts w:cstheme="minorHAnsi"/>
          <w:w w:val="99"/>
          <w:szCs w:val="22"/>
        </w:rPr>
      </w:pPr>
      <w:r w:rsidRPr="00FE2C9E">
        <w:rPr>
          <w:rFonts w:cstheme="minorHAnsi"/>
          <w:b/>
          <w:bCs/>
          <w:w w:val="99"/>
          <w:szCs w:val="22"/>
        </w:rPr>
        <w:t>„Post</w:t>
      </w:r>
      <w:r w:rsidRPr="00FE2C9E">
        <w:rPr>
          <w:rFonts w:cstheme="minorHAnsi"/>
          <w:b/>
          <w:w w:val="99"/>
          <w:szCs w:val="22"/>
        </w:rPr>
        <w:t>ę</w:t>
      </w:r>
      <w:r w:rsidRPr="00FE2C9E">
        <w:rPr>
          <w:rFonts w:cstheme="minorHAnsi"/>
          <w:b/>
          <w:bCs/>
          <w:w w:val="99"/>
          <w:szCs w:val="22"/>
        </w:rPr>
        <w:t xml:space="preserve">powanie” </w:t>
      </w:r>
      <w:r w:rsidRPr="00FE2C9E">
        <w:rPr>
          <w:rFonts w:cstheme="minorHAnsi"/>
          <w:w w:val="99"/>
          <w:szCs w:val="22"/>
        </w:rPr>
        <w:t xml:space="preserve">– postępowanie prowadzone przez Zamawiającego na </w:t>
      </w:r>
      <w:r w:rsidR="008073F4" w:rsidRPr="00FE2C9E">
        <w:rPr>
          <w:rFonts w:cstheme="minorHAnsi"/>
          <w:w w:val="99"/>
          <w:szCs w:val="22"/>
        </w:rPr>
        <w:t xml:space="preserve">podstawie </w:t>
      </w:r>
      <w:r w:rsidRPr="00FE2C9E">
        <w:rPr>
          <w:rFonts w:cstheme="minorHAnsi"/>
          <w:w w:val="99"/>
          <w:szCs w:val="22"/>
        </w:rPr>
        <w:t>niniejszej Specyfikacji;</w:t>
      </w:r>
    </w:p>
    <w:p w:rsidR="00910F9E" w:rsidRPr="00FE2C9E" w:rsidRDefault="00910F9E" w:rsidP="000A0B9E">
      <w:pPr>
        <w:numPr>
          <w:ilvl w:val="0"/>
          <w:numId w:val="5"/>
        </w:numPr>
        <w:tabs>
          <w:tab w:val="clear" w:pos="644"/>
          <w:tab w:val="left" w:pos="-10816"/>
          <w:tab w:val="num" w:pos="851"/>
        </w:tabs>
        <w:ind w:left="851"/>
        <w:rPr>
          <w:rFonts w:cstheme="minorHAnsi"/>
          <w:w w:val="99"/>
          <w:szCs w:val="22"/>
        </w:rPr>
      </w:pPr>
      <w:r w:rsidRPr="00FE2C9E">
        <w:rPr>
          <w:rFonts w:cstheme="minorHAnsi"/>
          <w:b/>
          <w:bCs/>
          <w:w w:val="99"/>
          <w:szCs w:val="22"/>
        </w:rPr>
        <w:t>„</w:t>
      </w:r>
      <w:r w:rsidR="009F36F2" w:rsidRPr="00FE2C9E">
        <w:rPr>
          <w:rFonts w:cstheme="minorHAnsi"/>
          <w:b/>
          <w:bCs/>
          <w:w w:val="99"/>
          <w:szCs w:val="22"/>
        </w:rPr>
        <w:t>SIWZ</w:t>
      </w:r>
      <w:r w:rsidRPr="00FE2C9E">
        <w:rPr>
          <w:rFonts w:cstheme="minorHAnsi"/>
          <w:b/>
          <w:bCs/>
          <w:w w:val="99"/>
          <w:szCs w:val="22"/>
        </w:rPr>
        <w:t xml:space="preserve">” </w:t>
      </w:r>
      <w:r w:rsidRPr="00FE2C9E">
        <w:rPr>
          <w:rFonts w:cstheme="minorHAnsi"/>
          <w:w w:val="99"/>
          <w:szCs w:val="22"/>
        </w:rPr>
        <w:t>– niniejsza Specyfikacja Istotnych Warunków Zamówienia;</w:t>
      </w:r>
    </w:p>
    <w:p w:rsidR="00910F9E" w:rsidRPr="00FE2C9E" w:rsidRDefault="00910F9E" w:rsidP="000A0B9E">
      <w:pPr>
        <w:numPr>
          <w:ilvl w:val="0"/>
          <w:numId w:val="5"/>
        </w:numPr>
        <w:tabs>
          <w:tab w:val="clear" w:pos="644"/>
          <w:tab w:val="left" w:pos="-10816"/>
          <w:tab w:val="num" w:pos="851"/>
        </w:tabs>
        <w:ind w:left="851"/>
        <w:jc w:val="both"/>
        <w:rPr>
          <w:rFonts w:cstheme="minorHAnsi"/>
          <w:w w:val="99"/>
          <w:szCs w:val="22"/>
        </w:rPr>
      </w:pPr>
      <w:r w:rsidRPr="00FE2C9E">
        <w:rPr>
          <w:rFonts w:cstheme="minorHAnsi"/>
          <w:b/>
          <w:bCs/>
          <w:w w:val="99"/>
          <w:szCs w:val="22"/>
        </w:rPr>
        <w:t xml:space="preserve">„Ustawa” </w:t>
      </w:r>
      <w:r w:rsidRPr="00FE2C9E">
        <w:rPr>
          <w:rFonts w:cstheme="minorHAnsi"/>
          <w:w w:val="99"/>
          <w:szCs w:val="22"/>
        </w:rPr>
        <w:t xml:space="preserve">– ustawa z dnia 29 stycznia 2004r. Prawo zamówień publicznych (tekst jednolity </w:t>
      </w:r>
      <w:proofErr w:type="spellStart"/>
      <w:r w:rsidRPr="00FE2C9E">
        <w:rPr>
          <w:rFonts w:cstheme="minorHAnsi"/>
          <w:w w:val="99"/>
          <w:szCs w:val="22"/>
        </w:rPr>
        <w:t>Dz.U</w:t>
      </w:r>
      <w:proofErr w:type="spellEnd"/>
      <w:r w:rsidRPr="00FE2C9E">
        <w:rPr>
          <w:rFonts w:cstheme="minorHAnsi"/>
          <w:w w:val="99"/>
          <w:szCs w:val="22"/>
        </w:rPr>
        <w:t>. Nr 113 poz. 759</w:t>
      </w:r>
      <w:r w:rsidR="001E7057" w:rsidRPr="00FE2C9E">
        <w:rPr>
          <w:rFonts w:cstheme="minorHAnsi"/>
          <w:w w:val="99"/>
          <w:szCs w:val="22"/>
        </w:rPr>
        <w:t xml:space="preserve"> </w:t>
      </w:r>
      <w:r w:rsidRPr="00FE2C9E">
        <w:rPr>
          <w:rFonts w:cstheme="minorHAnsi"/>
          <w:w w:val="99"/>
          <w:szCs w:val="22"/>
        </w:rPr>
        <w:t>z 2010 r. ze zmianami);</w:t>
      </w:r>
    </w:p>
    <w:p w:rsidR="00910F9E" w:rsidRPr="00FE2C9E" w:rsidRDefault="00910F9E" w:rsidP="000A0B9E">
      <w:pPr>
        <w:numPr>
          <w:ilvl w:val="0"/>
          <w:numId w:val="5"/>
        </w:numPr>
        <w:tabs>
          <w:tab w:val="clear" w:pos="644"/>
          <w:tab w:val="left" w:pos="-10816"/>
          <w:tab w:val="num" w:pos="851"/>
        </w:tabs>
        <w:ind w:left="851"/>
        <w:jc w:val="both"/>
        <w:rPr>
          <w:rFonts w:cstheme="minorHAnsi"/>
          <w:w w:val="99"/>
          <w:szCs w:val="22"/>
        </w:rPr>
      </w:pPr>
      <w:r w:rsidRPr="00FE2C9E">
        <w:rPr>
          <w:rFonts w:cstheme="minorHAnsi"/>
          <w:b/>
          <w:bCs/>
          <w:w w:val="99"/>
          <w:szCs w:val="22"/>
        </w:rPr>
        <w:t xml:space="preserve">„Zamówienie” </w:t>
      </w:r>
      <w:r w:rsidRPr="00FE2C9E">
        <w:rPr>
          <w:rFonts w:cstheme="minorHAnsi"/>
          <w:w w:val="99"/>
          <w:szCs w:val="22"/>
        </w:rPr>
        <w:t xml:space="preserve">– należy przez to rozumieć zamówienie publiczne, którego przedmiot został  </w:t>
      </w:r>
      <w:r w:rsidR="001E7057" w:rsidRPr="00FE2C9E">
        <w:rPr>
          <w:rFonts w:cstheme="minorHAnsi"/>
          <w:w w:val="99"/>
          <w:szCs w:val="22"/>
        </w:rPr>
        <w:br/>
      </w:r>
      <w:r w:rsidRPr="00FE2C9E">
        <w:rPr>
          <w:rFonts w:cstheme="minorHAnsi"/>
          <w:w w:val="99"/>
          <w:szCs w:val="22"/>
        </w:rPr>
        <w:t>w</w:t>
      </w:r>
      <w:r w:rsidR="002A62D5" w:rsidRPr="00FE2C9E">
        <w:rPr>
          <w:rFonts w:cstheme="minorHAnsi"/>
          <w:w w:val="99"/>
          <w:szCs w:val="22"/>
        </w:rPr>
        <w:t xml:space="preserve"> </w:t>
      </w:r>
      <w:r w:rsidRPr="00FE2C9E">
        <w:rPr>
          <w:rFonts w:cstheme="minorHAnsi"/>
          <w:w w:val="99"/>
          <w:szCs w:val="22"/>
        </w:rPr>
        <w:t xml:space="preserve">sposób szczegółowy opisany w niniejszej </w:t>
      </w:r>
      <w:r w:rsidR="009F36F2" w:rsidRPr="00FE2C9E">
        <w:rPr>
          <w:rFonts w:cstheme="minorHAnsi"/>
          <w:w w:val="99"/>
          <w:szCs w:val="22"/>
        </w:rPr>
        <w:t>SIWZ</w:t>
      </w:r>
      <w:r w:rsidRPr="00FE2C9E">
        <w:rPr>
          <w:rFonts w:cstheme="minorHAnsi"/>
          <w:w w:val="99"/>
          <w:szCs w:val="22"/>
        </w:rPr>
        <w:t>;</w:t>
      </w:r>
    </w:p>
    <w:p w:rsidR="00910F9E" w:rsidRPr="00FE2C9E" w:rsidRDefault="00910F9E" w:rsidP="000A0B9E">
      <w:pPr>
        <w:numPr>
          <w:ilvl w:val="0"/>
          <w:numId w:val="5"/>
        </w:numPr>
        <w:tabs>
          <w:tab w:val="clear" w:pos="644"/>
          <w:tab w:val="left" w:pos="-10816"/>
          <w:tab w:val="num" w:pos="851"/>
        </w:tabs>
        <w:ind w:left="851"/>
        <w:rPr>
          <w:rFonts w:cstheme="minorHAnsi"/>
          <w:w w:val="99"/>
          <w:szCs w:val="22"/>
        </w:rPr>
      </w:pPr>
      <w:r w:rsidRPr="00FE2C9E">
        <w:rPr>
          <w:rFonts w:cstheme="minorHAnsi"/>
          <w:b/>
          <w:bCs/>
          <w:w w:val="99"/>
          <w:szCs w:val="22"/>
        </w:rPr>
        <w:t xml:space="preserve">„Wykonawca” </w:t>
      </w:r>
      <w:r w:rsidRPr="00FE2C9E">
        <w:rPr>
          <w:rFonts w:cstheme="minorHAnsi"/>
          <w:w w:val="99"/>
          <w:szCs w:val="22"/>
        </w:rPr>
        <w:t>– podmiot, który ubiega się o udzielenie zamówienia, złożył ofertę na wykonanie zamówienia lub zawarł umowę w sprawie wykonania zamówienia.</w:t>
      </w:r>
    </w:p>
    <w:p w:rsidR="00910F9E" w:rsidRPr="00FE2C9E" w:rsidRDefault="00910F9E" w:rsidP="000A0B9E">
      <w:pPr>
        <w:pStyle w:val="Nagwek3"/>
        <w:numPr>
          <w:ilvl w:val="1"/>
          <w:numId w:val="12"/>
        </w:numPr>
        <w:tabs>
          <w:tab w:val="clear" w:pos="1440"/>
          <w:tab w:val="num" w:pos="851"/>
        </w:tabs>
        <w:ind w:left="709"/>
        <w:rPr>
          <w:rFonts w:cstheme="minorHAnsi"/>
          <w:w w:val="99"/>
        </w:rPr>
      </w:pPr>
      <w:bookmarkStart w:id="3" w:name="_Toc288819418"/>
      <w:r w:rsidRPr="00FE2C9E">
        <w:rPr>
          <w:rFonts w:cstheme="minorHAnsi"/>
          <w:w w:val="99"/>
        </w:rPr>
        <w:t>Tryb postępowania.</w:t>
      </w:r>
      <w:bookmarkEnd w:id="3"/>
    </w:p>
    <w:p w:rsidR="00910F9E" w:rsidRPr="00FE2C9E" w:rsidRDefault="00910F9E">
      <w:pPr>
        <w:tabs>
          <w:tab w:val="left" w:pos="-10096"/>
        </w:tabs>
        <w:ind w:left="720"/>
        <w:jc w:val="both"/>
        <w:rPr>
          <w:rFonts w:cstheme="minorHAnsi"/>
          <w:w w:val="99"/>
          <w:szCs w:val="22"/>
        </w:rPr>
      </w:pPr>
      <w:r w:rsidRPr="00FE2C9E">
        <w:rPr>
          <w:rFonts w:cstheme="minorHAnsi"/>
          <w:w w:val="99"/>
          <w:szCs w:val="22"/>
        </w:rPr>
        <w:t xml:space="preserve">Postępowanie prowadzone </w:t>
      </w:r>
      <w:r w:rsidR="001E7057" w:rsidRPr="00FE2C9E">
        <w:rPr>
          <w:rFonts w:cstheme="minorHAnsi"/>
          <w:w w:val="99"/>
          <w:szCs w:val="22"/>
        </w:rPr>
        <w:t>jest</w:t>
      </w:r>
      <w:r w:rsidRPr="00FE2C9E">
        <w:rPr>
          <w:rFonts w:cstheme="minorHAnsi"/>
          <w:w w:val="99"/>
          <w:szCs w:val="22"/>
        </w:rPr>
        <w:t xml:space="preserve"> w trybie przetargu nieograniczonego na mocy art. 39-46 </w:t>
      </w:r>
      <w:r w:rsidR="001E7057" w:rsidRPr="00FE2C9E">
        <w:rPr>
          <w:rFonts w:cstheme="minorHAnsi"/>
          <w:w w:val="99"/>
          <w:szCs w:val="22"/>
        </w:rPr>
        <w:t>ustawy.</w:t>
      </w:r>
    </w:p>
    <w:p w:rsidR="00910F9E" w:rsidRPr="00FE2C9E" w:rsidRDefault="00910F9E" w:rsidP="000A0B9E">
      <w:pPr>
        <w:pStyle w:val="Nagwek3"/>
        <w:numPr>
          <w:ilvl w:val="1"/>
          <w:numId w:val="12"/>
        </w:numPr>
        <w:tabs>
          <w:tab w:val="clear" w:pos="1440"/>
          <w:tab w:val="num" w:pos="851"/>
        </w:tabs>
        <w:ind w:left="709"/>
        <w:rPr>
          <w:rFonts w:cstheme="minorHAnsi"/>
          <w:w w:val="99"/>
        </w:rPr>
      </w:pPr>
      <w:bookmarkStart w:id="4" w:name="_Toc288819419"/>
      <w:r w:rsidRPr="00FE2C9E">
        <w:rPr>
          <w:rFonts w:cstheme="minorHAnsi"/>
          <w:w w:val="99"/>
        </w:rPr>
        <w:t>Oferta częściowa.</w:t>
      </w:r>
      <w:bookmarkEnd w:id="4"/>
    </w:p>
    <w:p w:rsidR="00487F4B" w:rsidRPr="00FE2C9E" w:rsidRDefault="00487F4B" w:rsidP="00B00A8D">
      <w:pPr>
        <w:tabs>
          <w:tab w:val="left" w:pos="-10096"/>
        </w:tabs>
        <w:ind w:left="720"/>
        <w:jc w:val="both"/>
        <w:rPr>
          <w:rFonts w:cstheme="minorHAnsi"/>
          <w:w w:val="99"/>
          <w:szCs w:val="22"/>
        </w:rPr>
      </w:pPr>
      <w:bookmarkStart w:id="5" w:name="_Toc288819420"/>
      <w:r w:rsidRPr="00FE2C9E">
        <w:rPr>
          <w:rFonts w:cstheme="minorHAnsi"/>
          <w:w w:val="99"/>
          <w:szCs w:val="22"/>
        </w:rPr>
        <w:t>Zamawiający dopuszcza składanie ofert częściowych. Pod pojęciem oferty częściowej rozumie się ofertę w zakresie wybranego pakietu. Wykonawca może złożyć ofertę na dowolną liczbę  pakietów, w których muszą być uwzględnione wszystkie pozycje. Brak oferty nawet w jednej pozycji w danym pakiecie skutkuje odrzuceniem oferty.</w:t>
      </w:r>
    </w:p>
    <w:p w:rsidR="00910F9E" w:rsidRPr="00FE2C9E" w:rsidRDefault="00910F9E" w:rsidP="000A0B9E">
      <w:pPr>
        <w:pStyle w:val="Nagwek3"/>
        <w:numPr>
          <w:ilvl w:val="1"/>
          <w:numId w:val="12"/>
        </w:numPr>
        <w:tabs>
          <w:tab w:val="clear" w:pos="1440"/>
          <w:tab w:val="num" w:pos="851"/>
        </w:tabs>
        <w:ind w:left="709"/>
        <w:rPr>
          <w:rFonts w:cstheme="minorHAnsi"/>
          <w:w w:val="99"/>
        </w:rPr>
      </w:pPr>
      <w:r w:rsidRPr="00FE2C9E">
        <w:rPr>
          <w:rFonts w:cstheme="minorHAnsi"/>
          <w:w w:val="99"/>
        </w:rPr>
        <w:t>Oferta wariantowa.</w:t>
      </w:r>
      <w:bookmarkEnd w:id="5"/>
    </w:p>
    <w:p w:rsidR="00910F9E" w:rsidRPr="00FE2C9E" w:rsidRDefault="00487F4B" w:rsidP="008073F4">
      <w:pPr>
        <w:pStyle w:val="pkt"/>
        <w:tabs>
          <w:tab w:val="left" w:pos="-10096"/>
        </w:tabs>
        <w:ind w:left="720"/>
        <w:rPr>
          <w:rFonts w:cstheme="minorHAnsi"/>
          <w:i/>
          <w:w w:val="99"/>
          <w:szCs w:val="22"/>
          <w:lang w:val="pl-PL"/>
        </w:rPr>
      </w:pPr>
      <w:r w:rsidRPr="00FE2C9E">
        <w:rPr>
          <w:rFonts w:cstheme="minorHAnsi"/>
          <w:w w:val="99"/>
          <w:szCs w:val="22"/>
          <w:lang w:val="pl-PL"/>
        </w:rPr>
        <w:t xml:space="preserve">Zamawiający nie </w:t>
      </w:r>
      <w:r w:rsidR="00910F9E" w:rsidRPr="00FE2C9E">
        <w:rPr>
          <w:rFonts w:cstheme="minorHAnsi"/>
          <w:w w:val="99"/>
          <w:szCs w:val="22"/>
          <w:lang w:val="pl-PL"/>
        </w:rPr>
        <w:t>dopuszcza składania ofert wariantowych.</w:t>
      </w:r>
      <w:r w:rsidR="00910F9E" w:rsidRPr="00FE2C9E">
        <w:rPr>
          <w:rFonts w:cstheme="minorHAnsi"/>
          <w:i/>
          <w:w w:val="99"/>
          <w:szCs w:val="22"/>
          <w:lang w:val="pl-PL"/>
        </w:rPr>
        <w:t xml:space="preserve"> </w:t>
      </w:r>
    </w:p>
    <w:p w:rsidR="00910F9E" w:rsidRPr="00FE2C9E" w:rsidRDefault="00910F9E" w:rsidP="000A0B9E">
      <w:pPr>
        <w:pStyle w:val="Nagwek3"/>
        <w:numPr>
          <w:ilvl w:val="1"/>
          <w:numId w:val="12"/>
        </w:numPr>
        <w:tabs>
          <w:tab w:val="clear" w:pos="1440"/>
          <w:tab w:val="num" w:pos="851"/>
        </w:tabs>
        <w:ind w:left="709"/>
        <w:rPr>
          <w:rFonts w:cstheme="minorHAnsi"/>
          <w:w w:val="99"/>
        </w:rPr>
      </w:pPr>
      <w:bookmarkStart w:id="6" w:name="_Toc288819421"/>
      <w:r w:rsidRPr="00FE2C9E">
        <w:rPr>
          <w:rFonts w:cstheme="minorHAnsi"/>
          <w:w w:val="99"/>
        </w:rPr>
        <w:lastRenderedPageBreak/>
        <w:t>Oferta uzupełniająca.</w:t>
      </w:r>
      <w:bookmarkEnd w:id="6"/>
    </w:p>
    <w:p w:rsidR="00910F9E" w:rsidRPr="00FE2C9E" w:rsidRDefault="00910F9E">
      <w:pPr>
        <w:pStyle w:val="pkt"/>
        <w:tabs>
          <w:tab w:val="left" w:pos="-10096"/>
        </w:tabs>
        <w:ind w:left="720"/>
        <w:rPr>
          <w:rFonts w:cstheme="minorHAnsi"/>
          <w:w w:val="99"/>
          <w:szCs w:val="22"/>
          <w:lang w:val="pl-PL"/>
        </w:rPr>
      </w:pPr>
      <w:r w:rsidRPr="00FE2C9E">
        <w:rPr>
          <w:rFonts w:cstheme="minorHAnsi"/>
          <w:w w:val="99"/>
          <w:szCs w:val="22"/>
          <w:lang w:val="pl-PL"/>
        </w:rPr>
        <w:t>Zamawiający przewiduje możliwość udzielenie zamówienia uzup</w:t>
      </w:r>
      <w:r w:rsidR="00BD3B6A" w:rsidRPr="00FE2C9E">
        <w:rPr>
          <w:rFonts w:cstheme="minorHAnsi"/>
          <w:w w:val="99"/>
          <w:szCs w:val="22"/>
          <w:lang w:val="pl-PL"/>
        </w:rPr>
        <w:t xml:space="preserve">ełniającego, </w:t>
      </w:r>
      <w:r w:rsidRPr="00FE2C9E">
        <w:rPr>
          <w:rFonts w:cstheme="minorHAnsi"/>
          <w:w w:val="99"/>
          <w:szCs w:val="22"/>
          <w:lang w:val="pl-PL"/>
        </w:rPr>
        <w:t>o którym mówi art 67 ust. 1</w:t>
      </w:r>
      <w:r w:rsidR="001E7057" w:rsidRPr="00FE2C9E">
        <w:rPr>
          <w:rFonts w:cstheme="minorHAnsi"/>
          <w:w w:val="99"/>
          <w:szCs w:val="22"/>
          <w:lang w:val="pl-PL"/>
        </w:rPr>
        <w:t xml:space="preserve"> </w:t>
      </w:r>
      <w:r w:rsidRPr="00FE2C9E">
        <w:rPr>
          <w:rFonts w:cstheme="minorHAnsi"/>
          <w:w w:val="99"/>
          <w:szCs w:val="22"/>
          <w:lang w:val="pl-PL"/>
        </w:rPr>
        <w:t>pkt 6 ustawy</w:t>
      </w:r>
      <w:r w:rsidR="001E7057" w:rsidRPr="00FE2C9E">
        <w:rPr>
          <w:rFonts w:cstheme="minorHAnsi"/>
          <w:w w:val="99"/>
          <w:szCs w:val="22"/>
          <w:lang w:val="pl-PL"/>
        </w:rPr>
        <w:t>.</w:t>
      </w:r>
      <w:r w:rsidRPr="00FE2C9E">
        <w:rPr>
          <w:rFonts w:cstheme="minorHAnsi"/>
          <w:w w:val="99"/>
          <w:szCs w:val="22"/>
          <w:lang w:val="pl-PL"/>
        </w:rPr>
        <w:t xml:space="preserve"> </w:t>
      </w:r>
    </w:p>
    <w:p w:rsidR="00910F9E" w:rsidRPr="00FE2C9E" w:rsidRDefault="00910F9E" w:rsidP="000A0B9E">
      <w:pPr>
        <w:pStyle w:val="Nagwek3"/>
        <w:numPr>
          <w:ilvl w:val="1"/>
          <w:numId w:val="12"/>
        </w:numPr>
        <w:tabs>
          <w:tab w:val="clear" w:pos="1440"/>
          <w:tab w:val="num" w:pos="851"/>
        </w:tabs>
        <w:ind w:left="709"/>
        <w:rPr>
          <w:rFonts w:cstheme="minorHAnsi"/>
          <w:w w:val="99"/>
        </w:rPr>
      </w:pPr>
      <w:bookmarkStart w:id="7" w:name="_Toc288819422"/>
      <w:r w:rsidRPr="00FE2C9E">
        <w:rPr>
          <w:rFonts w:cstheme="minorHAnsi"/>
          <w:w w:val="99"/>
        </w:rPr>
        <w:t>Udział brokera w postępowaniu.</w:t>
      </w:r>
      <w:bookmarkEnd w:id="7"/>
    </w:p>
    <w:p w:rsidR="00910F9E" w:rsidRPr="00FE2C9E" w:rsidRDefault="00910F9E" w:rsidP="008073F4">
      <w:pPr>
        <w:pStyle w:val="pkt"/>
        <w:tabs>
          <w:tab w:val="left" w:pos="-10096"/>
        </w:tabs>
        <w:ind w:left="720"/>
        <w:rPr>
          <w:rFonts w:cstheme="minorHAnsi"/>
          <w:w w:val="99"/>
          <w:szCs w:val="22"/>
          <w:lang w:val="pl-PL"/>
        </w:rPr>
      </w:pPr>
      <w:r w:rsidRPr="00FE2C9E">
        <w:rPr>
          <w:rFonts w:cstheme="minorHAnsi"/>
          <w:w w:val="99"/>
          <w:szCs w:val="22"/>
          <w:lang w:val="pl-PL"/>
        </w:rPr>
        <w:t>W postępowaniu o udzielenie zamówienia bierze udział biegły - broker ubezpieczeniowy „</w:t>
      </w:r>
      <w:proofErr w:type="spellStart"/>
      <w:r w:rsidRPr="00FE2C9E">
        <w:rPr>
          <w:rFonts w:cstheme="minorHAnsi"/>
          <w:w w:val="99"/>
          <w:szCs w:val="22"/>
          <w:lang w:val="pl-PL"/>
        </w:rPr>
        <w:t>Mentor”S.A</w:t>
      </w:r>
      <w:proofErr w:type="spellEnd"/>
      <w:r w:rsidRPr="00FE2C9E">
        <w:rPr>
          <w:rFonts w:cstheme="minorHAnsi"/>
          <w:w w:val="99"/>
          <w:szCs w:val="22"/>
          <w:lang w:val="pl-PL"/>
        </w:rPr>
        <w:t>. z siedzibą w Toruniu, ul. Szosa Chełmińska 177-181</w:t>
      </w:r>
      <w:r w:rsidR="002A62D5" w:rsidRPr="00FE2C9E">
        <w:rPr>
          <w:rFonts w:cstheme="minorHAnsi"/>
          <w:w w:val="99"/>
          <w:szCs w:val="22"/>
          <w:lang w:val="pl-PL"/>
        </w:rPr>
        <w:t xml:space="preserve">, </w:t>
      </w:r>
    </w:p>
    <w:p w:rsidR="003A2814" w:rsidRPr="00FE2C9E" w:rsidRDefault="003A2814" w:rsidP="000A0B9E">
      <w:pPr>
        <w:pStyle w:val="Nagwek3"/>
        <w:numPr>
          <w:ilvl w:val="1"/>
          <w:numId w:val="12"/>
        </w:numPr>
        <w:tabs>
          <w:tab w:val="clear" w:pos="1440"/>
          <w:tab w:val="num" w:pos="851"/>
        </w:tabs>
        <w:ind w:left="709"/>
        <w:rPr>
          <w:rFonts w:cstheme="minorHAnsi"/>
          <w:w w:val="99"/>
        </w:rPr>
      </w:pPr>
      <w:bookmarkStart w:id="8" w:name="_Toc288819423"/>
      <w:r w:rsidRPr="00FE2C9E">
        <w:rPr>
          <w:rFonts w:cstheme="minorHAnsi"/>
          <w:w w:val="99"/>
        </w:rPr>
        <w:t>Aukcja elektroniczna, umowa ramowa</w:t>
      </w:r>
      <w:bookmarkEnd w:id="8"/>
    </w:p>
    <w:p w:rsidR="003A2814" w:rsidRPr="00FE2C9E" w:rsidRDefault="003A2814" w:rsidP="008073F4">
      <w:pPr>
        <w:pStyle w:val="pkt"/>
        <w:tabs>
          <w:tab w:val="left" w:pos="-10096"/>
        </w:tabs>
        <w:ind w:left="720"/>
        <w:rPr>
          <w:rFonts w:cstheme="minorHAnsi"/>
          <w:w w:val="99"/>
          <w:szCs w:val="22"/>
          <w:lang w:val="pl-PL"/>
        </w:rPr>
      </w:pPr>
      <w:r w:rsidRPr="00FE2C9E">
        <w:rPr>
          <w:rFonts w:cstheme="minorHAnsi"/>
          <w:w w:val="99"/>
          <w:szCs w:val="22"/>
          <w:lang w:val="pl-PL"/>
        </w:rPr>
        <w:t>Zamawiający nie przewiduje przeprowadzenia aukcji elektronicznej ani zawarcia umowy ramowej.</w:t>
      </w:r>
    </w:p>
    <w:p w:rsidR="008073F4" w:rsidRPr="00FE2C9E" w:rsidRDefault="008073F4" w:rsidP="008073F4">
      <w:pPr>
        <w:pStyle w:val="pkt"/>
        <w:tabs>
          <w:tab w:val="left" w:pos="-10096"/>
        </w:tabs>
        <w:ind w:left="720"/>
        <w:rPr>
          <w:rFonts w:cstheme="minorHAnsi"/>
          <w:w w:val="99"/>
          <w:szCs w:val="22"/>
          <w:lang w:val="pl-PL"/>
        </w:rPr>
      </w:pPr>
    </w:p>
    <w:p w:rsidR="00910F9E" w:rsidRPr="00FE2C9E" w:rsidRDefault="00882C51" w:rsidP="000A0B9E">
      <w:pPr>
        <w:pStyle w:val="Nagwek2"/>
        <w:numPr>
          <w:ilvl w:val="0"/>
          <w:numId w:val="12"/>
        </w:numPr>
        <w:spacing w:after="240"/>
        <w:ind w:left="181" w:hanging="181"/>
        <w:rPr>
          <w:rFonts w:cstheme="minorHAnsi"/>
          <w:i/>
        </w:rPr>
      </w:pPr>
      <w:bookmarkStart w:id="9" w:name="_Toc288819424"/>
      <w:r w:rsidRPr="00FE2C9E">
        <w:rPr>
          <w:rFonts w:cstheme="minorHAnsi"/>
          <w:i/>
        </w:rPr>
        <w:t>Określenie</w:t>
      </w:r>
      <w:r w:rsidR="0096021D" w:rsidRPr="00FE2C9E">
        <w:rPr>
          <w:rFonts w:cstheme="minorHAnsi"/>
          <w:i/>
        </w:rPr>
        <w:t xml:space="preserve"> przedmiotu zamówienia</w:t>
      </w:r>
      <w:bookmarkEnd w:id="9"/>
    </w:p>
    <w:p w:rsidR="008E7085" w:rsidRPr="00FE2C9E" w:rsidRDefault="008E7085" w:rsidP="000A0B9E">
      <w:pPr>
        <w:numPr>
          <w:ilvl w:val="0"/>
          <w:numId w:val="9"/>
        </w:numPr>
        <w:tabs>
          <w:tab w:val="left" w:pos="-30756"/>
          <w:tab w:val="left" w:pos="22680"/>
        </w:tabs>
        <w:jc w:val="both"/>
        <w:textAlignment w:val="baseline"/>
        <w:rPr>
          <w:rFonts w:cstheme="minorHAnsi"/>
          <w:b/>
          <w:bCs/>
          <w:szCs w:val="22"/>
        </w:rPr>
      </w:pPr>
      <w:r w:rsidRPr="00FE2C9E">
        <w:rPr>
          <w:rFonts w:cstheme="minorHAnsi"/>
          <w:szCs w:val="22"/>
        </w:rPr>
        <w:t xml:space="preserve">Przedmiotem zamówienia jest </w:t>
      </w:r>
      <w:r w:rsidR="001E7057" w:rsidRPr="00FE2C9E">
        <w:rPr>
          <w:rFonts w:cstheme="minorHAnsi"/>
          <w:b/>
          <w:bCs/>
          <w:szCs w:val="22"/>
        </w:rPr>
        <w:t>usługa</w:t>
      </w:r>
      <w:r w:rsidRPr="00FE2C9E">
        <w:rPr>
          <w:rFonts w:cstheme="minorHAnsi"/>
          <w:b/>
          <w:bCs/>
          <w:szCs w:val="22"/>
        </w:rPr>
        <w:t xml:space="preserve"> ubezpieczenia </w:t>
      </w:r>
      <w:r w:rsidR="008073F4" w:rsidRPr="00FE2C9E">
        <w:rPr>
          <w:rFonts w:cstheme="minorHAnsi"/>
          <w:b/>
          <w:bCs/>
          <w:szCs w:val="22"/>
        </w:rPr>
        <w:t>mienia oraz odpowiedzialności cywilnej</w:t>
      </w:r>
      <w:r w:rsidR="00D0578B" w:rsidRPr="00FE2C9E">
        <w:rPr>
          <w:rFonts w:cstheme="minorHAnsi"/>
          <w:b/>
          <w:bCs/>
          <w:szCs w:val="22"/>
        </w:rPr>
        <w:t xml:space="preserve"> Zespołu Opieki Zdrowotnej w Lidzbarku Warmińskim</w:t>
      </w:r>
    </w:p>
    <w:p w:rsidR="008E7085" w:rsidRPr="00FE2C9E" w:rsidRDefault="008E7085" w:rsidP="000A0B9E">
      <w:pPr>
        <w:numPr>
          <w:ilvl w:val="0"/>
          <w:numId w:val="9"/>
        </w:numPr>
        <w:tabs>
          <w:tab w:val="left" w:pos="-30756"/>
          <w:tab w:val="left" w:pos="22680"/>
        </w:tabs>
        <w:jc w:val="both"/>
        <w:textAlignment w:val="baseline"/>
        <w:rPr>
          <w:rFonts w:cstheme="minorHAnsi"/>
          <w:szCs w:val="22"/>
        </w:rPr>
      </w:pPr>
      <w:r w:rsidRPr="00FE2C9E">
        <w:rPr>
          <w:rFonts w:cstheme="minorHAnsi"/>
          <w:szCs w:val="22"/>
        </w:rPr>
        <w:t>Zakres ubezpieczenia obejmuje:</w:t>
      </w:r>
    </w:p>
    <w:p w:rsidR="00487F4B" w:rsidRPr="00FE2C9E" w:rsidRDefault="00487F4B" w:rsidP="00487F4B">
      <w:pPr>
        <w:pStyle w:val="NormalnyWeb"/>
        <w:rPr>
          <w:rFonts w:cstheme="minorHAnsi"/>
          <w:b/>
          <w:szCs w:val="22"/>
        </w:rPr>
      </w:pPr>
      <w:r w:rsidRPr="00FE2C9E">
        <w:rPr>
          <w:rFonts w:cstheme="minorHAnsi"/>
          <w:b/>
          <w:szCs w:val="22"/>
        </w:rPr>
        <w:t xml:space="preserve">Pakiet 1: </w:t>
      </w:r>
    </w:p>
    <w:p w:rsidR="00487F4B" w:rsidRPr="00FE2C9E" w:rsidRDefault="00487F4B" w:rsidP="000A0B9E">
      <w:pPr>
        <w:pStyle w:val="NormalnyWeb"/>
        <w:numPr>
          <w:ilvl w:val="0"/>
          <w:numId w:val="33"/>
        </w:numPr>
        <w:spacing w:after="0"/>
        <w:jc w:val="both"/>
        <w:rPr>
          <w:rFonts w:cstheme="minorHAnsi"/>
          <w:szCs w:val="22"/>
        </w:rPr>
      </w:pPr>
      <w:r w:rsidRPr="00FE2C9E">
        <w:rPr>
          <w:rFonts w:cstheme="minorHAnsi"/>
          <w:szCs w:val="22"/>
        </w:rPr>
        <w:t>Obowiązkowe ubezpieczenie odpowiedzialności cywilnej podmiotu wykonującego działalność leczniczą za szkody będące następstwem udzielenia świadczeń zdrowotnych albo niezgodnego</w:t>
      </w:r>
      <w:r w:rsidR="00ED4940" w:rsidRPr="00FE2C9E">
        <w:rPr>
          <w:rFonts w:cstheme="minorHAnsi"/>
          <w:szCs w:val="22"/>
        </w:rPr>
        <w:t xml:space="preserve"> </w:t>
      </w:r>
      <w:r w:rsidR="001E7057" w:rsidRPr="00FE2C9E">
        <w:rPr>
          <w:rFonts w:cstheme="minorHAnsi"/>
          <w:szCs w:val="22"/>
        </w:rPr>
        <w:t>z</w:t>
      </w:r>
      <w:r w:rsidR="00ED4940" w:rsidRPr="00FE2C9E">
        <w:rPr>
          <w:rFonts w:cstheme="minorHAnsi"/>
          <w:szCs w:val="22"/>
        </w:rPr>
        <w:t> </w:t>
      </w:r>
      <w:r w:rsidRPr="00FE2C9E">
        <w:rPr>
          <w:rFonts w:cstheme="minorHAnsi"/>
          <w:szCs w:val="22"/>
        </w:rPr>
        <w:t>prawem zaniechania udzielenia świadczeń zdrowotnych.</w:t>
      </w:r>
    </w:p>
    <w:p w:rsidR="00487F4B" w:rsidRPr="00FE2C9E" w:rsidRDefault="00487F4B" w:rsidP="000A0B9E">
      <w:pPr>
        <w:pStyle w:val="NormalnyWeb"/>
        <w:numPr>
          <w:ilvl w:val="0"/>
          <w:numId w:val="33"/>
        </w:numPr>
        <w:spacing w:before="0" w:after="0"/>
        <w:jc w:val="both"/>
        <w:rPr>
          <w:rFonts w:cstheme="minorHAnsi"/>
          <w:szCs w:val="22"/>
        </w:rPr>
      </w:pPr>
      <w:r w:rsidRPr="00FE2C9E">
        <w:rPr>
          <w:rFonts w:cstheme="minorHAnsi"/>
          <w:szCs w:val="22"/>
        </w:rPr>
        <w:t>Ubezpieczenie odpowiedzialności cywilnej za szkody wyrządzone osobie trzeciej w następstwie udzielania świadczeń zdrowotnych albo niezgodnego z prawem zaniechania udzielania świadczeń zdrowotnych w związku z wykonywaniem przez Zamawiającego działalności leczniczej.</w:t>
      </w:r>
    </w:p>
    <w:p w:rsidR="00487F4B" w:rsidRPr="00FE2C9E" w:rsidRDefault="00487F4B" w:rsidP="000A0B9E">
      <w:pPr>
        <w:pStyle w:val="NormalnyWeb"/>
        <w:numPr>
          <w:ilvl w:val="0"/>
          <w:numId w:val="33"/>
        </w:numPr>
        <w:spacing w:before="0" w:after="0"/>
        <w:jc w:val="both"/>
        <w:rPr>
          <w:rFonts w:cstheme="minorHAnsi"/>
          <w:szCs w:val="22"/>
        </w:rPr>
      </w:pPr>
      <w:r w:rsidRPr="00FE2C9E">
        <w:rPr>
          <w:rFonts w:cstheme="minorHAnsi"/>
          <w:szCs w:val="22"/>
        </w:rPr>
        <w:t xml:space="preserve">Ubezpieczenie odpowiedzialności cywilnej za szkody wyrządzone osobie trzeciej w związku </w:t>
      </w:r>
      <w:r w:rsidR="00ED4940" w:rsidRPr="00FE2C9E">
        <w:rPr>
          <w:rFonts w:cstheme="minorHAnsi"/>
          <w:szCs w:val="22"/>
        </w:rPr>
        <w:t>z </w:t>
      </w:r>
      <w:r w:rsidRPr="00FE2C9E">
        <w:rPr>
          <w:rFonts w:cstheme="minorHAnsi"/>
          <w:szCs w:val="22"/>
        </w:rPr>
        <w:t>prowadzoną działalnością i posiadanym mieniem.</w:t>
      </w:r>
    </w:p>
    <w:p w:rsidR="00487F4B" w:rsidRPr="00FE2C9E" w:rsidRDefault="00487F4B" w:rsidP="000A0B9E">
      <w:pPr>
        <w:pStyle w:val="NormalnyWeb"/>
        <w:numPr>
          <w:ilvl w:val="0"/>
          <w:numId w:val="33"/>
        </w:numPr>
        <w:spacing w:before="0" w:after="0"/>
        <w:rPr>
          <w:rFonts w:cstheme="minorHAnsi"/>
          <w:szCs w:val="22"/>
        </w:rPr>
      </w:pPr>
      <w:r w:rsidRPr="00FE2C9E">
        <w:rPr>
          <w:rFonts w:cstheme="minorHAnsi"/>
          <w:szCs w:val="22"/>
        </w:rPr>
        <w:t>Ubezpieczenie mienia od wsz</w:t>
      </w:r>
      <w:r w:rsidR="00EE0C4A" w:rsidRPr="00FE2C9E">
        <w:rPr>
          <w:rFonts w:cstheme="minorHAnsi"/>
          <w:szCs w:val="22"/>
        </w:rPr>
        <w:t xml:space="preserve">ystkich </w:t>
      </w:r>
      <w:proofErr w:type="spellStart"/>
      <w:r w:rsidR="00EE0C4A" w:rsidRPr="00FE2C9E">
        <w:rPr>
          <w:rFonts w:cstheme="minorHAnsi"/>
          <w:szCs w:val="22"/>
        </w:rPr>
        <w:t>ryzyk</w:t>
      </w:r>
      <w:proofErr w:type="spellEnd"/>
      <w:r w:rsidR="00EE0C4A" w:rsidRPr="00FE2C9E">
        <w:rPr>
          <w:rFonts w:cstheme="minorHAnsi"/>
          <w:szCs w:val="22"/>
        </w:rPr>
        <w:t>.</w:t>
      </w:r>
    </w:p>
    <w:p w:rsidR="00487F4B" w:rsidRPr="00FE2C9E" w:rsidRDefault="00487F4B" w:rsidP="000A0B9E">
      <w:pPr>
        <w:pStyle w:val="NormalnyWeb"/>
        <w:numPr>
          <w:ilvl w:val="0"/>
          <w:numId w:val="33"/>
        </w:numPr>
        <w:spacing w:before="0"/>
        <w:rPr>
          <w:rFonts w:cstheme="minorHAnsi"/>
          <w:szCs w:val="22"/>
        </w:rPr>
      </w:pPr>
      <w:r w:rsidRPr="00FE2C9E">
        <w:rPr>
          <w:rFonts w:cstheme="minorHAnsi"/>
          <w:szCs w:val="22"/>
        </w:rPr>
        <w:t xml:space="preserve">Ubezpieczenie sprzętu elektrycznego i elektronicznego od wszystkich </w:t>
      </w:r>
      <w:proofErr w:type="spellStart"/>
      <w:r w:rsidRPr="00FE2C9E">
        <w:rPr>
          <w:rFonts w:cstheme="minorHAnsi"/>
          <w:szCs w:val="22"/>
        </w:rPr>
        <w:t>ryzyk</w:t>
      </w:r>
      <w:proofErr w:type="spellEnd"/>
      <w:r w:rsidR="00EE0C4A" w:rsidRPr="00FE2C9E">
        <w:rPr>
          <w:rFonts w:cstheme="minorHAnsi"/>
          <w:szCs w:val="22"/>
        </w:rPr>
        <w:t>.</w:t>
      </w:r>
      <w:r w:rsidRPr="00FE2C9E">
        <w:rPr>
          <w:rFonts w:cstheme="minorHAnsi"/>
          <w:szCs w:val="22"/>
        </w:rPr>
        <w:t xml:space="preserve"> </w:t>
      </w:r>
    </w:p>
    <w:p w:rsidR="00487F4B" w:rsidRPr="00FE2C9E" w:rsidRDefault="00487F4B" w:rsidP="00487F4B">
      <w:pPr>
        <w:pStyle w:val="NormalnyWeb"/>
        <w:rPr>
          <w:rFonts w:cstheme="minorHAnsi"/>
          <w:b/>
          <w:szCs w:val="22"/>
        </w:rPr>
      </w:pPr>
      <w:r w:rsidRPr="00FE2C9E">
        <w:rPr>
          <w:rFonts w:cstheme="minorHAnsi"/>
          <w:b/>
          <w:szCs w:val="22"/>
        </w:rPr>
        <w:t xml:space="preserve">Pakiet 2: </w:t>
      </w:r>
    </w:p>
    <w:p w:rsidR="00EF1EAC" w:rsidRPr="00FE2C9E" w:rsidRDefault="00EF1EAC" w:rsidP="000A0B9E">
      <w:pPr>
        <w:pStyle w:val="NormalnyWeb"/>
        <w:numPr>
          <w:ilvl w:val="0"/>
          <w:numId w:val="33"/>
        </w:numPr>
        <w:spacing w:before="0" w:after="0"/>
        <w:rPr>
          <w:rFonts w:cstheme="minorHAnsi"/>
          <w:szCs w:val="22"/>
        </w:rPr>
      </w:pPr>
      <w:r w:rsidRPr="00FE2C9E">
        <w:rPr>
          <w:rFonts w:cstheme="minorHAnsi"/>
          <w:szCs w:val="22"/>
        </w:rPr>
        <w:t>Ubezpieczenia komunikacyjne pojazdów mechanicznych (</w:t>
      </w:r>
      <w:r w:rsidR="00EE0C4A" w:rsidRPr="00FE2C9E">
        <w:rPr>
          <w:rFonts w:cstheme="minorHAnsi"/>
          <w:szCs w:val="22"/>
        </w:rPr>
        <w:t>OC, AC, NNW</w:t>
      </w:r>
      <w:r w:rsidRPr="00FE2C9E">
        <w:rPr>
          <w:rFonts w:cstheme="minorHAnsi"/>
          <w:szCs w:val="22"/>
        </w:rPr>
        <w:t>)</w:t>
      </w:r>
    </w:p>
    <w:p w:rsidR="00487F4B" w:rsidRPr="00FE2C9E" w:rsidRDefault="00487F4B" w:rsidP="00487F4B">
      <w:pPr>
        <w:pStyle w:val="NormalnyWeb"/>
        <w:rPr>
          <w:rFonts w:cstheme="minorHAnsi"/>
          <w:b/>
          <w:szCs w:val="22"/>
        </w:rPr>
      </w:pPr>
      <w:r w:rsidRPr="00FE2C9E">
        <w:rPr>
          <w:rFonts w:cstheme="minorHAnsi"/>
          <w:b/>
          <w:szCs w:val="22"/>
        </w:rPr>
        <w:t xml:space="preserve">Pakiet 3: </w:t>
      </w:r>
    </w:p>
    <w:p w:rsidR="00487F4B" w:rsidRPr="00FE2C9E" w:rsidRDefault="00487F4B" w:rsidP="000A0B9E">
      <w:pPr>
        <w:pStyle w:val="NormalnyWeb"/>
        <w:numPr>
          <w:ilvl w:val="0"/>
          <w:numId w:val="32"/>
        </w:numPr>
        <w:rPr>
          <w:rFonts w:cstheme="minorHAnsi"/>
          <w:szCs w:val="22"/>
        </w:rPr>
      </w:pPr>
      <w:bookmarkStart w:id="10" w:name="_GoBack"/>
      <w:r w:rsidRPr="00FE2C9E">
        <w:rPr>
          <w:rFonts w:cstheme="minorHAnsi"/>
          <w:szCs w:val="22"/>
        </w:rPr>
        <w:t>Obowiązkowe ubezpieczenie na rzecz pacjentów z tytułu zdarzeń medycznych.</w:t>
      </w:r>
    </w:p>
    <w:bookmarkEnd w:id="10"/>
    <w:p w:rsidR="008E7085" w:rsidRPr="00FE2C9E" w:rsidRDefault="008E7085" w:rsidP="00903E38">
      <w:pPr>
        <w:tabs>
          <w:tab w:val="left" w:pos="22680"/>
        </w:tabs>
        <w:ind w:left="426"/>
        <w:jc w:val="both"/>
        <w:textAlignment w:val="baseline"/>
        <w:rPr>
          <w:rFonts w:cstheme="minorHAnsi"/>
          <w:b/>
          <w:szCs w:val="22"/>
        </w:rPr>
      </w:pPr>
      <w:r w:rsidRPr="00FE2C9E">
        <w:rPr>
          <w:rFonts w:cstheme="minorHAnsi"/>
          <w:szCs w:val="22"/>
        </w:rPr>
        <w:t>Szczegółowe dane oraz opis</w:t>
      </w:r>
      <w:r w:rsidR="00EE0C4A" w:rsidRPr="00FE2C9E">
        <w:rPr>
          <w:rFonts w:cstheme="minorHAnsi"/>
          <w:szCs w:val="22"/>
        </w:rPr>
        <w:t xml:space="preserve"> i zakres przedmiotu zamówienia</w:t>
      </w:r>
      <w:r w:rsidRPr="00FE2C9E">
        <w:rPr>
          <w:rFonts w:cstheme="minorHAnsi"/>
          <w:szCs w:val="22"/>
        </w:rPr>
        <w:t xml:space="preserve"> zawiera program ubezpieczeniowy stanowiący </w:t>
      </w:r>
      <w:r w:rsidR="002A62D5" w:rsidRPr="00FE2C9E">
        <w:rPr>
          <w:rFonts w:cstheme="minorHAnsi"/>
          <w:b/>
          <w:szCs w:val="22"/>
        </w:rPr>
        <w:t>z</w:t>
      </w:r>
      <w:r w:rsidRPr="00FE2C9E">
        <w:rPr>
          <w:rFonts w:cstheme="minorHAnsi"/>
          <w:b/>
          <w:szCs w:val="22"/>
        </w:rPr>
        <w:t xml:space="preserve">ałącznik nr </w:t>
      </w:r>
      <w:r w:rsidR="00D0578B" w:rsidRPr="00FE2C9E">
        <w:rPr>
          <w:rFonts w:cstheme="minorHAnsi"/>
          <w:b/>
          <w:szCs w:val="22"/>
        </w:rPr>
        <w:t>3</w:t>
      </w:r>
      <w:r w:rsidRPr="00FE2C9E">
        <w:rPr>
          <w:rFonts w:cstheme="minorHAnsi"/>
          <w:szCs w:val="22"/>
        </w:rPr>
        <w:t xml:space="preserve"> oraz wzór umowy </w:t>
      </w:r>
      <w:r w:rsidR="00D0578B" w:rsidRPr="00FE2C9E">
        <w:rPr>
          <w:rFonts w:cstheme="minorHAnsi"/>
          <w:szCs w:val="22"/>
        </w:rPr>
        <w:t>ubezpieczenia</w:t>
      </w:r>
      <w:r w:rsidRPr="00FE2C9E">
        <w:rPr>
          <w:rFonts w:cstheme="minorHAnsi"/>
          <w:szCs w:val="22"/>
        </w:rPr>
        <w:t xml:space="preserve"> stanowiący </w:t>
      </w:r>
      <w:r w:rsidR="002A62D5" w:rsidRPr="00FE2C9E">
        <w:rPr>
          <w:rFonts w:cstheme="minorHAnsi"/>
          <w:b/>
          <w:szCs w:val="22"/>
        </w:rPr>
        <w:t xml:space="preserve">załącznik nr </w:t>
      </w:r>
      <w:r w:rsidR="00D0578B" w:rsidRPr="00FE2C9E">
        <w:rPr>
          <w:rFonts w:cstheme="minorHAnsi"/>
          <w:b/>
          <w:szCs w:val="22"/>
        </w:rPr>
        <w:t>4</w:t>
      </w:r>
    </w:p>
    <w:p w:rsidR="00910F9E" w:rsidRPr="00FE2C9E" w:rsidRDefault="00910F9E" w:rsidP="000A0B9E">
      <w:pPr>
        <w:pStyle w:val="Nagwek2"/>
        <w:numPr>
          <w:ilvl w:val="0"/>
          <w:numId w:val="12"/>
        </w:numPr>
        <w:spacing w:after="240"/>
        <w:ind w:left="181" w:hanging="181"/>
        <w:rPr>
          <w:rFonts w:cstheme="minorHAnsi"/>
          <w:i/>
        </w:rPr>
      </w:pPr>
      <w:bookmarkStart w:id="11" w:name="_Toc288819425"/>
      <w:r w:rsidRPr="00FE2C9E">
        <w:rPr>
          <w:rFonts w:cstheme="minorHAnsi"/>
          <w:i/>
        </w:rPr>
        <w:lastRenderedPageBreak/>
        <w:t>K</w:t>
      </w:r>
      <w:r w:rsidR="005E711E" w:rsidRPr="00FE2C9E">
        <w:rPr>
          <w:rFonts w:cstheme="minorHAnsi"/>
          <w:i/>
        </w:rPr>
        <w:t>od CPV</w:t>
      </w:r>
      <w:bookmarkEnd w:id="11"/>
    </w:p>
    <w:p w:rsidR="00910F9E" w:rsidRPr="00FE2C9E" w:rsidRDefault="002C4BFC" w:rsidP="00903E38">
      <w:pPr>
        <w:tabs>
          <w:tab w:val="left" w:pos="720"/>
        </w:tabs>
        <w:ind w:left="284"/>
        <w:jc w:val="both"/>
        <w:rPr>
          <w:rFonts w:cstheme="minorHAnsi"/>
          <w:szCs w:val="22"/>
        </w:rPr>
      </w:pPr>
      <w:r>
        <w:rPr>
          <w:rFonts w:cstheme="minorHAnsi"/>
          <w:szCs w:val="22"/>
        </w:rPr>
        <w:t>665100</w:t>
      </w:r>
      <w:r w:rsidR="00BD3B6A" w:rsidRPr="00FE2C9E">
        <w:rPr>
          <w:rFonts w:cstheme="minorHAnsi"/>
          <w:szCs w:val="22"/>
        </w:rPr>
        <w:t>00-8 – usługi ubezpieczenia</w:t>
      </w:r>
    </w:p>
    <w:p w:rsidR="00910F9E" w:rsidRPr="00FE2C9E" w:rsidRDefault="005E711E" w:rsidP="000A0B9E">
      <w:pPr>
        <w:pStyle w:val="Nagwek2"/>
        <w:numPr>
          <w:ilvl w:val="0"/>
          <w:numId w:val="12"/>
        </w:numPr>
        <w:spacing w:after="240"/>
        <w:ind w:left="181" w:hanging="181"/>
        <w:rPr>
          <w:rFonts w:cstheme="minorHAnsi"/>
          <w:i/>
        </w:rPr>
      </w:pPr>
      <w:bookmarkStart w:id="12" w:name="_Toc288819426"/>
      <w:r w:rsidRPr="00FE2C9E">
        <w:rPr>
          <w:rFonts w:cstheme="minorHAnsi"/>
          <w:i/>
        </w:rPr>
        <w:t>Termin wykonania zamówienia</w:t>
      </w:r>
      <w:bookmarkEnd w:id="12"/>
    </w:p>
    <w:p w:rsidR="00E9287F" w:rsidRPr="00FE2C9E" w:rsidRDefault="008E7085" w:rsidP="008E7085">
      <w:pPr>
        <w:tabs>
          <w:tab w:val="left" w:pos="20160"/>
        </w:tabs>
        <w:ind w:left="360"/>
        <w:jc w:val="both"/>
        <w:rPr>
          <w:rFonts w:cstheme="minorHAnsi"/>
          <w:szCs w:val="22"/>
        </w:rPr>
      </w:pPr>
      <w:r w:rsidRPr="00FE2C9E">
        <w:rPr>
          <w:rFonts w:cstheme="minorHAnsi"/>
          <w:szCs w:val="22"/>
        </w:rPr>
        <w:t>Umowa ubezpieczenia, która zostanie zawarta w wyniku przeprowadzenia niniejszego postępowania, będzie obejmowała okres</w:t>
      </w:r>
      <w:r w:rsidR="00E9287F" w:rsidRPr="00FE2C9E">
        <w:rPr>
          <w:rFonts w:cstheme="minorHAnsi"/>
          <w:szCs w:val="22"/>
        </w:rPr>
        <w:t>:</w:t>
      </w:r>
    </w:p>
    <w:p w:rsidR="004D3F97" w:rsidRPr="00FE2C9E" w:rsidRDefault="004D3F97" w:rsidP="004D3F97">
      <w:pPr>
        <w:spacing w:line="336" w:lineRule="auto"/>
        <w:jc w:val="both"/>
        <w:rPr>
          <w:rFonts w:cstheme="minorHAnsi"/>
          <w:b/>
          <w:szCs w:val="22"/>
        </w:rPr>
      </w:pPr>
      <w:r w:rsidRPr="00FE2C9E">
        <w:rPr>
          <w:rFonts w:cstheme="minorHAnsi"/>
          <w:szCs w:val="22"/>
        </w:rPr>
        <w:t xml:space="preserve">Podstawowy okres ubezpieczenia wynosi 12 miesięcy: od </w:t>
      </w:r>
      <w:r w:rsidRPr="00FE2C9E">
        <w:rPr>
          <w:rFonts w:cstheme="minorHAnsi"/>
          <w:b/>
          <w:szCs w:val="22"/>
        </w:rPr>
        <w:t>01.05.2012 r. do 30.04.2013 r.</w:t>
      </w:r>
    </w:p>
    <w:p w:rsidR="004D3F97" w:rsidRPr="00FE2C9E" w:rsidRDefault="004D3F97" w:rsidP="004D3F97">
      <w:pPr>
        <w:spacing w:line="336" w:lineRule="auto"/>
        <w:jc w:val="both"/>
        <w:rPr>
          <w:rFonts w:cstheme="minorHAnsi"/>
          <w:szCs w:val="22"/>
        </w:rPr>
      </w:pPr>
      <w:r w:rsidRPr="00FE2C9E">
        <w:rPr>
          <w:rFonts w:cstheme="minorHAnsi"/>
          <w:szCs w:val="22"/>
          <w:lang w:eastAsia="ar-SA"/>
        </w:rPr>
        <w:t>Okres ubezpieczenia dla każdego pojazdu wynosi 12 miesięcy i rozpoczyna się następnego dnia po zakończeniu dotychczasowej ochrony ubezpieczeniowej zgodnie z wykazem pojazdów</w:t>
      </w:r>
    </w:p>
    <w:p w:rsidR="00910F9E" w:rsidRPr="00FE2C9E" w:rsidRDefault="00910F9E" w:rsidP="000A0B9E">
      <w:pPr>
        <w:pStyle w:val="Nagwek2"/>
        <w:numPr>
          <w:ilvl w:val="0"/>
          <w:numId w:val="12"/>
        </w:numPr>
        <w:spacing w:after="240"/>
        <w:ind w:left="181" w:hanging="181"/>
        <w:rPr>
          <w:rFonts w:cstheme="minorHAnsi"/>
          <w:i/>
        </w:rPr>
      </w:pPr>
      <w:bookmarkStart w:id="13" w:name="_Toc288819427"/>
      <w:r w:rsidRPr="00FE2C9E">
        <w:rPr>
          <w:rFonts w:cstheme="minorHAnsi"/>
          <w:i/>
        </w:rPr>
        <w:t>Warunki udzia</w:t>
      </w:r>
      <w:r w:rsidR="006273D7" w:rsidRPr="00FE2C9E">
        <w:rPr>
          <w:rFonts w:cstheme="minorHAnsi"/>
          <w:i/>
        </w:rPr>
        <w:t xml:space="preserve">łu w postępowaniu </w:t>
      </w:r>
      <w:r w:rsidR="00903E38" w:rsidRPr="00FE2C9E">
        <w:rPr>
          <w:rFonts w:cstheme="minorHAnsi"/>
          <w:i/>
        </w:rPr>
        <w:t>i</w:t>
      </w:r>
      <w:r w:rsidR="006273D7" w:rsidRPr="00FE2C9E">
        <w:rPr>
          <w:rFonts w:cstheme="minorHAnsi"/>
          <w:i/>
        </w:rPr>
        <w:t xml:space="preserve"> opis sposobu</w:t>
      </w:r>
      <w:r w:rsidR="00A77B3D" w:rsidRPr="00FE2C9E">
        <w:rPr>
          <w:rFonts w:cstheme="minorHAnsi"/>
          <w:i/>
        </w:rPr>
        <w:t xml:space="preserve"> </w:t>
      </w:r>
      <w:r w:rsidR="00903E38" w:rsidRPr="00FE2C9E">
        <w:rPr>
          <w:rFonts w:cstheme="minorHAnsi"/>
          <w:i/>
        </w:rPr>
        <w:t xml:space="preserve">ich </w:t>
      </w:r>
      <w:r w:rsidR="00A77B3D" w:rsidRPr="00FE2C9E">
        <w:rPr>
          <w:rFonts w:cstheme="minorHAnsi"/>
          <w:i/>
        </w:rPr>
        <w:t xml:space="preserve">oceny </w:t>
      </w:r>
      <w:r w:rsidR="005E711E" w:rsidRPr="00FE2C9E">
        <w:rPr>
          <w:rFonts w:cstheme="minorHAnsi"/>
          <w:i/>
        </w:rPr>
        <w:t xml:space="preserve">wraz </w:t>
      </w:r>
      <w:r w:rsidRPr="00FE2C9E">
        <w:rPr>
          <w:rFonts w:cstheme="minorHAnsi"/>
          <w:i/>
        </w:rPr>
        <w:t>z wykazem oś</w:t>
      </w:r>
      <w:r w:rsidR="006273D7" w:rsidRPr="00FE2C9E">
        <w:rPr>
          <w:rFonts w:cstheme="minorHAnsi"/>
          <w:i/>
        </w:rPr>
        <w:t xml:space="preserve">wiadczeń i dokumentów </w:t>
      </w:r>
      <w:bookmarkEnd w:id="13"/>
    </w:p>
    <w:p w:rsidR="005E711E" w:rsidRPr="00FE2C9E" w:rsidRDefault="005E711E" w:rsidP="000A0B9E">
      <w:pPr>
        <w:pStyle w:val="Nagwek3"/>
        <w:numPr>
          <w:ilvl w:val="1"/>
          <w:numId w:val="12"/>
        </w:numPr>
        <w:tabs>
          <w:tab w:val="clear" w:pos="1440"/>
          <w:tab w:val="num" w:pos="851"/>
        </w:tabs>
        <w:ind w:left="709"/>
        <w:rPr>
          <w:rFonts w:cstheme="minorHAnsi"/>
          <w:w w:val="99"/>
        </w:rPr>
      </w:pPr>
      <w:bookmarkStart w:id="14" w:name="_Toc288819428"/>
      <w:r w:rsidRPr="00FE2C9E">
        <w:rPr>
          <w:rFonts w:cstheme="minorHAnsi"/>
          <w:w w:val="99"/>
        </w:rPr>
        <w:t>Warunki udziału w postępowaniu</w:t>
      </w:r>
      <w:r w:rsidR="008F7CF5" w:rsidRPr="00FE2C9E">
        <w:rPr>
          <w:rFonts w:cstheme="minorHAnsi"/>
          <w:w w:val="99"/>
        </w:rPr>
        <w:t>.</w:t>
      </w:r>
      <w:bookmarkEnd w:id="14"/>
    </w:p>
    <w:p w:rsidR="00910F9E" w:rsidRPr="00FE2C9E" w:rsidRDefault="00910F9E" w:rsidP="005E711E">
      <w:pPr>
        <w:tabs>
          <w:tab w:val="left" w:pos="19080"/>
        </w:tabs>
        <w:jc w:val="both"/>
        <w:rPr>
          <w:rFonts w:cstheme="minorHAnsi"/>
          <w:szCs w:val="22"/>
        </w:rPr>
      </w:pPr>
      <w:r w:rsidRPr="00FE2C9E">
        <w:rPr>
          <w:rFonts w:cstheme="minorHAnsi"/>
          <w:szCs w:val="22"/>
        </w:rPr>
        <w:t>O udzielenie zamówienia, określonego w niniejszej specyfikacji mogą ubiegać się Wykonawcy wobec których brak jest podstaw do wykluczenia w trybie art 24 Ustawy spełniają</w:t>
      </w:r>
      <w:r w:rsidR="00ED4940" w:rsidRPr="00FE2C9E">
        <w:rPr>
          <w:rFonts w:cstheme="minorHAnsi"/>
          <w:szCs w:val="22"/>
        </w:rPr>
        <w:t>cy</w:t>
      </w:r>
      <w:r w:rsidRPr="00FE2C9E">
        <w:rPr>
          <w:rFonts w:cstheme="minorHAnsi"/>
          <w:szCs w:val="22"/>
        </w:rPr>
        <w:t xml:space="preserve"> warunki </w:t>
      </w:r>
      <w:r w:rsidR="00ED4940" w:rsidRPr="00FE2C9E">
        <w:rPr>
          <w:rFonts w:cstheme="minorHAnsi"/>
          <w:szCs w:val="22"/>
        </w:rPr>
        <w:t xml:space="preserve">określone art. 22 ust. 1 ustawy, </w:t>
      </w:r>
      <w:r w:rsidRPr="00FE2C9E">
        <w:rPr>
          <w:rFonts w:cstheme="minorHAnsi"/>
          <w:szCs w:val="22"/>
        </w:rPr>
        <w:t>a dotyczące:</w:t>
      </w:r>
    </w:p>
    <w:p w:rsidR="00910F9E" w:rsidRPr="00FE2C9E" w:rsidRDefault="00910F9E" w:rsidP="000A0B9E">
      <w:pPr>
        <w:numPr>
          <w:ilvl w:val="1"/>
          <w:numId w:val="5"/>
        </w:numPr>
        <w:tabs>
          <w:tab w:val="left" w:pos="19080"/>
        </w:tabs>
        <w:jc w:val="both"/>
        <w:rPr>
          <w:rFonts w:cstheme="minorHAnsi"/>
          <w:szCs w:val="22"/>
        </w:rPr>
      </w:pPr>
      <w:r w:rsidRPr="00FE2C9E">
        <w:rPr>
          <w:rFonts w:cstheme="minorHAnsi"/>
          <w:szCs w:val="22"/>
        </w:rPr>
        <w:t>posiadania uprawnień do wykonywania określonej działalności lub czynności, jeżeli przepisy prawa nakładają obowiązek</w:t>
      </w:r>
      <w:r w:rsidR="00ED4940" w:rsidRPr="00FE2C9E">
        <w:rPr>
          <w:rFonts w:cstheme="minorHAnsi"/>
          <w:szCs w:val="22"/>
        </w:rPr>
        <w:t xml:space="preserve"> ich posiadania,</w:t>
      </w:r>
    </w:p>
    <w:p w:rsidR="00910F9E" w:rsidRPr="00FE2C9E" w:rsidRDefault="00910F9E" w:rsidP="000A0B9E">
      <w:pPr>
        <w:numPr>
          <w:ilvl w:val="1"/>
          <w:numId w:val="5"/>
        </w:numPr>
        <w:tabs>
          <w:tab w:val="left" w:pos="19080"/>
        </w:tabs>
        <w:jc w:val="both"/>
        <w:rPr>
          <w:rFonts w:cstheme="minorHAnsi"/>
          <w:szCs w:val="22"/>
        </w:rPr>
      </w:pPr>
      <w:r w:rsidRPr="00FE2C9E">
        <w:rPr>
          <w:rFonts w:cstheme="minorHAnsi"/>
          <w:szCs w:val="22"/>
        </w:rPr>
        <w:t>posiadania wiedzy i doświadczenia do wykonania zamówienia,</w:t>
      </w:r>
    </w:p>
    <w:p w:rsidR="00910F9E" w:rsidRPr="00FE2C9E" w:rsidRDefault="00910F9E" w:rsidP="000A0B9E">
      <w:pPr>
        <w:numPr>
          <w:ilvl w:val="1"/>
          <w:numId w:val="5"/>
        </w:numPr>
        <w:tabs>
          <w:tab w:val="left" w:pos="19080"/>
        </w:tabs>
        <w:jc w:val="both"/>
        <w:rPr>
          <w:rFonts w:cstheme="minorHAnsi"/>
          <w:szCs w:val="22"/>
        </w:rPr>
      </w:pPr>
      <w:r w:rsidRPr="00FE2C9E">
        <w:rPr>
          <w:rFonts w:cstheme="minorHAnsi"/>
          <w:szCs w:val="22"/>
        </w:rPr>
        <w:t>dysponowania odpowiednim potencjałem technicznym oraz osobami zdolnymi do wykonania zamówienia,</w:t>
      </w:r>
    </w:p>
    <w:p w:rsidR="00910F9E" w:rsidRPr="00FE2C9E" w:rsidRDefault="00910F9E" w:rsidP="000A0B9E">
      <w:pPr>
        <w:numPr>
          <w:ilvl w:val="1"/>
          <w:numId w:val="5"/>
        </w:numPr>
        <w:tabs>
          <w:tab w:val="left" w:pos="19080"/>
        </w:tabs>
        <w:jc w:val="both"/>
        <w:rPr>
          <w:rFonts w:cstheme="minorHAnsi"/>
          <w:szCs w:val="22"/>
        </w:rPr>
      </w:pPr>
      <w:r w:rsidRPr="00FE2C9E">
        <w:rPr>
          <w:rFonts w:cstheme="minorHAnsi"/>
          <w:szCs w:val="22"/>
        </w:rPr>
        <w:t>sytuacji ekonomicznej i finansowej,</w:t>
      </w:r>
    </w:p>
    <w:p w:rsidR="00910F9E" w:rsidRPr="00FE2C9E" w:rsidRDefault="00910F9E" w:rsidP="000A0B9E">
      <w:pPr>
        <w:numPr>
          <w:ilvl w:val="1"/>
          <w:numId w:val="13"/>
        </w:numPr>
        <w:tabs>
          <w:tab w:val="clear" w:pos="375"/>
        </w:tabs>
        <w:ind w:left="851"/>
        <w:jc w:val="both"/>
        <w:rPr>
          <w:rFonts w:cstheme="minorHAnsi"/>
          <w:szCs w:val="22"/>
        </w:rPr>
      </w:pPr>
      <w:r w:rsidRPr="00FE2C9E">
        <w:rPr>
          <w:rFonts w:cstheme="minorHAnsi"/>
          <w:szCs w:val="22"/>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D653A8" w:rsidRPr="00FE2C9E" w:rsidRDefault="00D653A8" w:rsidP="000A0B9E">
      <w:pPr>
        <w:pStyle w:val="Nagwek3"/>
        <w:numPr>
          <w:ilvl w:val="1"/>
          <w:numId w:val="12"/>
        </w:numPr>
        <w:tabs>
          <w:tab w:val="clear" w:pos="1440"/>
          <w:tab w:val="num" w:pos="851"/>
        </w:tabs>
        <w:ind w:left="709"/>
        <w:rPr>
          <w:rFonts w:cstheme="minorHAnsi"/>
          <w:w w:val="99"/>
        </w:rPr>
      </w:pPr>
      <w:bookmarkStart w:id="15" w:name="_Toc288819429"/>
      <w:r w:rsidRPr="00FE2C9E">
        <w:rPr>
          <w:rFonts w:cstheme="minorHAnsi"/>
          <w:w w:val="99"/>
        </w:rPr>
        <w:t>Sposób oceny spełnienia warunków udziału w postępowaniu.</w:t>
      </w:r>
      <w:bookmarkEnd w:id="15"/>
    </w:p>
    <w:p w:rsidR="00910F9E" w:rsidRPr="00FE2C9E" w:rsidRDefault="00910F9E" w:rsidP="000A0B9E">
      <w:pPr>
        <w:numPr>
          <w:ilvl w:val="1"/>
          <w:numId w:val="14"/>
        </w:numPr>
        <w:ind w:left="851"/>
        <w:jc w:val="both"/>
        <w:rPr>
          <w:rFonts w:cstheme="minorHAnsi"/>
          <w:szCs w:val="22"/>
        </w:rPr>
      </w:pPr>
      <w:r w:rsidRPr="00FE2C9E">
        <w:rPr>
          <w:rFonts w:cstheme="minorHAnsi"/>
          <w:szCs w:val="22"/>
        </w:rPr>
        <w:t>Zamawia</w:t>
      </w:r>
      <w:r w:rsidR="006273D7" w:rsidRPr="00FE2C9E">
        <w:rPr>
          <w:rFonts w:cstheme="minorHAnsi"/>
          <w:szCs w:val="22"/>
        </w:rPr>
        <w:t>jący uzna, że Wykonawca spełnia</w:t>
      </w:r>
      <w:r w:rsidRPr="00FE2C9E">
        <w:rPr>
          <w:rFonts w:cstheme="minorHAnsi"/>
          <w:szCs w:val="22"/>
        </w:rPr>
        <w:t xml:space="preserve"> warunki udziału w postępowaniu i nie podlega wykluczeniu z postępowania w oparciu o złożone przez Wykonawcę oświadczen</w:t>
      </w:r>
      <w:r w:rsidR="006273D7" w:rsidRPr="00FE2C9E">
        <w:rPr>
          <w:rFonts w:cstheme="minorHAnsi"/>
          <w:szCs w:val="22"/>
        </w:rPr>
        <w:t xml:space="preserve">ie - </w:t>
      </w:r>
      <w:r w:rsidRPr="00FE2C9E">
        <w:rPr>
          <w:rFonts w:cstheme="minorHAnsi"/>
          <w:szCs w:val="22"/>
        </w:rPr>
        <w:t xml:space="preserve">oraz inne wymagane </w:t>
      </w:r>
      <w:r w:rsidR="002A62D5" w:rsidRPr="00FE2C9E">
        <w:rPr>
          <w:rFonts w:cstheme="minorHAnsi"/>
          <w:szCs w:val="22"/>
        </w:rPr>
        <w:t>przez Zamawiającego dokumenty wskazane w</w:t>
      </w:r>
      <w:r w:rsidR="00D0578B" w:rsidRPr="00FE2C9E">
        <w:rPr>
          <w:rFonts w:cstheme="minorHAnsi"/>
          <w:szCs w:val="22"/>
        </w:rPr>
        <w:t> </w:t>
      </w:r>
      <w:r w:rsidR="002A62D5" w:rsidRPr="00FE2C9E">
        <w:rPr>
          <w:rFonts w:cstheme="minorHAnsi"/>
          <w:szCs w:val="22"/>
        </w:rPr>
        <w:t>punkcie 3.</w:t>
      </w:r>
    </w:p>
    <w:p w:rsidR="00910F9E" w:rsidRPr="00FE2C9E" w:rsidRDefault="00910F9E" w:rsidP="000A0B9E">
      <w:pPr>
        <w:numPr>
          <w:ilvl w:val="1"/>
          <w:numId w:val="14"/>
        </w:numPr>
        <w:ind w:left="851"/>
        <w:jc w:val="both"/>
        <w:rPr>
          <w:rFonts w:cstheme="minorHAnsi"/>
          <w:szCs w:val="22"/>
        </w:rPr>
      </w:pPr>
      <w:r w:rsidRPr="00FE2C9E">
        <w:rPr>
          <w:rFonts w:cstheme="minorHAnsi"/>
          <w:szCs w:val="22"/>
        </w:rPr>
        <w:lastRenderedPageBreak/>
        <w:t>Zamawiający przy ocenie spełnienia warunków udziału w postępowaniu zastosuję formułę „spełnia – nie spełnia„ w oparciu o informacje zawarte w oświadczeniach i</w:t>
      </w:r>
      <w:r w:rsidR="00D0578B" w:rsidRPr="00FE2C9E">
        <w:rPr>
          <w:rFonts w:cstheme="minorHAnsi"/>
          <w:szCs w:val="22"/>
        </w:rPr>
        <w:t> </w:t>
      </w:r>
      <w:r w:rsidRPr="00FE2C9E">
        <w:rPr>
          <w:rFonts w:cstheme="minorHAnsi"/>
          <w:szCs w:val="22"/>
        </w:rPr>
        <w:t>dokumentach wyszcze</w:t>
      </w:r>
      <w:r w:rsidR="006273D7" w:rsidRPr="00FE2C9E">
        <w:rPr>
          <w:rFonts w:cstheme="minorHAnsi"/>
          <w:szCs w:val="22"/>
        </w:rPr>
        <w:t>gólnionych w rozdziale VI pkt 3</w:t>
      </w:r>
      <w:r w:rsidRPr="00FE2C9E">
        <w:rPr>
          <w:rFonts w:cstheme="minorHAnsi"/>
          <w:szCs w:val="22"/>
        </w:rPr>
        <w:t xml:space="preserve"> niniejszej </w:t>
      </w:r>
      <w:r w:rsidR="009F36F2" w:rsidRPr="00FE2C9E">
        <w:rPr>
          <w:rFonts w:cstheme="minorHAnsi"/>
          <w:szCs w:val="22"/>
        </w:rPr>
        <w:t>SIWZ</w:t>
      </w:r>
      <w:r w:rsidRPr="00FE2C9E">
        <w:rPr>
          <w:rFonts w:cstheme="minorHAnsi"/>
          <w:szCs w:val="22"/>
        </w:rPr>
        <w:t xml:space="preserve">. Z treści załączonych oświadczeń </w:t>
      </w:r>
      <w:r w:rsidR="00ED4940" w:rsidRPr="00FE2C9E">
        <w:t>i </w:t>
      </w:r>
      <w:r w:rsidRPr="00FE2C9E">
        <w:t>dokumentów</w:t>
      </w:r>
      <w:r w:rsidRPr="00FE2C9E">
        <w:rPr>
          <w:rFonts w:cstheme="minorHAnsi"/>
          <w:szCs w:val="22"/>
        </w:rPr>
        <w:t xml:space="preserve"> musi jednoznacznie wynikać, iż Wykonawca spełnia wszystkie wymagane warunki. </w:t>
      </w:r>
    </w:p>
    <w:p w:rsidR="00910F9E" w:rsidRPr="00FE2C9E" w:rsidRDefault="00D653A8" w:rsidP="000A0B9E">
      <w:pPr>
        <w:pStyle w:val="Nagwek3"/>
        <w:numPr>
          <w:ilvl w:val="1"/>
          <w:numId w:val="12"/>
        </w:numPr>
        <w:tabs>
          <w:tab w:val="clear" w:pos="1440"/>
          <w:tab w:val="num" w:pos="851"/>
        </w:tabs>
        <w:ind w:left="709"/>
        <w:jc w:val="both"/>
        <w:rPr>
          <w:rFonts w:cstheme="minorHAnsi"/>
          <w:w w:val="99"/>
        </w:rPr>
      </w:pPr>
      <w:bookmarkStart w:id="16" w:name="_Toc288819430"/>
      <w:r w:rsidRPr="00FE2C9E">
        <w:rPr>
          <w:rFonts w:cstheme="minorHAnsi"/>
          <w:w w:val="99"/>
        </w:rPr>
        <w:t>Dokumenty o spełnieniu warunków udziału w postępowaniu, które winien złożyć każdy Wykonawca</w:t>
      </w:r>
      <w:r w:rsidR="008F7CF5" w:rsidRPr="00FE2C9E">
        <w:rPr>
          <w:rFonts w:cstheme="minorHAnsi"/>
          <w:w w:val="99"/>
        </w:rPr>
        <w:t>.</w:t>
      </w:r>
      <w:bookmarkEnd w:id="16"/>
    </w:p>
    <w:p w:rsidR="00910F9E" w:rsidRPr="00FE2C9E" w:rsidRDefault="00910F9E" w:rsidP="000A0B9E">
      <w:pPr>
        <w:numPr>
          <w:ilvl w:val="1"/>
          <w:numId w:val="15"/>
        </w:numPr>
        <w:jc w:val="both"/>
        <w:rPr>
          <w:rFonts w:cstheme="minorHAnsi"/>
          <w:szCs w:val="22"/>
        </w:rPr>
      </w:pPr>
      <w:r w:rsidRPr="00FE2C9E">
        <w:rPr>
          <w:rFonts w:cstheme="minorHAnsi"/>
          <w:szCs w:val="22"/>
        </w:rPr>
        <w:t>W celu wykazania spełniania przez wykonawcę warunków, o których mowa w</w:t>
      </w:r>
      <w:r w:rsidR="00D0578B" w:rsidRPr="00FE2C9E">
        <w:rPr>
          <w:rFonts w:cstheme="minorHAnsi"/>
          <w:szCs w:val="22"/>
        </w:rPr>
        <w:t> </w:t>
      </w:r>
      <w:r w:rsidR="00ED4940" w:rsidRPr="00FE2C9E">
        <w:rPr>
          <w:rFonts w:cstheme="minorHAnsi"/>
          <w:szCs w:val="22"/>
        </w:rPr>
        <w:t>art. 22 ust. 1 ustawy</w:t>
      </w:r>
      <w:r w:rsidRPr="00FE2C9E">
        <w:rPr>
          <w:rFonts w:cstheme="minorHAnsi"/>
          <w:szCs w:val="22"/>
        </w:rPr>
        <w:t xml:space="preserve"> </w:t>
      </w:r>
      <w:r w:rsidR="00ED4940" w:rsidRPr="00FE2C9E">
        <w:rPr>
          <w:rFonts w:cstheme="minorHAnsi"/>
          <w:szCs w:val="22"/>
        </w:rPr>
        <w:t>W</w:t>
      </w:r>
      <w:r w:rsidRPr="00FE2C9E">
        <w:rPr>
          <w:rFonts w:cstheme="minorHAnsi"/>
          <w:szCs w:val="22"/>
        </w:rPr>
        <w:t>ykonawca winien złożyć :</w:t>
      </w:r>
    </w:p>
    <w:p w:rsidR="00910F9E" w:rsidRPr="00FE2C9E" w:rsidRDefault="00910F9E" w:rsidP="000A0B9E">
      <w:pPr>
        <w:numPr>
          <w:ilvl w:val="1"/>
          <w:numId w:val="16"/>
        </w:numPr>
        <w:tabs>
          <w:tab w:val="left" w:pos="19080"/>
        </w:tabs>
        <w:jc w:val="both"/>
        <w:rPr>
          <w:rFonts w:cstheme="minorHAnsi"/>
          <w:szCs w:val="22"/>
        </w:rPr>
      </w:pPr>
      <w:r w:rsidRPr="00FE2C9E">
        <w:rPr>
          <w:rFonts w:cstheme="minorHAnsi"/>
          <w:szCs w:val="22"/>
        </w:rPr>
        <w:t>Oświadczenie z art 22 ust. 1 ustawy - wypełnione i podpisane odpowiednio przez osoby upoważnione do reprezentowania Wykonawcy (</w:t>
      </w:r>
      <w:r w:rsidR="002A62D5" w:rsidRPr="00FE2C9E">
        <w:rPr>
          <w:rFonts w:cstheme="minorHAnsi"/>
          <w:szCs w:val="22"/>
        </w:rPr>
        <w:t xml:space="preserve">załącznik nr </w:t>
      </w:r>
      <w:r w:rsidR="00F76512" w:rsidRPr="00FE2C9E">
        <w:rPr>
          <w:rFonts w:cstheme="minorHAnsi"/>
          <w:szCs w:val="22"/>
        </w:rPr>
        <w:t>2</w:t>
      </w:r>
      <w:r w:rsidRPr="00FE2C9E">
        <w:rPr>
          <w:rFonts w:cstheme="minorHAnsi"/>
          <w:szCs w:val="22"/>
        </w:rPr>
        <w:t xml:space="preserve">) </w:t>
      </w:r>
    </w:p>
    <w:p w:rsidR="00910F9E" w:rsidRPr="00FE2C9E" w:rsidRDefault="00910F9E" w:rsidP="000A0B9E">
      <w:pPr>
        <w:numPr>
          <w:ilvl w:val="1"/>
          <w:numId w:val="16"/>
        </w:numPr>
        <w:tabs>
          <w:tab w:val="left" w:pos="19080"/>
        </w:tabs>
        <w:jc w:val="both"/>
        <w:rPr>
          <w:rFonts w:cstheme="minorHAnsi"/>
          <w:szCs w:val="22"/>
        </w:rPr>
      </w:pPr>
      <w:r w:rsidRPr="00FE2C9E">
        <w:rPr>
          <w:rFonts w:cstheme="minorHAnsi"/>
          <w:szCs w:val="22"/>
        </w:rPr>
        <w:t xml:space="preserve">dokument potwierdzający uzyskanie zezwolenia </w:t>
      </w:r>
      <w:r w:rsidR="00B87CE4" w:rsidRPr="00FE2C9E">
        <w:rPr>
          <w:rFonts w:cstheme="minorHAnsi"/>
          <w:szCs w:val="22"/>
        </w:rPr>
        <w:t>właściwego organu</w:t>
      </w:r>
      <w:r w:rsidRPr="00FE2C9E">
        <w:rPr>
          <w:rFonts w:cstheme="minorHAnsi"/>
          <w:szCs w:val="22"/>
        </w:rPr>
        <w:t xml:space="preserve"> na</w:t>
      </w:r>
      <w:r w:rsidR="00D0578B" w:rsidRPr="00FE2C9E">
        <w:rPr>
          <w:rFonts w:cstheme="minorHAnsi"/>
          <w:szCs w:val="22"/>
        </w:rPr>
        <w:t> </w:t>
      </w:r>
      <w:r w:rsidRPr="00FE2C9E">
        <w:rPr>
          <w:rFonts w:cstheme="minorHAnsi"/>
          <w:szCs w:val="22"/>
        </w:rPr>
        <w:t xml:space="preserve">prowadzenie działalności ubezpieczeniowej we wszystkich grupach </w:t>
      </w:r>
      <w:proofErr w:type="spellStart"/>
      <w:r w:rsidRPr="00FE2C9E">
        <w:rPr>
          <w:rFonts w:cstheme="minorHAnsi"/>
          <w:szCs w:val="22"/>
        </w:rPr>
        <w:t>ryzyk</w:t>
      </w:r>
      <w:proofErr w:type="spellEnd"/>
      <w:r w:rsidRPr="00FE2C9E">
        <w:rPr>
          <w:rFonts w:cstheme="minorHAnsi"/>
          <w:szCs w:val="22"/>
        </w:rPr>
        <w:t xml:space="preserve"> </w:t>
      </w:r>
      <w:r w:rsidR="003A33CC">
        <w:rPr>
          <w:rFonts w:cstheme="minorHAnsi"/>
          <w:szCs w:val="22"/>
        </w:rPr>
        <w:t>ujętych w pakietach, na które została złożona oferta w niniejszym postępowaniu.</w:t>
      </w:r>
      <w:r w:rsidR="00A77B3D" w:rsidRPr="00FE2C9E">
        <w:rPr>
          <w:rFonts w:cstheme="minorHAnsi"/>
          <w:szCs w:val="22"/>
        </w:rPr>
        <w:t xml:space="preserve"> </w:t>
      </w:r>
    </w:p>
    <w:p w:rsidR="00910F9E" w:rsidRPr="00FE2C9E" w:rsidRDefault="00910F9E" w:rsidP="000A0B9E">
      <w:pPr>
        <w:numPr>
          <w:ilvl w:val="1"/>
          <w:numId w:val="15"/>
        </w:numPr>
        <w:ind w:left="851"/>
        <w:jc w:val="both"/>
        <w:rPr>
          <w:rFonts w:cstheme="minorHAnsi"/>
          <w:szCs w:val="22"/>
        </w:rPr>
      </w:pPr>
      <w:r w:rsidRPr="00FE2C9E">
        <w:rPr>
          <w:rFonts w:cstheme="minorHAnsi"/>
          <w:szCs w:val="22"/>
        </w:rPr>
        <w:t>W celu wykazania braku podstaw do wykluczenia z postępowania o udzielenie zamówienia wykonawcy, o których mowa w art. 24 ust. 1 ustawy win</w:t>
      </w:r>
      <w:r w:rsidR="00ED4940" w:rsidRPr="00FE2C9E">
        <w:rPr>
          <w:rFonts w:cstheme="minorHAnsi"/>
          <w:szCs w:val="22"/>
        </w:rPr>
        <w:t>n</w:t>
      </w:r>
      <w:r w:rsidRPr="00FE2C9E">
        <w:rPr>
          <w:rFonts w:cstheme="minorHAnsi"/>
          <w:szCs w:val="22"/>
        </w:rPr>
        <w:t>i złożyć :</w:t>
      </w:r>
    </w:p>
    <w:p w:rsidR="00910F9E" w:rsidRPr="00FE2C9E" w:rsidRDefault="00910F9E" w:rsidP="000A0B9E">
      <w:pPr>
        <w:numPr>
          <w:ilvl w:val="2"/>
          <w:numId w:val="16"/>
        </w:numPr>
        <w:tabs>
          <w:tab w:val="left" w:pos="360"/>
        </w:tabs>
        <w:jc w:val="both"/>
        <w:rPr>
          <w:rFonts w:cstheme="minorHAnsi"/>
          <w:b/>
          <w:bCs/>
          <w:szCs w:val="22"/>
        </w:rPr>
      </w:pPr>
      <w:r w:rsidRPr="00FE2C9E">
        <w:rPr>
          <w:rFonts w:cstheme="minorHAnsi"/>
          <w:szCs w:val="22"/>
        </w:rPr>
        <w:t xml:space="preserve">Oświadczenie z art 24 ust. 1 ustawy </w:t>
      </w:r>
      <w:proofErr w:type="spellStart"/>
      <w:r w:rsidRPr="00FE2C9E">
        <w:rPr>
          <w:rFonts w:cstheme="minorHAnsi"/>
          <w:szCs w:val="22"/>
        </w:rPr>
        <w:t>Pzp</w:t>
      </w:r>
      <w:proofErr w:type="spellEnd"/>
      <w:r w:rsidRPr="00FE2C9E">
        <w:rPr>
          <w:rFonts w:cstheme="minorHAnsi"/>
          <w:szCs w:val="22"/>
        </w:rPr>
        <w:t xml:space="preserve">- wypełnione i podpisane odpowiednio przez osoby upoważnione do reprezentowania Wykonawcy </w:t>
      </w:r>
      <w:r w:rsidR="00E9287F" w:rsidRPr="00FE2C9E">
        <w:rPr>
          <w:rFonts w:cstheme="minorHAnsi"/>
          <w:b/>
          <w:bCs/>
          <w:szCs w:val="22"/>
        </w:rPr>
        <w:t xml:space="preserve">(załącznik nr </w:t>
      </w:r>
      <w:r w:rsidR="00D0578B" w:rsidRPr="00FE2C9E">
        <w:rPr>
          <w:rFonts w:cstheme="minorHAnsi"/>
          <w:b/>
          <w:bCs/>
          <w:szCs w:val="22"/>
        </w:rPr>
        <w:t>2</w:t>
      </w:r>
      <w:r w:rsidR="00E9287F" w:rsidRPr="00FE2C9E">
        <w:rPr>
          <w:rFonts w:cstheme="minorHAnsi"/>
          <w:b/>
          <w:bCs/>
          <w:szCs w:val="22"/>
        </w:rPr>
        <w:t>)</w:t>
      </w:r>
    </w:p>
    <w:p w:rsidR="00910F9E" w:rsidRPr="00FE2C9E" w:rsidRDefault="00910F9E" w:rsidP="000A0B9E">
      <w:pPr>
        <w:numPr>
          <w:ilvl w:val="2"/>
          <w:numId w:val="16"/>
        </w:numPr>
        <w:tabs>
          <w:tab w:val="left" w:pos="360"/>
        </w:tabs>
        <w:jc w:val="both"/>
        <w:rPr>
          <w:rFonts w:cstheme="minorHAnsi"/>
          <w:b/>
          <w:bCs/>
          <w:szCs w:val="22"/>
        </w:rPr>
      </w:pPr>
      <w:r w:rsidRPr="00FE2C9E">
        <w:rPr>
          <w:rFonts w:cstheme="minorHAnsi"/>
          <w:szCs w:val="22"/>
        </w:rPr>
        <w:t xml:space="preserve">Aktualny odpis z właściwego rejestru, jeżeli odrębne przepisy wymagają wpisu do rejestru, w celu wykazania braku podstaw do wykluczenia w oparciu o art. 24 ust. 1 pkt 2 ustawy, </w:t>
      </w:r>
      <w:r w:rsidRPr="00FE2C9E">
        <w:rPr>
          <w:rFonts w:cstheme="minorHAnsi"/>
          <w:bCs/>
          <w:szCs w:val="22"/>
        </w:rPr>
        <w:t>wystawiony nie wcześniej niż 6 miesięcy przed upływem terminu składania</w:t>
      </w:r>
      <w:r w:rsidRPr="00FE2C9E">
        <w:rPr>
          <w:rFonts w:cstheme="minorHAnsi"/>
          <w:b/>
          <w:bCs/>
          <w:szCs w:val="22"/>
        </w:rPr>
        <w:t xml:space="preserve"> </w:t>
      </w:r>
      <w:r w:rsidRPr="00FE2C9E">
        <w:rPr>
          <w:rFonts w:cstheme="minorHAnsi"/>
          <w:bCs/>
          <w:szCs w:val="22"/>
        </w:rPr>
        <w:t>ofert</w:t>
      </w:r>
      <w:r w:rsidRPr="00FE2C9E">
        <w:rPr>
          <w:rFonts w:cstheme="minorHAnsi"/>
          <w:szCs w:val="22"/>
        </w:rPr>
        <w:t xml:space="preserve"> </w:t>
      </w:r>
    </w:p>
    <w:p w:rsidR="00910F9E" w:rsidRPr="00FE2C9E" w:rsidRDefault="008F7CF5" w:rsidP="000A0B9E">
      <w:pPr>
        <w:pStyle w:val="Nagwek3"/>
        <w:numPr>
          <w:ilvl w:val="1"/>
          <w:numId w:val="12"/>
        </w:numPr>
        <w:tabs>
          <w:tab w:val="clear" w:pos="1440"/>
          <w:tab w:val="num" w:pos="851"/>
        </w:tabs>
        <w:ind w:left="709"/>
        <w:rPr>
          <w:rFonts w:cstheme="minorHAnsi"/>
          <w:w w:val="99"/>
        </w:rPr>
      </w:pPr>
      <w:bookmarkStart w:id="17" w:name="_Toc288819431"/>
      <w:r w:rsidRPr="00FE2C9E">
        <w:rPr>
          <w:rFonts w:cstheme="minorHAnsi"/>
          <w:w w:val="99"/>
        </w:rPr>
        <w:t>Pozostałe wymagane dokumenty.</w:t>
      </w:r>
      <w:bookmarkEnd w:id="17"/>
    </w:p>
    <w:p w:rsidR="005A51B2" w:rsidRPr="00FE2C9E" w:rsidRDefault="000D454B" w:rsidP="000D454B">
      <w:pPr>
        <w:jc w:val="both"/>
        <w:rPr>
          <w:rFonts w:cstheme="minorHAnsi"/>
          <w:b/>
          <w:szCs w:val="22"/>
        </w:rPr>
      </w:pPr>
      <w:r w:rsidRPr="00FE2C9E">
        <w:rPr>
          <w:rFonts w:cstheme="minorHAnsi"/>
          <w:szCs w:val="22"/>
        </w:rPr>
        <w:t xml:space="preserve">4.1. </w:t>
      </w:r>
      <w:r w:rsidR="00910F9E" w:rsidRPr="00FE2C9E">
        <w:rPr>
          <w:rFonts w:cstheme="minorHAnsi"/>
          <w:szCs w:val="22"/>
        </w:rPr>
        <w:t xml:space="preserve">wypełnioną i podpisaną ofertę na formularzu „Oferta”  </w:t>
      </w:r>
      <w:r w:rsidR="00FC4751" w:rsidRPr="00FE2C9E">
        <w:rPr>
          <w:rFonts w:cstheme="minorHAnsi"/>
          <w:b/>
          <w:szCs w:val="22"/>
        </w:rPr>
        <w:t>(</w:t>
      </w:r>
      <w:r w:rsidR="005A51B2" w:rsidRPr="00FE2C9E">
        <w:rPr>
          <w:rFonts w:cstheme="minorHAnsi"/>
          <w:b/>
          <w:szCs w:val="22"/>
        </w:rPr>
        <w:t xml:space="preserve">załącznik nr </w:t>
      </w:r>
      <w:r w:rsidR="00E9287F" w:rsidRPr="00FE2C9E">
        <w:rPr>
          <w:rFonts w:cstheme="minorHAnsi"/>
          <w:b/>
          <w:szCs w:val="22"/>
        </w:rPr>
        <w:t>1)</w:t>
      </w:r>
    </w:p>
    <w:p w:rsidR="00910F9E" w:rsidRPr="00FE2C9E" w:rsidRDefault="00910F9E" w:rsidP="000A0B9E">
      <w:pPr>
        <w:pStyle w:val="Akapitzlist"/>
        <w:numPr>
          <w:ilvl w:val="1"/>
          <w:numId w:val="44"/>
        </w:numPr>
        <w:jc w:val="both"/>
        <w:rPr>
          <w:rFonts w:cstheme="minorHAnsi"/>
          <w:bCs/>
          <w:szCs w:val="22"/>
        </w:rPr>
      </w:pPr>
      <w:r w:rsidRPr="00FE2C9E">
        <w:rPr>
          <w:rFonts w:cstheme="minorHAnsi"/>
          <w:szCs w:val="22"/>
        </w:rPr>
        <w:t>pełnomocnictwo do reprezentowania Wykonawcy, jeż</w:t>
      </w:r>
      <w:r w:rsidR="00FC4751" w:rsidRPr="00FE2C9E">
        <w:rPr>
          <w:rFonts w:cstheme="minorHAnsi"/>
          <w:szCs w:val="22"/>
        </w:rPr>
        <w:t>eli ofertę podpisuje osoba nie</w:t>
      </w:r>
      <w:r w:rsidRPr="00FE2C9E">
        <w:rPr>
          <w:rFonts w:cstheme="minorHAnsi"/>
          <w:szCs w:val="22"/>
        </w:rPr>
        <w:t xml:space="preserve"> wymieniona w</w:t>
      </w:r>
      <w:r w:rsidR="000D454B" w:rsidRPr="00FE2C9E">
        <w:rPr>
          <w:rFonts w:cstheme="minorHAnsi"/>
          <w:szCs w:val="22"/>
        </w:rPr>
        <w:t> </w:t>
      </w:r>
      <w:r w:rsidRPr="00FE2C9E">
        <w:rPr>
          <w:rFonts w:cstheme="minorHAnsi"/>
          <w:szCs w:val="22"/>
        </w:rPr>
        <w:t>dokumencie okreś</w:t>
      </w:r>
      <w:r w:rsidR="00FC4751" w:rsidRPr="00FE2C9E">
        <w:rPr>
          <w:rFonts w:cstheme="minorHAnsi"/>
          <w:szCs w:val="22"/>
        </w:rPr>
        <w:t>lającym status prawny wykonawcy</w:t>
      </w:r>
      <w:r w:rsidRPr="00FE2C9E">
        <w:rPr>
          <w:rFonts w:cstheme="minorHAnsi"/>
          <w:szCs w:val="22"/>
        </w:rPr>
        <w:t xml:space="preserve"> (</w:t>
      </w:r>
      <w:r w:rsidRPr="00FE2C9E">
        <w:rPr>
          <w:rFonts w:cstheme="minorHAnsi"/>
          <w:bCs/>
          <w:szCs w:val="22"/>
        </w:rPr>
        <w:t xml:space="preserve">załącznik </w:t>
      </w:r>
      <w:r w:rsidR="00FC4751" w:rsidRPr="00FE2C9E">
        <w:rPr>
          <w:rFonts w:cstheme="minorHAnsi"/>
          <w:bCs/>
          <w:szCs w:val="22"/>
        </w:rPr>
        <w:t>do sporządzania przez Wykonawcę</w:t>
      </w:r>
      <w:r w:rsidRPr="00FE2C9E">
        <w:rPr>
          <w:rFonts w:cstheme="minorHAnsi"/>
          <w:bCs/>
          <w:szCs w:val="22"/>
        </w:rPr>
        <w:t>)</w:t>
      </w:r>
    </w:p>
    <w:p w:rsidR="00910F9E" w:rsidRPr="00FE2C9E" w:rsidRDefault="00910F9E" w:rsidP="000A0B9E">
      <w:pPr>
        <w:pStyle w:val="Akapitzlist"/>
        <w:numPr>
          <w:ilvl w:val="1"/>
          <w:numId w:val="44"/>
        </w:numPr>
        <w:jc w:val="both"/>
        <w:rPr>
          <w:rFonts w:cstheme="minorHAnsi"/>
          <w:szCs w:val="22"/>
        </w:rPr>
      </w:pPr>
      <w:r w:rsidRPr="00FE2C9E">
        <w:rPr>
          <w:rFonts w:cstheme="minorHAnsi"/>
          <w:szCs w:val="22"/>
        </w:rPr>
        <w:t xml:space="preserve">treść wszystkich </w:t>
      </w:r>
      <w:r w:rsidR="000D454B" w:rsidRPr="00FE2C9E">
        <w:rPr>
          <w:rFonts w:cstheme="minorHAnsi"/>
          <w:szCs w:val="22"/>
        </w:rPr>
        <w:t>OWU</w:t>
      </w:r>
      <w:r w:rsidRPr="00FE2C9E">
        <w:rPr>
          <w:rFonts w:cstheme="minorHAnsi"/>
          <w:szCs w:val="22"/>
        </w:rPr>
        <w:t>, które będą miały zastosowanie do ubezpieczeń, zaproponowanych w ofercie.</w:t>
      </w:r>
    </w:p>
    <w:p w:rsidR="000256E7" w:rsidRPr="00FE2C9E" w:rsidRDefault="000256E7" w:rsidP="000A0B9E">
      <w:pPr>
        <w:pStyle w:val="Nagwek3"/>
        <w:numPr>
          <w:ilvl w:val="1"/>
          <w:numId w:val="12"/>
        </w:numPr>
        <w:tabs>
          <w:tab w:val="clear" w:pos="1440"/>
          <w:tab w:val="num" w:pos="851"/>
        </w:tabs>
        <w:ind w:left="709"/>
        <w:rPr>
          <w:rFonts w:cstheme="minorHAnsi"/>
          <w:w w:val="99"/>
        </w:rPr>
      </w:pPr>
      <w:r w:rsidRPr="00FE2C9E">
        <w:rPr>
          <w:rFonts w:cstheme="minorHAnsi"/>
          <w:w w:val="99"/>
        </w:rPr>
        <w:t>Udział w postępowaniu Wykonawców występujących wspólnie.</w:t>
      </w:r>
    </w:p>
    <w:p w:rsidR="000256E7" w:rsidRPr="00FE2C9E" w:rsidRDefault="000256E7" w:rsidP="000A0B9E">
      <w:pPr>
        <w:numPr>
          <w:ilvl w:val="0"/>
          <w:numId w:val="17"/>
        </w:numPr>
        <w:tabs>
          <w:tab w:val="left" w:pos="-31680"/>
        </w:tabs>
        <w:jc w:val="both"/>
        <w:rPr>
          <w:rFonts w:cstheme="minorHAnsi"/>
          <w:bCs/>
          <w:szCs w:val="22"/>
        </w:rPr>
      </w:pPr>
      <w:r w:rsidRPr="00FE2C9E">
        <w:rPr>
          <w:rFonts w:cstheme="minorHAnsi"/>
          <w:bCs/>
          <w:szCs w:val="22"/>
        </w:rPr>
        <w:t>Wykonawcy wspólnie ubiegający się o udzielenie zamówienia publicznego są zobowiązani ustanowić Pełnomocnika do reprezentowania ich w postępowaniu albo do reprezentowania ich w postępowaniu i do zawarcia umowy w sprawie zamówienia publicznego.</w:t>
      </w:r>
    </w:p>
    <w:p w:rsidR="000256E7" w:rsidRPr="00FE2C9E" w:rsidRDefault="000256E7" w:rsidP="000A0B9E">
      <w:pPr>
        <w:numPr>
          <w:ilvl w:val="0"/>
          <w:numId w:val="17"/>
        </w:numPr>
        <w:tabs>
          <w:tab w:val="left" w:pos="-31680"/>
        </w:tabs>
        <w:jc w:val="both"/>
        <w:rPr>
          <w:rFonts w:cstheme="minorHAnsi"/>
          <w:bCs/>
          <w:szCs w:val="22"/>
        </w:rPr>
      </w:pPr>
      <w:r w:rsidRPr="00FE2C9E">
        <w:rPr>
          <w:rFonts w:cstheme="minorHAnsi"/>
          <w:bCs/>
          <w:szCs w:val="22"/>
        </w:rPr>
        <w:t xml:space="preserve">W takim przypadku </w:t>
      </w:r>
      <w:r w:rsidR="000D454B" w:rsidRPr="00FE2C9E">
        <w:rPr>
          <w:rFonts w:cstheme="minorHAnsi"/>
          <w:bCs/>
          <w:szCs w:val="22"/>
        </w:rPr>
        <w:t>W</w:t>
      </w:r>
      <w:r w:rsidRPr="00FE2C9E">
        <w:rPr>
          <w:rFonts w:cstheme="minorHAnsi"/>
          <w:bCs/>
          <w:szCs w:val="22"/>
        </w:rPr>
        <w:t xml:space="preserve">ykonawcy wspólnie ubiegający się o udzielenie zamówienia publicznego są zobowiązani do złożenia w ofercie stosownego pełnomocnictwa ustanawiającego Pełnomocnika . </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lastRenderedPageBreak/>
        <w:t>Oferta musi być podpisana w taki sposób by prawnie zobowiązywała wszystkich Wykonawców występujących wspólnie.</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t>Wykonawcy występujący wspólnie składają jedną ofertę wraz z wymaganymi załącznikami.</w:t>
      </w:r>
    </w:p>
    <w:p w:rsidR="000256E7" w:rsidRPr="00FE2C9E" w:rsidRDefault="000256E7" w:rsidP="000A0B9E">
      <w:pPr>
        <w:numPr>
          <w:ilvl w:val="0"/>
          <w:numId w:val="17"/>
        </w:numPr>
        <w:tabs>
          <w:tab w:val="left" w:pos="-31680"/>
        </w:tabs>
        <w:jc w:val="both"/>
        <w:rPr>
          <w:rFonts w:cstheme="minorHAnsi"/>
          <w:bCs/>
          <w:szCs w:val="22"/>
        </w:rPr>
      </w:pPr>
      <w:r w:rsidRPr="00FE2C9E">
        <w:rPr>
          <w:rFonts w:cstheme="minorHAnsi"/>
          <w:szCs w:val="22"/>
        </w:rPr>
        <w:t>Podmioty występujące wspólnie ponoszą solidarn</w:t>
      </w:r>
      <w:r w:rsidR="004B0E45" w:rsidRPr="00FE2C9E">
        <w:rPr>
          <w:rFonts w:cstheme="minorHAnsi"/>
          <w:szCs w:val="22"/>
        </w:rPr>
        <w:t>ą</w:t>
      </w:r>
      <w:r w:rsidRPr="00FE2C9E">
        <w:rPr>
          <w:rFonts w:cstheme="minorHAnsi"/>
          <w:szCs w:val="22"/>
        </w:rPr>
        <w:t xml:space="preserve"> odpowiedzialność za niewykonanie lub nienależyte wykonanie </w:t>
      </w:r>
      <w:r w:rsidR="005A51B2" w:rsidRPr="00FE2C9E">
        <w:rPr>
          <w:rFonts w:cstheme="minorHAnsi"/>
          <w:szCs w:val="22"/>
        </w:rPr>
        <w:t>umowy.</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t xml:space="preserve">Postanowienia </w:t>
      </w:r>
      <w:r w:rsidR="009F36F2" w:rsidRPr="00FE2C9E">
        <w:rPr>
          <w:rFonts w:cstheme="minorHAnsi"/>
          <w:szCs w:val="22"/>
        </w:rPr>
        <w:t>SIWZ</w:t>
      </w:r>
      <w:r w:rsidRPr="00FE2C9E">
        <w:rPr>
          <w:rFonts w:cstheme="minorHAnsi"/>
          <w:szCs w:val="22"/>
        </w:rPr>
        <w:t xml:space="preserve"> dotyczące Wykonawcy dotyczą odpowiednio wyko</w:t>
      </w:r>
      <w:r w:rsidR="000D454B" w:rsidRPr="00FE2C9E">
        <w:rPr>
          <w:rFonts w:cstheme="minorHAnsi"/>
          <w:szCs w:val="22"/>
        </w:rPr>
        <w:t>nawców występujących  wspólnie.</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t>Najpóźniej przed dniem podpisani</w:t>
      </w:r>
      <w:r w:rsidR="0059606E" w:rsidRPr="00FE2C9E">
        <w:rPr>
          <w:rFonts w:cstheme="minorHAnsi"/>
          <w:szCs w:val="22"/>
        </w:rPr>
        <w:t>a</w:t>
      </w:r>
      <w:r w:rsidRPr="00FE2C9E">
        <w:rPr>
          <w:rFonts w:cstheme="minorHAnsi"/>
          <w:szCs w:val="22"/>
        </w:rPr>
        <w:t xml:space="preserve"> umowy o wykonanie zamówienia, wykonawcy składający ofertę wspólną winni przedłożyć Zamawiającemu kopię umowy potwierdzając</w:t>
      </w:r>
      <w:r w:rsidR="008F7CF5" w:rsidRPr="00FE2C9E">
        <w:rPr>
          <w:rFonts w:cstheme="minorHAnsi"/>
          <w:szCs w:val="22"/>
        </w:rPr>
        <w:t xml:space="preserve">ą i regulującą wzajemną ich </w:t>
      </w:r>
      <w:r w:rsidRPr="00FE2C9E">
        <w:rPr>
          <w:rFonts w:cstheme="minorHAnsi"/>
          <w:szCs w:val="22"/>
        </w:rPr>
        <w:t xml:space="preserve">współpracę. </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t>Wykonawcy występujący wspólnie winni spełniać warunki udziału w postępowaniu i żaden z nich  nie może podlegać wykluczeniu z postępowania z powodu okoliczności wskaza</w:t>
      </w:r>
      <w:r w:rsidR="000D454B" w:rsidRPr="00FE2C9E">
        <w:rPr>
          <w:rFonts w:cstheme="minorHAnsi"/>
          <w:szCs w:val="22"/>
        </w:rPr>
        <w:t xml:space="preserve">nych w art 24 ust. 1 ustawy </w:t>
      </w:r>
      <w:r w:rsidRPr="00FE2C9E">
        <w:rPr>
          <w:rFonts w:cstheme="minorHAnsi"/>
          <w:szCs w:val="22"/>
        </w:rPr>
        <w:t>.</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bCs/>
          <w:szCs w:val="22"/>
        </w:rPr>
        <w:t>Wykonawcy wspólnie ubiegający się o udzielenie zamówienia publicznego składają następujące dokumenty:</w:t>
      </w:r>
      <w:r w:rsidRPr="00FE2C9E">
        <w:rPr>
          <w:rFonts w:cstheme="minorHAnsi"/>
          <w:szCs w:val="22"/>
        </w:rPr>
        <w:t xml:space="preserve"> </w:t>
      </w:r>
    </w:p>
    <w:p w:rsidR="000256E7" w:rsidRPr="00FE2C9E" w:rsidRDefault="000256E7" w:rsidP="000A0B9E">
      <w:pPr>
        <w:numPr>
          <w:ilvl w:val="0"/>
          <w:numId w:val="18"/>
        </w:numPr>
        <w:tabs>
          <w:tab w:val="left" w:pos="-19352"/>
          <w:tab w:val="left" w:pos="-18992"/>
        </w:tabs>
        <w:jc w:val="both"/>
        <w:rPr>
          <w:rFonts w:cstheme="minorHAnsi"/>
          <w:szCs w:val="22"/>
        </w:rPr>
      </w:pPr>
      <w:r w:rsidRPr="00FE2C9E">
        <w:rPr>
          <w:rFonts w:cstheme="minorHAnsi"/>
          <w:szCs w:val="22"/>
        </w:rPr>
        <w:t>pełnomocnictwo ustanawiające pełnomocnika,</w:t>
      </w:r>
    </w:p>
    <w:p w:rsidR="000256E7" w:rsidRPr="00FE2C9E" w:rsidRDefault="000256E7" w:rsidP="000A0B9E">
      <w:pPr>
        <w:numPr>
          <w:ilvl w:val="0"/>
          <w:numId w:val="18"/>
        </w:numPr>
        <w:tabs>
          <w:tab w:val="left" w:pos="-19352"/>
          <w:tab w:val="left" w:pos="-18992"/>
        </w:tabs>
        <w:rPr>
          <w:rFonts w:cstheme="minorHAnsi"/>
          <w:bCs/>
          <w:szCs w:val="22"/>
        </w:rPr>
      </w:pPr>
      <w:r w:rsidRPr="00FE2C9E">
        <w:rPr>
          <w:rFonts w:cstheme="minorHAnsi"/>
          <w:bCs/>
          <w:szCs w:val="22"/>
        </w:rPr>
        <w:t xml:space="preserve">dotyczące każdego z wykonawców odrębnie dokumenty wymienione w części VI </w:t>
      </w:r>
      <w:r w:rsidR="009F36F2" w:rsidRPr="00FE2C9E">
        <w:rPr>
          <w:rFonts w:cstheme="minorHAnsi"/>
          <w:bCs/>
          <w:szCs w:val="22"/>
        </w:rPr>
        <w:t>SIWZ</w:t>
      </w:r>
      <w:r w:rsidRPr="00FE2C9E">
        <w:rPr>
          <w:rFonts w:cstheme="minorHAnsi"/>
          <w:bCs/>
          <w:szCs w:val="22"/>
        </w:rPr>
        <w:t xml:space="preserve"> pkt </w:t>
      </w:r>
      <w:r w:rsidR="0096021D" w:rsidRPr="00FE2C9E">
        <w:rPr>
          <w:rFonts w:cstheme="minorHAnsi"/>
          <w:bCs/>
          <w:szCs w:val="22"/>
        </w:rPr>
        <w:t xml:space="preserve">3.1b oraz </w:t>
      </w:r>
      <w:r w:rsidRPr="00FE2C9E">
        <w:rPr>
          <w:rFonts w:cstheme="minorHAnsi"/>
          <w:bCs/>
          <w:szCs w:val="22"/>
        </w:rPr>
        <w:t>3.2 a), b),</w:t>
      </w:r>
    </w:p>
    <w:p w:rsidR="000256E7" w:rsidRPr="00FE2C9E" w:rsidRDefault="000256E7" w:rsidP="000A0B9E">
      <w:pPr>
        <w:numPr>
          <w:ilvl w:val="0"/>
          <w:numId w:val="18"/>
        </w:numPr>
        <w:tabs>
          <w:tab w:val="left" w:pos="-19352"/>
          <w:tab w:val="left" w:pos="-18992"/>
        </w:tabs>
        <w:rPr>
          <w:rFonts w:cstheme="minorHAnsi"/>
          <w:b/>
          <w:bCs/>
          <w:szCs w:val="22"/>
        </w:rPr>
      </w:pPr>
      <w:r w:rsidRPr="00FE2C9E">
        <w:rPr>
          <w:rFonts w:cstheme="minorHAnsi"/>
          <w:bCs/>
          <w:szCs w:val="22"/>
        </w:rPr>
        <w:t xml:space="preserve">pozostałe wymagane dokumenty </w:t>
      </w:r>
      <w:r w:rsidR="0096021D" w:rsidRPr="00FE2C9E">
        <w:rPr>
          <w:rFonts w:cstheme="minorHAnsi"/>
          <w:bCs/>
          <w:szCs w:val="22"/>
        </w:rPr>
        <w:t xml:space="preserve">i oświadczenia </w:t>
      </w:r>
      <w:r w:rsidRPr="00FE2C9E">
        <w:rPr>
          <w:rFonts w:cstheme="minorHAnsi"/>
          <w:bCs/>
          <w:szCs w:val="22"/>
        </w:rPr>
        <w:t>wykonawcy mogą składać łącznie</w:t>
      </w:r>
      <w:r w:rsidRPr="00FE2C9E">
        <w:rPr>
          <w:rFonts w:cstheme="minorHAnsi"/>
          <w:b/>
          <w:bCs/>
          <w:szCs w:val="22"/>
        </w:rPr>
        <w:t>.</w:t>
      </w:r>
    </w:p>
    <w:p w:rsidR="000256E7" w:rsidRPr="00FE2C9E" w:rsidRDefault="000256E7" w:rsidP="000A0B9E">
      <w:pPr>
        <w:numPr>
          <w:ilvl w:val="0"/>
          <w:numId w:val="17"/>
        </w:numPr>
        <w:tabs>
          <w:tab w:val="left" w:pos="-31680"/>
        </w:tabs>
        <w:jc w:val="both"/>
        <w:rPr>
          <w:rFonts w:cstheme="minorHAnsi"/>
          <w:szCs w:val="22"/>
        </w:rPr>
      </w:pPr>
      <w:r w:rsidRPr="00FE2C9E">
        <w:rPr>
          <w:rFonts w:cstheme="minorHAnsi"/>
          <w:szCs w:val="22"/>
        </w:rPr>
        <w:t xml:space="preserve">Wszelka </w:t>
      </w:r>
      <w:r w:rsidRPr="00FE2C9E">
        <w:rPr>
          <w:rFonts w:cstheme="minorHAnsi"/>
          <w:bCs/>
          <w:szCs w:val="22"/>
        </w:rPr>
        <w:t>korespondencja</w:t>
      </w:r>
      <w:r w:rsidRPr="00FE2C9E">
        <w:rPr>
          <w:rFonts w:cstheme="minorHAnsi"/>
          <w:szCs w:val="22"/>
        </w:rPr>
        <w:t xml:space="preserve"> będzie dokonywana na adres wskazanego pełnomocnika.</w:t>
      </w:r>
    </w:p>
    <w:p w:rsidR="000256E7" w:rsidRPr="00FE2C9E" w:rsidRDefault="00C05046" w:rsidP="000A0B9E">
      <w:pPr>
        <w:pStyle w:val="Nagwek3"/>
        <w:numPr>
          <w:ilvl w:val="1"/>
          <w:numId w:val="12"/>
        </w:numPr>
        <w:tabs>
          <w:tab w:val="clear" w:pos="1440"/>
          <w:tab w:val="num" w:pos="851"/>
        </w:tabs>
        <w:ind w:left="709"/>
        <w:rPr>
          <w:rFonts w:cstheme="minorHAnsi"/>
          <w:w w:val="99"/>
        </w:rPr>
      </w:pPr>
      <w:r w:rsidRPr="00FE2C9E">
        <w:rPr>
          <w:rFonts w:cstheme="minorHAnsi"/>
          <w:w w:val="99"/>
        </w:rPr>
        <w:t xml:space="preserve">Udział w postępowaniu </w:t>
      </w:r>
      <w:r w:rsidR="000256E7" w:rsidRPr="00FE2C9E">
        <w:rPr>
          <w:rFonts w:cstheme="minorHAnsi"/>
          <w:w w:val="99"/>
        </w:rPr>
        <w:t>Wykonawców, którzy maj</w:t>
      </w:r>
      <w:r w:rsidR="009F36F2" w:rsidRPr="00FE2C9E">
        <w:rPr>
          <w:rFonts w:cstheme="minorHAnsi"/>
          <w:w w:val="99"/>
        </w:rPr>
        <w:t>ą</w:t>
      </w:r>
      <w:r w:rsidR="000256E7" w:rsidRPr="00FE2C9E">
        <w:rPr>
          <w:rFonts w:cstheme="minorHAnsi"/>
          <w:w w:val="99"/>
        </w:rPr>
        <w:t xml:space="preserve"> siedzibę lub miejsce zamieszkania poza terytorium RP.</w:t>
      </w:r>
    </w:p>
    <w:p w:rsidR="000256E7" w:rsidRPr="00FE2C9E" w:rsidRDefault="000256E7" w:rsidP="000256E7">
      <w:pPr>
        <w:tabs>
          <w:tab w:val="left" w:pos="18720"/>
        </w:tabs>
        <w:jc w:val="both"/>
        <w:rPr>
          <w:rFonts w:eastAsia="Tahoma" w:cstheme="minorHAnsi"/>
          <w:szCs w:val="22"/>
          <w:shd w:val="clear" w:color="auto" w:fill="FFFFFF"/>
        </w:rPr>
      </w:pPr>
      <w:r w:rsidRPr="00FE2C9E">
        <w:rPr>
          <w:rFonts w:eastAsia="Tahoma" w:cstheme="minorHAnsi"/>
          <w:szCs w:val="22"/>
          <w:shd w:val="clear" w:color="auto" w:fill="FFFFFF"/>
        </w:rPr>
        <w:t xml:space="preserve">Jeżeli Wykonawca ma siedzibę lub miejsce zamieszkania poza terytorium Rzeczypospolitej Polskiej składa odpowiednio dokumenty wymienione w Rozporządzenia Prezesa Rady Ministrów z dnia 30.12.2009 r. w sprawie rodzajów dokumentów, jakich może żądać zamawiający od wykonawcy oraz form, w jakich te dokumenty mogą być składane ( </w:t>
      </w:r>
      <w:proofErr w:type="spellStart"/>
      <w:r w:rsidRPr="00FE2C9E">
        <w:rPr>
          <w:rFonts w:eastAsia="Tahoma" w:cstheme="minorHAnsi"/>
          <w:szCs w:val="22"/>
          <w:shd w:val="clear" w:color="auto" w:fill="FFFFFF"/>
        </w:rPr>
        <w:t>Dz.U</w:t>
      </w:r>
      <w:proofErr w:type="spellEnd"/>
      <w:r w:rsidRPr="00FE2C9E">
        <w:rPr>
          <w:rFonts w:eastAsia="Tahoma" w:cstheme="minorHAnsi"/>
          <w:szCs w:val="22"/>
          <w:shd w:val="clear" w:color="auto" w:fill="FFFFFF"/>
        </w:rPr>
        <w:t xml:space="preserve"> nr 226 poz. 1817 z 2009 r. ze m.).</w:t>
      </w:r>
    </w:p>
    <w:p w:rsidR="000256E7" w:rsidRPr="00FE2C9E" w:rsidRDefault="000256E7" w:rsidP="000A0B9E">
      <w:pPr>
        <w:pStyle w:val="Nagwek3"/>
        <w:numPr>
          <w:ilvl w:val="1"/>
          <w:numId w:val="12"/>
        </w:numPr>
        <w:tabs>
          <w:tab w:val="clear" w:pos="1440"/>
          <w:tab w:val="num" w:pos="851"/>
        </w:tabs>
        <w:ind w:left="709"/>
        <w:rPr>
          <w:rFonts w:cstheme="minorHAnsi"/>
          <w:w w:val="99"/>
        </w:rPr>
      </w:pPr>
      <w:r w:rsidRPr="00FE2C9E">
        <w:rPr>
          <w:rFonts w:cstheme="minorHAnsi"/>
          <w:w w:val="99"/>
        </w:rPr>
        <w:t>Forma składanych dokumentów.</w:t>
      </w:r>
    </w:p>
    <w:p w:rsidR="000256E7" w:rsidRPr="00FE2C9E" w:rsidRDefault="000256E7" w:rsidP="000A0B9E">
      <w:pPr>
        <w:numPr>
          <w:ilvl w:val="0"/>
          <w:numId w:val="19"/>
        </w:numPr>
        <w:tabs>
          <w:tab w:val="left" w:pos="-31680"/>
        </w:tabs>
        <w:jc w:val="both"/>
        <w:rPr>
          <w:rFonts w:cstheme="minorHAnsi"/>
          <w:bCs/>
          <w:szCs w:val="22"/>
        </w:rPr>
      </w:pPr>
      <w:r w:rsidRPr="00FE2C9E">
        <w:rPr>
          <w:rFonts w:cstheme="minorHAnsi"/>
          <w:szCs w:val="22"/>
        </w:rPr>
        <w:t xml:space="preserve">Dokumenty i </w:t>
      </w:r>
      <w:r w:rsidRPr="00FE2C9E">
        <w:rPr>
          <w:rFonts w:cstheme="minorHAnsi"/>
          <w:bCs/>
          <w:szCs w:val="22"/>
        </w:rPr>
        <w:t xml:space="preserve">oświadczenia mogą być złożone w postaci oryginałów lub kserokopii  potwierdzonej za zgodność z oryginałem przez osobę wymieniona w dokumencie określającym status prawny Wykonawcy lub osobę wskazana w pełnomocnictwie. </w:t>
      </w:r>
    </w:p>
    <w:p w:rsidR="000256E7" w:rsidRPr="00FE2C9E" w:rsidRDefault="000256E7" w:rsidP="000A0B9E">
      <w:pPr>
        <w:numPr>
          <w:ilvl w:val="0"/>
          <w:numId w:val="19"/>
        </w:numPr>
        <w:tabs>
          <w:tab w:val="left" w:pos="-31680"/>
        </w:tabs>
        <w:jc w:val="both"/>
        <w:rPr>
          <w:rFonts w:cstheme="minorHAnsi"/>
          <w:bCs/>
          <w:szCs w:val="22"/>
        </w:rPr>
      </w:pPr>
      <w:r w:rsidRPr="00FE2C9E">
        <w:rPr>
          <w:rFonts w:cstheme="minorHAnsi"/>
          <w:bCs/>
          <w:szCs w:val="22"/>
        </w:rPr>
        <w:t xml:space="preserve">Poświadczenie za zgodność z oryginałem winno być sporządzone w sposób umożliwiający identyfikację podpisu (np. wraz z imienną pieczątką osoby poświadczającej kopię dokumentu za  zgodność z oryginałem). </w:t>
      </w:r>
    </w:p>
    <w:p w:rsidR="000256E7" w:rsidRPr="00FE2C9E" w:rsidRDefault="000256E7" w:rsidP="000A0B9E">
      <w:pPr>
        <w:numPr>
          <w:ilvl w:val="0"/>
          <w:numId w:val="19"/>
        </w:numPr>
        <w:tabs>
          <w:tab w:val="left" w:pos="-31680"/>
        </w:tabs>
        <w:jc w:val="both"/>
        <w:rPr>
          <w:rFonts w:cstheme="minorHAnsi"/>
          <w:bCs/>
          <w:szCs w:val="22"/>
        </w:rPr>
      </w:pPr>
      <w:r w:rsidRPr="00FE2C9E">
        <w:rPr>
          <w:rFonts w:cstheme="minorHAnsi"/>
          <w:bCs/>
          <w:szCs w:val="22"/>
        </w:rPr>
        <w:lastRenderedPageBreak/>
        <w:t>Zamawiający może żądać przedstawienia oryginału lub notarialnie</w:t>
      </w:r>
      <w:r w:rsidR="008F7CF5" w:rsidRPr="00FE2C9E">
        <w:rPr>
          <w:rFonts w:cstheme="minorHAnsi"/>
          <w:bCs/>
          <w:szCs w:val="22"/>
        </w:rPr>
        <w:t xml:space="preserve"> poświadczonej kopii dokumentu </w:t>
      </w:r>
      <w:r w:rsidRPr="00FE2C9E">
        <w:rPr>
          <w:rFonts w:cstheme="minorHAnsi"/>
          <w:bCs/>
          <w:szCs w:val="22"/>
        </w:rPr>
        <w:t>wtedy gdy złożona przez Wykonawcę kopia dokumentu jest nieczytelna lub budzi wątpliwości co do jej prawdziwości.</w:t>
      </w:r>
    </w:p>
    <w:p w:rsidR="000256E7" w:rsidRPr="00FE2C9E" w:rsidRDefault="009E78FD" w:rsidP="000A0B9E">
      <w:pPr>
        <w:numPr>
          <w:ilvl w:val="0"/>
          <w:numId w:val="19"/>
        </w:numPr>
        <w:tabs>
          <w:tab w:val="left" w:pos="-31680"/>
        </w:tabs>
        <w:jc w:val="both"/>
        <w:rPr>
          <w:rFonts w:cstheme="minorHAnsi"/>
          <w:bCs/>
          <w:szCs w:val="22"/>
        </w:rPr>
      </w:pPr>
      <w:r w:rsidRPr="00FE2C9E">
        <w:rPr>
          <w:rFonts w:cstheme="minorHAnsi"/>
          <w:bCs/>
          <w:szCs w:val="22"/>
        </w:rPr>
        <w:t xml:space="preserve">Dokumenty sporządzone </w:t>
      </w:r>
      <w:r w:rsidR="000256E7" w:rsidRPr="00FE2C9E">
        <w:rPr>
          <w:rFonts w:cstheme="minorHAnsi"/>
          <w:bCs/>
          <w:szCs w:val="22"/>
        </w:rPr>
        <w:t>w języku obcym są składane wraz z tłumaczeniem na język polski.</w:t>
      </w:r>
    </w:p>
    <w:p w:rsidR="000256E7" w:rsidRPr="00FE2C9E" w:rsidRDefault="00903E38" w:rsidP="000A0B9E">
      <w:pPr>
        <w:pStyle w:val="Nagwek2"/>
        <w:numPr>
          <w:ilvl w:val="0"/>
          <w:numId w:val="12"/>
        </w:numPr>
        <w:spacing w:after="240"/>
        <w:ind w:left="181" w:hanging="181"/>
        <w:jc w:val="both"/>
        <w:rPr>
          <w:rFonts w:cstheme="minorHAnsi"/>
          <w:i/>
        </w:rPr>
      </w:pPr>
      <w:bookmarkStart w:id="18" w:name="_Toc288819432"/>
      <w:r w:rsidRPr="00FE2C9E">
        <w:rPr>
          <w:rFonts w:cstheme="minorHAnsi"/>
          <w:i/>
        </w:rPr>
        <w:br w:type="page"/>
      </w:r>
      <w:r w:rsidR="000256E7" w:rsidRPr="00FE2C9E">
        <w:rPr>
          <w:rFonts w:cstheme="minorHAnsi"/>
          <w:i/>
        </w:rPr>
        <w:lastRenderedPageBreak/>
        <w:t>Informacje o sposobie porozumiewania się Zamawiającego z Wykonawcami oraz przekazywania oświadczeń i dokumentów, a także wskazanie osób uprawnionych</w:t>
      </w:r>
      <w:r w:rsidR="005A51B2" w:rsidRPr="00FE2C9E">
        <w:rPr>
          <w:rFonts w:cstheme="minorHAnsi"/>
          <w:i/>
        </w:rPr>
        <w:t xml:space="preserve"> </w:t>
      </w:r>
      <w:r w:rsidR="000256E7" w:rsidRPr="00FE2C9E">
        <w:rPr>
          <w:rFonts w:cstheme="minorHAnsi"/>
          <w:i/>
        </w:rPr>
        <w:t>do porozumiewania się z wykonawcami</w:t>
      </w:r>
      <w:bookmarkEnd w:id="18"/>
    </w:p>
    <w:p w:rsidR="000256E7" w:rsidRPr="00FE2C9E" w:rsidRDefault="000256E7" w:rsidP="000A0B9E">
      <w:pPr>
        <w:numPr>
          <w:ilvl w:val="0"/>
          <w:numId w:val="7"/>
        </w:numPr>
        <w:jc w:val="both"/>
        <w:rPr>
          <w:rFonts w:cstheme="minorHAnsi"/>
          <w:szCs w:val="22"/>
        </w:rPr>
      </w:pPr>
      <w:r w:rsidRPr="00FE2C9E">
        <w:rPr>
          <w:rFonts w:cstheme="minorHAnsi"/>
          <w:szCs w:val="22"/>
        </w:rPr>
        <w:t>Zamawiający dopuszcza</w:t>
      </w:r>
      <w:r w:rsidR="005A51B2" w:rsidRPr="00FE2C9E">
        <w:rPr>
          <w:rFonts w:cstheme="minorHAnsi"/>
          <w:szCs w:val="22"/>
        </w:rPr>
        <w:t xml:space="preserve"> </w:t>
      </w:r>
      <w:r w:rsidR="009E78FD" w:rsidRPr="00FE2C9E">
        <w:rPr>
          <w:rFonts w:cstheme="minorHAnsi"/>
          <w:szCs w:val="22"/>
        </w:rPr>
        <w:t xml:space="preserve">przekazywanie  </w:t>
      </w:r>
      <w:r w:rsidRPr="00FE2C9E">
        <w:rPr>
          <w:rFonts w:cstheme="minorHAnsi"/>
          <w:szCs w:val="22"/>
        </w:rPr>
        <w:t xml:space="preserve">oświadczeń, wniosków, zawiadomień oraz informacji faksem </w:t>
      </w:r>
      <w:r w:rsidR="005A51B2" w:rsidRPr="00FE2C9E">
        <w:rPr>
          <w:rFonts w:cstheme="minorHAnsi"/>
          <w:szCs w:val="22"/>
        </w:rPr>
        <w:t>oraz za pomocą poczty elektronicznej.</w:t>
      </w:r>
    </w:p>
    <w:p w:rsidR="000256E7" w:rsidRPr="00FE2C9E" w:rsidRDefault="000256E7" w:rsidP="000A0B9E">
      <w:pPr>
        <w:numPr>
          <w:ilvl w:val="0"/>
          <w:numId w:val="7"/>
        </w:numPr>
        <w:jc w:val="both"/>
        <w:rPr>
          <w:rFonts w:cstheme="minorHAnsi"/>
          <w:szCs w:val="22"/>
        </w:rPr>
      </w:pPr>
      <w:r w:rsidRPr="00FE2C9E">
        <w:rPr>
          <w:rFonts w:cstheme="minorHAnsi"/>
          <w:szCs w:val="22"/>
        </w:rPr>
        <w:t xml:space="preserve">Oświadczenia, wnioski, zawiadomienia oraz informacje </w:t>
      </w:r>
      <w:r w:rsidR="009E78FD" w:rsidRPr="00FE2C9E">
        <w:rPr>
          <w:rFonts w:cstheme="minorHAnsi"/>
          <w:szCs w:val="22"/>
        </w:rPr>
        <w:t>uważa się za złożone w</w:t>
      </w:r>
      <w:r w:rsidR="00D0578B" w:rsidRPr="00FE2C9E">
        <w:rPr>
          <w:rFonts w:cstheme="minorHAnsi"/>
          <w:szCs w:val="22"/>
        </w:rPr>
        <w:t> </w:t>
      </w:r>
      <w:r w:rsidR="009E78FD" w:rsidRPr="00FE2C9E">
        <w:rPr>
          <w:rFonts w:cstheme="minorHAnsi"/>
          <w:szCs w:val="22"/>
        </w:rPr>
        <w:t>terminie</w:t>
      </w:r>
      <w:r w:rsidRPr="00FE2C9E">
        <w:rPr>
          <w:rFonts w:cstheme="minorHAnsi"/>
          <w:szCs w:val="22"/>
        </w:rPr>
        <w:t>, jeżeli dotrą do Zamaw</w:t>
      </w:r>
      <w:r w:rsidR="00F9393D" w:rsidRPr="00FE2C9E">
        <w:rPr>
          <w:rFonts w:cstheme="minorHAnsi"/>
          <w:szCs w:val="22"/>
        </w:rPr>
        <w:t>iającego</w:t>
      </w:r>
      <w:r w:rsidR="00903E38" w:rsidRPr="00FE2C9E">
        <w:rPr>
          <w:rFonts w:cstheme="minorHAnsi"/>
          <w:szCs w:val="22"/>
        </w:rPr>
        <w:t xml:space="preserve"> w godzinach od 8.00 do 14.30 w dni robocze oraz</w:t>
      </w:r>
      <w:r w:rsidR="00147082" w:rsidRPr="00FE2C9E">
        <w:rPr>
          <w:rFonts w:cstheme="minorHAnsi"/>
          <w:szCs w:val="22"/>
        </w:rPr>
        <w:t xml:space="preserve"> do</w:t>
      </w:r>
      <w:r w:rsidR="00F9393D" w:rsidRPr="00FE2C9E">
        <w:rPr>
          <w:rFonts w:cstheme="minorHAnsi"/>
          <w:szCs w:val="22"/>
        </w:rPr>
        <w:t xml:space="preserve"> godz</w:t>
      </w:r>
      <w:r w:rsidR="009F36F2" w:rsidRPr="00FE2C9E">
        <w:rPr>
          <w:rFonts w:cstheme="minorHAnsi"/>
          <w:szCs w:val="22"/>
        </w:rPr>
        <w:t>.</w:t>
      </w:r>
      <w:r w:rsidR="00D0578B" w:rsidRPr="00FE2C9E">
        <w:rPr>
          <w:rFonts w:cstheme="minorHAnsi"/>
          <w:szCs w:val="22"/>
        </w:rPr>
        <w:t xml:space="preserve"> 11:00</w:t>
      </w:r>
      <w:r w:rsidR="00E10C78" w:rsidRPr="00FE2C9E">
        <w:rPr>
          <w:rFonts w:cstheme="minorHAnsi"/>
          <w:szCs w:val="22"/>
        </w:rPr>
        <w:t xml:space="preserve"> </w:t>
      </w:r>
      <w:r w:rsidRPr="00FE2C9E">
        <w:rPr>
          <w:rFonts w:cstheme="minorHAnsi"/>
          <w:szCs w:val="22"/>
        </w:rPr>
        <w:t>najpóźniej w ostatnim dniu upływu terminu</w:t>
      </w:r>
      <w:r w:rsidR="00903E38" w:rsidRPr="00FE2C9E">
        <w:rPr>
          <w:rFonts w:cstheme="minorHAnsi"/>
          <w:szCs w:val="22"/>
        </w:rPr>
        <w:t xml:space="preserve"> składania ofert</w:t>
      </w:r>
      <w:r w:rsidRPr="00FE2C9E">
        <w:rPr>
          <w:rFonts w:cstheme="minorHAnsi"/>
          <w:szCs w:val="22"/>
        </w:rPr>
        <w:t>.</w:t>
      </w:r>
    </w:p>
    <w:p w:rsidR="000256E7" w:rsidRPr="00FE2C9E" w:rsidRDefault="009F36F2" w:rsidP="000A0B9E">
      <w:pPr>
        <w:numPr>
          <w:ilvl w:val="0"/>
          <w:numId w:val="7"/>
        </w:numPr>
        <w:jc w:val="both"/>
        <w:rPr>
          <w:rFonts w:cstheme="minorHAnsi"/>
          <w:szCs w:val="22"/>
        </w:rPr>
      </w:pPr>
      <w:r w:rsidRPr="00FE2C9E">
        <w:rPr>
          <w:rFonts w:cstheme="minorHAnsi"/>
          <w:szCs w:val="22"/>
        </w:rPr>
        <w:t>K</w:t>
      </w:r>
      <w:r w:rsidR="000256E7" w:rsidRPr="00FE2C9E">
        <w:rPr>
          <w:rFonts w:cstheme="minorHAnsi"/>
          <w:szCs w:val="22"/>
        </w:rPr>
        <w:t>ażda ze stron na żądanie drugiej niezwłocznie potwierdza fakt otrzymania</w:t>
      </w:r>
      <w:r w:rsidRPr="00FE2C9E">
        <w:rPr>
          <w:rFonts w:cstheme="minorHAnsi"/>
          <w:szCs w:val="22"/>
        </w:rPr>
        <w:t xml:space="preserve"> oświadczeń, wniosków, zawiadomień oraz informacji </w:t>
      </w:r>
      <w:r w:rsidR="000256E7" w:rsidRPr="00FE2C9E">
        <w:rPr>
          <w:rFonts w:cstheme="minorHAnsi"/>
          <w:szCs w:val="22"/>
        </w:rPr>
        <w:t>.</w:t>
      </w:r>
    </w:p>
    <w:p w:rsidR="000256E7" w:rsidRPr="00FE2C9E" w:rsidRDefault="000256E7" w:rsidP="000A0B9E">
      <w:pPr>
        <w:numPr>
          <w:ilvl w:val="0"/>
          <w:numId w:val="7"/>
        </w:numPr>
        <w:jc w:val="both"/>
        <w:rPr>
          <w:rFonts w:cstheme="minorHAnsi"/>
          <w:szCs w:val="22"/>
        </w:rPr>
      </w:pPr>
      <w:r w:rsidRPr="00FE2C9E">
        <w:rPr>
          <w:rFonts w:cstheme="minorHAnsi"/>
          <w:szCs w:val="22"/>
        </w:rPr>
        <w:t>Ryzyko niedostarczenia oświadczenia, wniosku, zawiadomienia w wyznaczonym t</w:t>
      </w:r>
      <w:r w:rsidR="00D0578B" w:rsidRPr="00FE2C9E">
        <w:rPr>
          <w:rFonts w:cstheme="minorHAnsi"/>
          <w:szCs w:val="22"/>
        </w:rPr>
        <w:t xml:space="preserve">erminie leży </w:t>
      </w:r>
      <w:r w:rsidRPr="00FE2C9E">
        <w:rPr>
          <w:rFonts w:cstheme="minorHAnsi"/>
          <w:szCs w:val="22"/>
        </w:rPr>
        <w:t xml:space="preserve">po stronie nadawcy. </w:t>
      </w:r>
    </w:p>
    <w:p w:rsidR="000256E7" w:rsidRPr="00FE2C9E" w:rsidRDefault="00D0578B" w:rsidP="000A0B9E">
      <w:pPr>
        <w:numPr>
          <w:ilvl w:val="0"/>
          <w:numId w:val="7"/>
        </w:numPr>
        <w:jc w:val="both"/>
        <w:rPr>
          <w:rFonts w:cstheme="minorHAnsi"/>
          <w:szCs w:val="22"/>
        </w:rPr>
      </w:pPr>
      <w:r w:rsidRPr="00FE2C9E">
        <w:rPr>
          <w:rFonts w:cstheme="minorHAnsi"/>
          <w:szCs w:val="22"/>
        </w:rPr>
        <w:t xml:space="preserve">Wykonawcy mogą składać wnioski o wyjaśnienia </w:t>
      </w:r>
      <w:r w:rsidR="009F36F2" w:rsidRPr="00FE2C9E">
        <w:rPr>
          <w:rFonts w:cstheme="minorHAnsi"/>
          <w:szCs w:val="22"/>
        </w:rPr>
        <w:t>treści SIWZ</w:t>
      </w:r>
      <w:r w:rsidRPr="00FE2C9E">
        <w:rPr>
          <w:rFonts w:cstheme="minorHAnsi"/>
          <w:szCs w:val="22"/>
        </w:rPr>
        <w:t xml:space="preserve"> do końca dnia,</w:t>
      </w:r>
      <w:r w:rsidR="000256E7" w:rsidRPr="00FE2C9E">
        <w:rPr>
          <w:rFonts w:cstheme="minorHAnsi"/>
          <w:szCs w:val="22"/>
        </w:rPr>
        <w:t xml:space="preserve"> w którym upły</w:t>
      </w:r>
      <w:r w:rsidR="00147082" w:rsidRPr="00FE2C9E">
        <w:rPr>
          <w:rFonts w:cstheme="minorHAnsi"/>
          <w:szCs w:val="22"/>
        </w:rPr>
        <w:t xml:space="preserve">wa połowa wyznaczonego terminu </w:t>
      </w:r>
      <w:r w:rsidR="000256E7" w:rsidRPr="00FE2C9E">
        <w:rPr>
          <w:rFonts w:cstheme="minorHAnsi"/>
          <w:szCs w:val="22"/>
        </w:rPr>
        <w:t>składania ofert, przy czym przedłużen</w:t>
      </w:r>
      <w:r w:rsidRPr="00FE2C9E">
        <w:rPr>
          <w:rFonts w:cstheme="minorHAnsi"/>
          <w:szCs w:val="22"/>
        </w:rPr>
        <w:t xml:space="preserve">ie terminu składania ofert nie będzie powodować </w:t>
      </w:r>
      <w:r w:rsidR="000256E7" w:rsidRPr="00FE2C9E">
        <w:rPr>
          <w:rFonts w:cstheme="minorHAnsi"/>
          <w:szCs w:val="22"/>
        </w:rPr>
        <w:t>przedłużenia te</w:t>
      </w:r>
      <w:r w:rsidRPr="00FE2C9E">
        <w:rPr>
          <w:rFonts w:cstheme="minorHAnsi"/>
          <w:szCs w:val="22"/>
        </w:rPr>
        <w:t xml:space="preserve">rminu do składania wniosków </w:t>
      </w:r>
      <w:r w:rsidR="00B00A8D" w:rsidRPr="00FE2C9E">
        <w:rPr>
          <w:rFonts w:cstheme="minorHAnsi"/>
          <w:szCs w:val="22"/>
        </w:rPr>
        <w:t xml:space="preserve">o wyjaśnienia treści </w:t>
      </w:r>
      <w:r w:rsidR="009F36F2" w:rsidRPr="00FE2C9E">
        <w:rPr>
          <w:rFonts w:cstheme="minorHAnsi"/>
          <w:szCs w:val="22"/>
        </w:rPr>
        <w:t>SIWZ</w:t>
      </w:r>
      <w:r w:rsidR="000256E7" w:rsidRPr="00FE2C9E">
        <w:rPr>
          <w:rFonts w:cstheme="minorHAnsi"/>
          <w:szCs w:val="22"/>
        </w:rPr>
        <w:t>.</w:t>
      </w:r>
    </w:p>
    <w:p w:rsidR="000256E7" w:rsidRPr="00FE2C9E" w:rsidRDefault="000256E7" w:rsidP="000A0B9E">
      <w:pPr>
        <w:numPr>
          <w:ilvl w:val="0"/>
          <w:numId w:val="7"/>
        </w:numPr>
        <w:jc w:val="both"/>
        <w:rPr>
          <w:rFonts w:cstheme="minorHAnsi"/>
          <w:szCs w:val="22"/>
        </w:rPr>
      </w:pPr>
      <w:r w:rsidRPr="00FE2C9E">
        <w:rPr>
          <w:rFonts w:cstheme="minorHAnsi"/>
          <w:szCs w:val="22"/>
        </w:rPr>
        <w:t>Zamawiający jest obowiązany udzielić wyjaśnień niezwł</w:t>
      </w:r>
      <w:r w:rsidR="00D0578B" w:rsidRPr="00FE2C9E">
        <w:rPr>
          <w:rFonts w:cstheme="minorHAnsi"/>
          <w:szCs w:val="22"/>
        </w:rPr>
        <w:t xml:space="preserve">ocznie, jednak nie później niż </w:t>
      </w:r>
      <w:r w:rsidRPr="00FE2C9E">
        <w:rPr>
          <w:rFonts w:cstheme="minorHAnsi"/>
          <w:szCs w:val="22"/>
        </w:rPr>
        <w:t>na 2 dni przed upływem termin</w:t>
      </w:r>
      <w:r w:rsidR="00531312" w:rsidRPr="00FE2C9E">
        <w:rPr>
          <w:rFonts w:cstheme="minorHAnsi"/>
          <w:szCs w:val="22"/>
        </w:rPr>
        <w:t>u</w:t>
      </w:r>
      <w:r w:rsidRPr="00FE2C9E">
        <w:rPr>
          <w:rFonts w:cstheme="minorHAnsi"/>
          <w:szCs w:val="22"/>
        </w:rPr>
        <w:t xml:space="preserve"> składania ofert</w:t>
      </w:r>
      <w:r w:rsidR="009F36F2" w:rsidRPr="00FE2C9E">
        <w:rPr>
          <w:rFonts w:cstheme="minorHAnsi"/>
          <w:szCs w:val="22"/>
        </w:rPr>
        <w:t>.</w:t>
      </w:r>
    </w:p>
    <w:p w:rsidR="000256E7" w:rsidRPr="00FE2C9E" w:rsidRDefault="000256E7" w:rsidP="000A0B9E">
      <w:pPr>
        <w:numPr>
          <w:ilvl w:val="0"/>
          <w:numId w:val="7"/>
        </w:numPr>
        <w:jc w:val="both"/>
        <w:rPr>
          <w:rFonts w:cstheme="minorHAnsi"/>
          <w:szCs w:val="22"/>
        </w:rPr>
      </w:pPr>
      <w:r w:rsidRPr="00FE2C9E">
        <w:rPr>
          <w:rFonts w:cstheme="minorHAnsi"/>
          <w:szCs w:val="22"/>
        </w:rPr>
        <w:t>W przypadku złożenia przez wykonawcę wnios</w:t>
      </w:r>
      <w:r w:rsidR="00BC7BCE" w:rsidRPr="00FE2C9E">
        <w:rPr>
          <w:rFonts w:cstheme="minorHAnsi"/>
          <w:szCs w:val="22"/>
        </w:rPr>
        <w:t>ku po upływie przewidzianych w </w:t>
      </w:r>
      <w:r w:rsidRPr="00FE2C9E">
        <w:rPr>
          <w:rFonts w:cstheme="minorHAnsi"/>
          <w:szCs w:val="22"/>
        </w:rPr>
        <w:t>przepisie terminów, zamawiający może udzielić wyj</w:t>
      </w:r>
      <w:r w:rsidR="00BC7BCE" w:rsidRPr="00FE2C9E">
        <w:rPr>
          <w:rFonts w:cstheme="minorHAnsi"/>
          <w:szCs w:val="22"/>
        </w:rPr>
        <w:t xml:space="preserve">aśnień lub pozostawić wniosek </w:t>
      </w:r>
      <w:r w:rsidRPr="00FE2C9E">
        <w:rPr>
          <w:rFonts w:cstheme="minorHAnsi"/>
          <w:szCs w:val="22"/>
        </w:rPr>
        <w:t>bez rozpoznania.</w:t>
      </w:r>
    </w:p>
    <w:p w:rsidR="000256E7" w:rsidRPr="00FE2C9E" w:rsidRDefault="000256E7" w:rsidP="000A0B9E">
      <w:pPr>
        <w:numPr>
          <w:ilvl w:val="0"/>
          <w:numId w:val="7"/>
        </w:numPr>
        <w:jc w:val="both"/>
        <w:rPr>
          <w:rFonts w:cstheme="minorHAnsi"/>
          <w:bCs/>
          <w:szCs w:val="22"/>
          <w:shd w:val="clear" w:color="auto" w:fill="FFFFFF"/>
        </w:rPr>
      </w:pPr>
      <w:r w:rsidRPr="00FE2C9E">
        <w:rPr>
          <w:rFonts w:cstheme="minorHAnsi"/>
          <w:szCs w:val="22"/>
        </w:rPr>
        <w:t>Treść zapytań wraz z wyjaśnieniami zamawiający przek</w:t>
      </w:r>
      <w:r w:rsidR="009F36F2" w:rsidRPr="00FE2C9E">
        <w:rPr>
          <w:rFonts w:cstheme="minorHAnsi"/>
          <w:szCs w:val="22"/>
        </w:rPr>
        <w:t>aże</w:t>
      </w:r>
      <w:r w:rsidRPr="00FE2C9E">
        <w:rPr>
          <w:rFonts w:cstheme="minorHAnsi"/>
          <w:szCs w:val="22"/>
        </w:rPr>
        <w:t xml:space="preserve"> wykonawcom, którym przekazał specyfikację istotnych warunków zamówienia, bez ujawniania źródła zapytania,</w:t>
      </w:r>
      <w:r w:rsidR="00531312" w:rsidRPr="00FE2C9E">
        <w:rPr>
          <w:rFonts w:cstheme="minorHAnsi"/>
          <w:szCs w:val="22"/>
        </w:rPr>
        <w:t xml:space="preserve"> </w:t>
      </w:r>
      <w:r w:rsidRPr="00FE2C9E">
        <w:rPr>
          <w:rFonts w:cstheme="minorHAnsi"/>
          <w:szCs w:val="22"/>
        </w:rPr>
        <w:t>oraz zamieści na swojej stronie internetowej.</w:t>
      </w:r>
      <w:r w:rsidRPr="00FE2C9E">
        <w:rPr>
          <w:rFonts w:cstheme="minorHAnsi"/>
          <w:b/>
          <w:szCs w:val="22"/>
        </w:rPr>
        <w:t xml:space="preserve"> </w:t>
      </w:r>
      <w:r w:rsidRPr="00FE2C9E">
        <w:rPr>
          <w:rFonts w:cstheme="minorHAnsi"/>
          <w:bCs/>
          <w:szCs w:val="22"/>
        </w:rPr>
        <w:t>W związku z powyższym zaleca się bieżące śledzenie dokumentów ukazujących się na stronie internetowej Zamawiającego.</w:t>
      </w:r>
      <w:r w:rsidRPr="00FE2C9E">
        <w:rPr>
          <w:rFonts w:cstheme="minorHAnsi"/>
          <w:bCs/>
          <w:szCs w:val="22"/>
          <w:shd w:val="clear" w:color="auto" w:fill="FFFFFF"/>
        </w:rPr>
        <w:t xml:space="preserve"> Nie udziela się żadnych telefonicznych ani ustnych odpowiedzi na zapytania kierowane do Zamawiającego.</w:t>
      </w:r>
    </w:p>
    <w:p w:rsidR="000256E7" w:rsidRPr="00FE2C9E" w:rsidRDefault="000256E7" w:rsidP="000A0B9E">
      <w:pPr>
        <w:numPr>
          <w:ilvl w:val="0"/>
          <w:numId w:val="7"/>
        </w:numPr>
        <w:jc w:val="both"/>
        <w:rPr>
          <w:rFonts w:cstheme="minorHAnsi"/>
          <w:b/>
          <w:bCs/>
          <w:szCs w:val="22"/>
        </w:rPr>
      </w:pPr>
      <w:r w:rsidRPr="00FE2C9E">
        <w:rPr>
          <w:rFonts w:cstheme="minorHAnsi"/>
          <w:bCs/>
          <w:szCs w:val="22"/>
        </w:rPr>
        <w:t>Osobami upoważnionymi do kontaktowania się z Wykonawcami są :</w:t>
      </w:r>
      <w:r w:rsidRPr="00FE2C9E">
        <w:rPr>
          <w:rFonts w:cstheme="minorHAnsi"/>
          <w:b/>
          <w:bCs/>
          <w:szCs w:val="22"/>
        </w:rPr>
        <w:t xml:space="preserve">  </w:t>
      </w:r>
    </w:p>
    <w:p w:rsidR="00903E38" w:rsidRPr="00FE2C9E" w:rsidRDefault="00903E38" w:rsidP="00C05046">
      <w:pPr>
        <w:ind w:left="720"/>
        <w:jc w:val="both"/>
        <w:rPr>
          <w:rFonts w:cstheme="minorHAnsi"/>
          <w:szCs w:val="22"/>
        </w:rPr>
      </w:pPr>
      <w:r w:rsidRPr="00FE2C9E">
        <w:rPr>
          <w:rFonts w:cstheme="minorHAnsi"/>
          <w:szCs w:val="22"/>
        </w:rPr>
        <w:t>- w sprawach dotyczących procedury:</w:t>
      </w:r>
    </w:p>
    <w:p w:rsidR="00B00A8D" w:rsidRPr="00FE2C9E" w:rsidRDefault="0017226C" w:rsidP="00B00A8D">
      <w:pPr>
        <w:spacing w:before="0" w:after="0" w:line="240" w:lineRule="auto"/>
        <w:ind w:left="720"/>
        <w:jc w:val="both"/>
        <w:rPr>
          <w:rFonts w:cstheme="minorHAnsi"/>
          <w:szCs w:val="22"/>
        </w:rPr>
      </w:pPr>
      <w:r w:rsidRPr="00FE2C9E">
        <w:rPr>
          <w:rFonts w:cstheme="minorHAnsi"/>
          <w:szCs w:val="22"/>
        </w:rPr>
        <w:t>Maria Pociejewska</w:t>
      </w:r>
    </w:p>
    <w:p w:rsidR="00903E38" w:rsidRPr="00FE2C9E" w:rsidRDefault="00903E38" w:rsidP="00B00A8D">
      <w:pPr>
        <w:spacing w:before="0" w:after="0" w:line="240" w:lineRule="auto"/>
        <w:ind w:left="720"/>
        <w:jc w:val="both"/>
        <w:rPr>
          <w:rFonts w:cstheme="minorHAnsi"/>
          <w:szCs w:val="22"/>
        </w:rPr>
      </w:pPr>
      <w:r w:rsidRPr="00FE2C9E">
        <w:rPr>
          <w:rFonts w:cstheme="minorHAnsi"/>
          <w:szCs w:val="22"/>
        </w:rPr>
        <w:t>Dział Zamówień Publicznych</w:t>
      </w:r>
    </w:p>
    <w:p w:rsidR="00903E38" w:rsidRPr="00FE2C9E" w:rsidRDefault="009F36F2" w:rsidP="00B00A8D">
      <w:pPr>
        <w:spacing w:before="0" w:after="0" w:line="240" w:lineRule="auto"/>
        <w:ind w:left="720"/>
        <w:jc w:val="both"/>
        <w:rPr>
          <w:rFonts w:cstheme="minorHAnsi"/>
          <w:szCs w:val="22"/>
        </w:rPr>
      </w:pPr>
      <w:r w:rsidRPr="00FE2C9E">
        <w:rPr>
          <w:rFonts w:cstheme="minorHAnsi"/>
          <w:szCs w:val="22"/>
        </w:rPr>
        <w:t xml:space="preserve">e- mail: </w:t>
      </w:r>
      <w:hyperlink r:id="rId9" w:history="1">
        <w:r w:rsidRPr="00FE2C9E">
          <w:rPr>
            <w:rStyle w:val="Hipercze"/>
            <w:rFonts w:cstheme="minorHAnsi"/>
            <w:szCs w:val="22"/>
          </w:rPr>
          <w:t>zamówienia.publiczne@zozlw.pl</w:t>
        </w:r>
      </w:hyperlink>
      <w:r w:rsidRPr="00FE2C9E">
        <w:rPr>
          <w:rFonts w:cstheme="minorHAnsi"/>
          <w:szCs w:val="22"/>
        </w:rPr>
        <w:t xml:space="preserve">, fax 89 767 29 66 </w:t>
      </w:r>
    </w:p>
    <w:p w:rsidR="00903E38" w:rsidRPr="00FE2C9E" w:rsidRDefault="00903E38" w:rsidP="00B00A8D">
      <w:pPr>
        <w:spacing w:before="0" w:after="0" w:line="240" w:lineRule="auto"/>
        <w:ind w:left="720"/>
        <w:jc w:val="both"/>
        <w:rPr>
          <w:rFonts w:cstheme="minorHAnsi"/>
          <w:szCs w:val="22"/>
        </w:rPr>
      </w:pPr>
      <w:r w:rsidRPr="00FE2C9E">
        <w:rPr>
          <w:rFonts w:cstheme="minorHAnsi"/>
          <w:szCs w:val="22"/>
        </w:rPr>
        <w:t>w dni robocze w godzinach od 8.00 do 14.30</w:t>
      </w:r>
    </w:p>
    <w:p w:rsidR="00903E38" w:rsidRPr="00FE2C9E" w:rsidRDefault="00903E38" w:rsidP="00C05046">
      <w:pPr>
        <w:ind w:left="720"/>
        <w:jc w:val="both"/>
        <w:rPr>
          <w:rFonts w:cstheme="minorHAnsi"/>
          <w:szCs w:val="22"/>
        </w:rPr>
      </w:pPr>
      <w:r w:rsidRPr="00FE2C9E">
        <w:rPr>
          <w:rFonts w:cstheme="minorHAnsi"/>
          <w:szCs w:val="22"/>
        </w:rPr>
        <w:t>- w sprawach dotyczących przedmiotu zamówienia:</w:t>
      </w:r>
    </w:p>
    <w:p w:rsidR="00C05046" w:rsidRPr="00FE2C9E" w:rsidRDefault="00C05046" w:rsidP="00B00A8D">
      <w:pPr>
        <w:spacing w:before="0" w:after="0" w:line="240" w:lineRule="auto"/>
        <w:ind w:left="720"/>
        <w:jc w:val="both"/>
        <w:rPr>
          <w:rFonts w:cstheme="minorHAnsi"/>
          <w:szCs w:val="22"/>
        </w:rPr>
      </w:pPr>
      <w:r w:rsidRPr="00FE2C9E">
        <w:rPr>
          <w:rFonts w:cstheme="minorHAnsi"/>
          <w:szCs w:val="22"/>
        </w:rPr>
        <w:t>Rafał Jaworski</w:t>
      </w:r>
    </w:p>
    <w:p w:rsidR="00C05046" w:rsidRPr="00FE2C9E" w:rsidRDefault="00C05046" w:rsidP="00B00A8D">
      <w:pPr>
        <w:spacing w:before="0" w:after="0" w:line="240" w:lineRule="auto"/>
        <w:ind w:left="720"/>
        <w:jc w:val="both"/>
        <w:rPr>
          <w:rFonts w:cstheme="minorHAnsi"/>
          <w:szCs w:val="22"/>
        </w:rPr>
      </w:pPr>
      <w:r w:rsidRPr="00FE2C9E">
        <w:rPr>
          <w:rFonts w:cstheme="minorHAnsi"/>
          <w:szCs w:val="22"/>
        </w:rPr>
        <w:t>Broker, Biuro Ubezpieczeń Medycznych MENTOR SA</w:t>
      </w:r>
    </w:p>
    <w:p w:rsidR="00BA5D06" w:rsidRPr="00FE2C9E" w:rsidRDefault="00BA5D06" w:rsidP="00BA5D06">
      <w:pPr>
        <w:spacing w:before="0" w:after="0" w:line="240" w:lineRule="auto"/>
        <w:ind w:left="720"/>
        <w:jc w:val="both"/>
        <w:rPr>
          <w:rFonts w:cstheme="minorHAnsi"/>
          <w:szCs w:val="22"/>
        </w:rPr>
      </w:pPr>
      <w:r w:rsidRPr="00FE2C9E">
        <w:rPr>
          <w:rFonts w:cstheme="minorHAnsi"/>
          <w:szCs w:val="22"/>
        </w:rPr>
        <w:t xml:space="preserve">e- mail: </w:t>
      </w:r>
      <w:hyperlink r:id="rId10" w:history="1">
        <w:r w:rsidRPr="00FE2C9E">
          <w:rPr>
            <w:rStyle w:val="Hipercze"/>
            <w:rFonts w:cstheme="minorHAnsi"/>
            <w:szCs w:val="22"/>
          </w:rPr>
          <w:t>rafal.jaworski@mentor.pl</w:t>
        </w:r>
      </w:hyperlink>
      <w:r w:rsidRPr="00FE2C9E">
        <w:rPr>
          <w:rFonts w:cstheme="minorHAnsi"/>
          <w:szCs w:val="22"/>
        </w:rPr>
        <w:t>, fax 56 669 33 04</w:t>
      </w:r>
    </w:p>
    <w:p w:rsidR="00C05046" w:rsidRPr="00FE2C9E" w:rsidRDefault="00C05046" w:rsidP="00B00A8D">
      <w:pPr>
        <w:spacing w:before="0" w:after="0" w:line="240" w:lineRule="auto"/>
        <w:ind w:left="720"/>
        <w:jc w:val="both"/>
        <w:rPr>
          <w:rFonts w:cstheme="minorHAnsi"/>
          <w:szCs w:val="22"/>
        </w:rPr>
      </w:pPr>
      <w:r w:rsidRPr="00FE2C9E">
        <w:rPr>
          <w:rFonts w:cstheme="minorHAnsi"/>
          <w:szCs w:val="22"/>
        </w:rPr>
        <w:t>w dni robocze w godzinach od 9.00 do 15.00</w:t>
      </w:r>
    </w:p>
    <w:p w:rsidR="000256E7" w:rsidRPr="00FE2C9E" w:rsidRDefault="00903E38" w:rsidP="000A0B9E">
      <w:pPr>
        <w:pStyle w:val="Nagwek2"/>
        <w:numPr>
          <w:ilvl w:val="0"/>
          <w:numId w:val="12"/>
        </w:numPr>
        <w:spacing w:after="240"/>
        <w:ind w:left="181" w:hanging="181"/>
        <w:rPr>
          <w:rFonts w:cstheme="minorHAnsi"/>
          <w:i/>
        </w:rPr>
      </w:pPr>
      <w:bookmarkStart w:id="19" w:name="_Toc288819433"/>
      <w:r w:rsidRPr="00FE2C9E">
        <w:rPr>
          <w:rFonts w:cstheme="minorHAnsi"/>
          <w:i/>
        </w:rPr>
        <w:br w:type="page"/>
      </w:r>
      <w:r w:rsidR="005E711E" w:rsidRPr="00FE2C9E">
        <w:rPr>
          <w:rFonts w:cstheme="minorHAnsi"/>
          <w:i/>
        </w:rPr>
        <w:lastRenderedPageBreak/>
        <w:t>Wadium</w:t>
      </w:r>
      <w:bookmarkEnd w:id="19"/>
    </w:p>
    <w:p w:rsidR="000256E7" w:rsidRPr="00FE2C9E" w:rsidRDefault="009B7333" w:rsidP="000256E7">
      <w:pPr>
        <w:tabs>
          <w:tab w:val="left" w:pos="8640"/>
        </w:tabs>
        <w:rPr>
          <w:rFonts w:cstheme="minorHAnsi"/>
          <w:szCs w:val="22"/>
        </w:rPr>
      </w:pPr>
      <w:r w:rsidRPr="00FE2C9E">
        <w:rPr>
          <w:rFonts w:cstheme="minorHAnsi"/>
          <w:szCs w:val="22"/>
        </w:rPr>
        <w:t>Zamawiający nie wymaga</w:t>
      </w:r>
      <w:r w:rsidR="000256E7" w:rsidRPr="00FE2C9E">
        <w:rPr>
          <w:rFonts w:cstheme="minorHAnsi"/>
          <w:szCs w:val="22"/>
        </w:rPr>
        <w:t xml:space="preserve"> wniesienia wadium.</w:t>
      </w:r>
    </w:p>
    <w:p w:rsidR="000256E7" w:rsidRPr="00FE2C9E" w:rsidRDefault="000256E7" w:rsidP="000256E7">
      <w:pPr>
        <w:tabs>
          <w:tab w:val="left" w:pos="-4336"/>
        </w:tabs>
        <w:ind w:left="720"/>
        <w:jc w:val="both"/>
        <w:rPr>
          <w:rFonts w:cstheme="minorHAnsi"/>
          <w:szCs w:val="22"/>
        </w:rPr>
      </w:pPr>
    </w:p>
    <w:p w:rsidR="000256E7" w:rsidRPr="00FE2C9E" w:rsidRDefault="005E711E" w:rsidP="000A0B9E">
      <w:pPr>
        <w:pStyle w:val="Nagwek2"/>
        <w:numPr>
          <w:ilvl w:val="0"/>
          <w:numId w:val="12"/>
        </w:numPr>
        <w:spacing w:after="240"/>
        <w:ind w:left="181" w:hanging="181"/>
        <w:rPr>
          <w:rFonts w:cstheme="minorHAnsi"/>
          <w:i/>
        </w:rPr>
      </w:pPr>
      <w:bookmarkStart w:id="20" w:name="_Toc288819434"/>
      <w:r w:rsidRPr="00FE2C9E">
        <w:rPr>
          <w:rFonts w:cstheme="minorHAnsi"/>
          <w:i/>
        </w:rPr>
        <w:t>Termin związania ofertą</w:t>
      </w:r>
      <w:bookmarkEnd w:id="20"/>
    </w:p>
    <w:p w:rsidR="000256E7" w:rsidRPr="00FE2C9E" w:rsidRDefault="000256E7" w:rsidP="000256E7">
      <w:pPr>
        <w:tabs>
          <w:tab w:val="left" w:pos="-29792"/>
        </w:tabs>
        <w:ind w:left="330"/>
        <w:jc w:val="both"/>
        <w:rPr>
          <w:rFonts w:cstheme="minorHAnsi"/>
          <w:szCs w:val="22"/>
        </w:rPr>
      </w:pPr>
      <w:r w:rsidRPr="00FE2C9E">
        <w:rPr>
          <w:rFonts w:cstheme="minorHAnsi"/>
          <w:szCs w:val="22"/>
        </w:rPr>
        <w:t xml:space="preserve">Składający ofertę jest nią związany przez okres </w:t>
      </w:r>
      <w:r w:rsidRPr="00FE2C9E">
        <w:rPr>
          <w:rFonts w:cstheme="minorHAnsi"/>
          <w:b/>
          <w:bCs/>
          <w:szCs w:val="22"/>
        </w:rPr>
        <w:t>30 dni</w:t>
      </w:r>
      <w:r w:rsidRPr="00FE2C9E">
        <w:rPr>
          <w:rFonts w:cstheme="minorHAnsi"/>
          <w:szCs w:val="22"/>
        </w:rPr>
        <w:t xml:space="preserve"> licząc od upływu terminu do składania ofert</w:t>
      </w:r>
    </w:p>
    <w:p w:rsidR="000256E7" w:rsidRPr="00FE2C9E" w:rsidRDefault="000256E7" w:rsidP="000A0B9E">
      <w:pPr>
        <w:pStyle w:val="Nagwek2"/>
        <w:numPr>
          <w:ilvl w:val="0"/>
          <w:numId w:val="12"/>
        </w:numPr>
        <w:spacing w:after="240"/>
        <w:ind w:left="181" w:hanging="181"/>
        <w:rPr>
          <w:rFonts w:cstheme="minorHAnsi"/>
          <w:i/>
        </w:rPr>
      </w:pPr>
      <w:bookmarkStart w:id="21" w:name="_Toc288819435"/>
      <w:r w:rsidRPr="00FE2C9E">
        <w:rPr>
          <w:rFonts w:cstheme="minorHAnsi"/>
          <w:i/>
        </w:rPr>
        <w:t>Przygotowanie ofert</w:t>
      </w:r>
      <w:bookmarkEnd w:id="21"/>
    </w:p>
    <w:p w:rsidR="000256E7" w:rsidRPr="00FE2C9E" w:rsidRDefault="000256E7" w:rsidP="000256E7">
      <w:pPr>
        <w:pStyle w:val="ust"/>
        <w:numPr>
          <w:ilvl w:val="0"/>
          <w:numId w:val="1"/>
        </w:numPr>
        <w:tabs>
          <w:tab w:val="left" w:pos="30240"/>
          <w:tab w:val="left" w:pos="30600"/>
        </w:tabs>
        <w:jc w:val="left"/>
        <w:rPr>
          <w:rFonts w:cstheme="minorHAnsi"/>
          <w:bCs/>
          <w:sz w:val="22"/>
        </w:rPr>
      </w:pPr>
      <w:r w:rsidRPr="00FE2C9E">
        <w:rPr>
          <w:rFonts w:cstheme="minorHAnsi"/>
          <w:bCs/>
          <w:sz w:val="22"/>
        </w:rPr>
        <w:t>Oferta musi zawierać:</w:t>
      </w:r>
    </w:p>
    <w:p w:rsidR="000256E7" w:rsidRPr="00FE2C9E" w:rsidRDefault="000256E7" w:rsidP="009E78FD">
      <w:pPr>
        <w:pStyle w:val="ust"/>
        <w:tabs>
          <w:tab w:val="left" w:pos="-23212"/>
          <w:tab w:val="left" w:pos="-22852"/>
        </w:tabs>
        <w:ind w:left="491" w:firstLine="0"/>
        <w:rPr>
          <w:rFonts w:cstheme="minorHAnsi"/>
          <w:bCs/>
          <w:sz w:val="22"/>
        </w:rPr>
      </w:pPr>
      <w:r w:rsidRPr="00FE2C9E">
        <w:rPr>
          <w:rFonts w:cstheme="minorHAnsi"/>
          <w:bCs/>
          <w:sz w:val="22"/>
        </w:rPr>
        <w:t>a)</w:t>
      </w:r>
      <w:r w:rsidR="00F9393D" w:rsidRPr="00FE2C9E">
        <w:rPr>
          <w:rFonts w:cstheme="minorHAnsi"/>
          <w:bCs/>
          <w:sz w:val="22"/>
        </w:rPr>
        <w:t xml:space="preserve"> </w:t>
      </w:r>
      <w:r w:rsidRPr="00FE2C9E">
        <w:rPr>
          <w:rFonts w:cstheme="minorHAnsi"/>
          <w:bCs/>
          <w:sz w:val="22"/>
        </w:rPr>
        <w:t>Wypełniony f</w:t>
      </w:r>
      <w:r w:rsidR="00F9393D" w:rsidRPr="00FE2C9E">
        <w:rPr>
          <w:rFonts w:cstheme="minorHAnsi"/>
          <w:bCs/>
          <w:sz w:val="22"/>
        </w:rPr>
        <w:t xml:space="preserve">ormularz ofertowy </w:t>
      </w:r>
    </w:p>
    <w:p w:rsidR="000256E7" w:rsidRPr="00FE2C9E" w:rsidRDefault="000256E7" w:rsidP="009E78FD">
      <w:pPr>
        <w:pStyle w:val="ust"/>
        <w:tabs>
          <w:tab w:val="left" w:pos="-23212"/>
          <w:tab w:val="left" w:pos="-22852"/>
        </w:tabs>
        <w:ind w:left="491" w:firstLine="0"/>
        <w:rPr>
          <w:rFonts w:cstheme="minorHAnsi"/>
          <w:bCs/>
          <w:sz w:val="22"/>
          <w:shd w:val="clear" w:color="auto" w:fill="FFFFFF"/>
        </w:rPr>
      </w:pPr>
      <w:r w:rsidRPr="00FE2C9E">
        <w:rPr>
          <w:rFonts w:cstheme="minorHAnsi"/>
          <w:bCs/>
          <w:sz w:val="22"/>
          <w:shd w:val="clear" w:color="auto" w:fill="FFFFFF"/>
        </w:rPr>
        <w:t xml:space="preserve">b) Wszystkie wymagane dokumenty i oświadczenia potwierdzające spełnienie przez wykonawców warunków udziału w postępowaniu oraz inne wskazane przez Zamawiającego w niniejszej </w:t>
      </w:r>
      <w:r w:rsidR="009F36F2" w:rsidRPr="00FE2C9E">
        <w:rPr>
          <w:rFonts w:cstheme="minorHAnsi"/>
          <w:bCs/>
          <w:sz w:val="22"/>
          <w:shd w:val="clear" w:color="auto" w:fill="FFFFFF"/>
        </w:rPr>
        <w:t>SIWZ</w:t>
      </w:r>
      <w:r w:rsidRPr="00FE2C9E">
        <w:rPr>
          <w:rFonts w:cstheme="minorHAnsi"/>
          <w:bCs/>
          <w:sz w:val="22"/>
          <w:shd w:val="clear" w:color="auto" w:fill="FFFFFF"/>
        </w:rPr>
        <w:t>.</w:t>
      </w:r>
    </w:p>
    <w:p w:rsidR="000256E7" w:rsidRPr="00FE2C9E" w:rsidRDefault="000256E7" w:rsidP="009E78FD">
      <w:pPr>
        <w:pStyle w:val="ust"/>
        <w:tabs>
          <w:tab w:val="left" w:pos="-23212"/>
          <w:tab w:val="left" w:pos="-22852"/>
        </w:tabs>
        <w:ind w:left="491" w:firstLine="0"/>
        <w:rPr>
          <w:rFonts w:cstheme="minorHAnsi"/>
          <w:bCs/>
          <w:sz w:val="22"/>
        </w:rPr>
      </w:pPr>
      <w:r w:rsidRPr="00FE2C9E">
        <w:rPr>
          <w:rFonts w:cstheme="minorHAnsi"/>
          <w:bCs/>
          <w:sz w:val="22"/>
        </w:rPr>
        <w:t>c)</w:t>
      </w:r>
      <w:r w:rsidR="00F9393D" w:rsidRPr="00FE2C9E">
        <w:rPr>
          <w:rFonts w:cstheme="minorHAnsi"/>
          <w:bCs/>
          <w:sz w:val="22"/>
        </w:rPr>
        <w:t xml:space="preserve"> </w:t>
      </w:r>
      <w:r w:rsidRPr="00FE2C9E">
        <w:rPr>
          <w:rFonts w:cstheme="minorHAnsi"/>
          <w:bCs/>
          <w:sz w:val="22"/>
        </w:rPr>
        <w:t xml:space="preserve">Pełnomocnictwo, w przypadku Wykonawców </w:t>
      </w:r>
      <w:r w:rsidR="00F9393D" w:rsidRPr="00FE2C9E">
        <w:rPr>
          <w:rFonts w:cstheme="minorHAnsi"/>
          <w:bCs/>
          <w:sz w:val="22"/>
        </w:rPr>
        <w:t>działających przez pełnomocnika,</w:t>
      </w:r>
    </w:p>
    <w:p w:rsidR="00F9393D" w:rsidRPr="00FE2C9E" w:rsidRDefault="00F9393D" w:rsidP="009E78FD">
      <w:pPr>
        <w:pStyle w:val="ust"/>
        <w:tabs>
          <w:tab w:val="left" w:pos="-23212"/>
          <w:tab w:val="left" w:pos="-22852"/>
        </w:tabs>
        <w:ind w:left="491" w:firstLine="0"/>
        <w:rPr>
          <w:rFonts w:cstheme="minorHAnsi"/>
          <w:bCs/>
          <w:sz w:val="22"/>
        </w:rPr>
      </w:pPr>
      <w:r w:rsidRPr="00FE2C9E">
        <w:rPr>
          <w:rFonts w:cstheme="minorHAnsi"/>
          <w:bCs/>
          <w:sz w:val="22"/>
        </w:rPr>
        <w:t>d) OWU</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 xml:space="preserve">Treść złożonej oferty musi odpowiadać treści </w:t>
      </w:r>
      <w:r w:rsidR="009F36F2" w:rsidRPr="00FE2C9E">
        <w:rPr>
          <w:rFonts w:cstheme="minorHAnsi"/>
          <w:bCs/>
          <w:sz w:val="22"/>
        </w:rPr>
        <w:t>SIWZ</w:t>
      </w:r>
      <w:r w:rsidRPr="00FE2C9E">
        <w:rPr>
          <w:rFonts w:cstheme="minorHAnsi"/>
          <w:bCs/>
          <w:sz w:val="22"/>
        </w:rPr>
        <w:t>. Zamawiający zaleca wykorzystanie w składanej ofercie załączników/formularzy wg wzorów Zamawiającego.</w:t>
      </w:r>
    </w:p>
    <w:p w:rsidR="00F9393D" w:rsidRPr="00FE2C9E" w:rsidRDefault="000256E7" w:rsidP="00250820">
      <w:pPr>
        <w:pStyle w:val="ust"/>
        <w:numPr>
          <w:ilvl w:val="0"/>
          <w:numId w:val="1"/>
        </w:numPr>
        <w:tabs>
          <w:tab w:val="left" w:pos="30240"/>
          <w:tab w:val="left" w:pos="30600"/>
        </w:tabs>
        <w:rPr>
          <w:rFonts w:cstheme="minorHAnsi"/>
          <w:bCs/>
          <w:sz w:val="22"/>
        </w:rPr>
      </w:pPr>
      <w:r w:rsidRPr="00FE2C9E">
        <w:rPr>
          <w:rFonts w:cstheme="minorHAnsi"/>
          <w:bCs/>
          <w:sz w:val="22"/>
        </w:rPr>
        <w:t>Oferta winna być sporządzona w j</w:t>
      </w:r>
      <w:r w:rsidR="00250820" w:rsidRPr="00FE2C9E">
        <w:rPr>
          <w:rFonts w:cstheme="minorHAnsi"/>
          <w:bCs/>
          <w:sz w:val="22"/>
        </w:rPr>
        <w:t>ęzyku polskim. Dokumenty wchodzące w skład oferty, a będące w językach obcych winny być składane wraz z tłumaczeniem na język polski.</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Wykonawca ponosi wszystkie koszty związane z przygotowaniem i złożeniem oferty z zastrzeżeniem art. 93 ust. 4 ustawy.</w:t>
      </w:r>
    </w:p>
    <w:p w:rsidR="000256E7" w:rsidRPr="00FE2C9E" w:rsidRDefault="000256E7" w:rsidP="009E78FD">
      <w:pPr>
        <w:pStyle w:val="ust"/>
        <w:numPr>
          <w:ilvl w:val="0"/>
          <w:numId w:val="1"/>
        </w:numPr>
        <w:tabs>
          <w:tab w:val="left" w:pos="30240"/>
          <w:tab w:val="left" w:pos="30600"/>
        </w:tabs>
        <w:rPr>
          <w:rFonts w:cstheme="minorHAnsi"/>
          <w:bCs/>
          <w:sz w:val="22"/>
          <w:shd w:val="clear" w:color="auto" w:fill="FFFFFF"/>
        </w:rPr>
      </w:pPr>
      <w:r w:rsidRPr="00FE2C9E">
        <w:rPr>
          <w:rFonts w:cstheme="minorHAnsi"/>
          <w:bCs/>
          <w:sz w:val="22"/>
        </w:rPr>
        <w:t xml:space="preserve">Wykonawca </w:t>
      </w:r>
      <w:r w:rsidR="00536402" w:rsidRPr="00FE2C9E">
        <w:rPr>
          <w:rFonts w:cstheme="minorHAnsi"/>
          <w:bCs/>
          <w:sz w:val="22"/>
        </w:rPr>
        <w:t>może złożyć tylko jedną ofertę obejmującą całość lub wybraną część zamówienia.</w:t>
      </w:r>
      <w:r w:rsidRPr="00FE2C9E">
        <w:rPr>
          <w:rFonts w:cstheme="minorHAnsi"/>
          <w:bCs/>
          <w:sz w:val="22"/>
          <w:shd w:val="clear" w:color="auto" w:fill="FFFFFF"/>
        </w:rPr>
        <w:t xml:space="preserve"> Złożenie większej licz</w:t>
      </w:r>
      <w:r w:rsidR="00C8058A" w:rsidRPr="00FE2C9E">
        <w:rPr>
          <w:rFonts w:cstheme="minorHAnsi"/>
          <w:bCs/>
          <w:sz w:val="22"/>
          <w:shd w:val="clear" w:color="auto" w:fill="FFFFFF"/>
        </w:rPr>
        <w:t>by</w:t>
      </w:r>
      <w:r w:rsidRPr="00FE2C9E">
        <w:rPr>
          <w:rFonts w:cstheme="minorHAnsi"/>
          <w:bCs/>
          <w:sz w:val="22"/>
          <w:shd w:val="clear" w:color="auto" w:fill="FFFFFF"/>
        </w:rPr>
        <w:t xml:space="preserve"> ofert lub złożenie oferty zawierającej propozycje alternatywne spowoduje odrzucenie wszystkich ofert złożonych przez tego wykonawcę.</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Oferta i wszelkie załączniki do oferty (oświadczenia i d</w:t>
      </w:r>
      <w:r w:rsidR="00531312" w:rsidRPr="00FE2C9E">
        <w:rPr>
          <w:rFonts w:cstheme="minorHAnsi"/>
          <w:bCs/>
          <w:sz w:val="22"/>
        </w:rPr>
        <w:t>okumenty</w:t>
      </w:r>
      <w:r w:rsidRPr="00FE2C9E">
        <w:rPr>
          <w:rFonts w:cstheme="minorHAnsi"/>
          <w:bCs/>
          <w:sz w:val="22"/>
        </w:rPr>
        <w:t>) muszą być podpisane przez osobę  wymienioną w dokumencie określającym status prawny Wykonawcy lub osobę wskazan</w:t>
      </w:r>
      <w:r w:rsidR="00531312" w:rsidRPr="00FE2C9E">
        <w:rPr>
          <w:rFonts w:cstheme="minorHAnsi"/>
          <w:bCs/>
          <w:sz w:val="22"/>
        </w:rPr>
        <w:t>ą</w:t>
      </w:r>
      <w:r w:rsidRPr="00FE2C9E">
        <w:rPr>
          <w:rFonts w:cstheme="minorHAnsi"/>
          <w:bCs/>
          <w:sz w:val="22"/>
        </w:rPr>
        <w:t xml:space="preserve"> w</w:t>
      </w:r>
      <w:r w:rsidR="00250820" w:rsidRPr="00FE2C9E">
        <w:rPr>
          <w:rFonts w:cstheme="minorHAnsi"/>
          <w:bCs/>
          <w:sz w:val="22"/>
        </w:rPr>
        <w:t> </w:t>
      </w:r>
      <w:r w:rsidRPr="00FE2C9E">
        <w:rPr>
          <w:rFonts w:cstheme="minorHAnsi"/>
          <w:bCs/>
          <w:sz w:val="22"/>
        </w:rPr>
        <w:t>pełnomocnictwie.</w:t>
      </w:r>
    </w:p>
    <w:p w:rsidR="0096021D"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sz w:val="22"/>
        </w:rPr>
        <w:t xml:space="preserve">Dokumenty i oświadczenia składające się na ofertę Wykonawcy winny być złożone w formie określonej przez Zamawiającego w Części VI pkt </w:t>
      </w:r>
      <w:r w:rsidR="0096021D" w:rsidRPr="00FE2C9E">
        <w:rPr>
          <w:rFonts w:cstheme="minorHAnsi"/>
          <w:sz w:val="22"/>
        </w:rPr>
        <w:t>6</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Zamawiający zaleca, aby każd</w:t>
      </w:r>
      <w:r w:rsidR="00531312" w:rsidRPr="00FE2C9E">
        <w:rPr>
          <w:rFonts w:cstheme="minorHAnsi"/>
          <w:bCs/>
          <w:sz w:val="22"/>
        </w:rPr>
        <w:t>a</w:t>
      </w:r>
      <w:r w:rsidRPr="00FE2C9E">
        <w:rPr>
          <w:rFonts w:cstheme="minorHAnsi"/>
          <w:bCs/>
          <w:sz w:val="22"/>
        </w:rPr>
        <w:t xml:space="preserve"> zapisan</w:t>
      </w:r>
      <w:r w:rsidR="00531312" w:rsidRPr="00FE2C9E">
        <w:rPr>
          <w:rFonts w:cstheme="minorHAnsi"/>
          <w:bCs/>
          <w:sz w:val="22"/>
        </w:rPr>
        <w:t>a</w:t>
      </w:r>
      <w:r w:rsidRPr="00FE2C9E">
        <w:rPr>
          <w:rFonts w:cstheme="minorHAnsi"/>
          <w:bCs/>
          <w:sz w:val="22"/>
        </w:rPr>
        <w:t xml:space="preserve"> stron</w:t>
      </w:r>
      <w:r w:rsidR="00531312" w:rsidRPr="00FE2C9E">
        <w:rPr>
          <w:rFonts w:cstheme="minorHAnsi"/>
          <w:bCs/>
          <w:sz w:val="22"/>
        </w:rPr>
        <w:t>a</w:t>
      </w:r>
      <w:r w:rsidRPr="00FE2C9E">
        <w:rPr>
          <w:rFonts w:cstheme="minorHAnsi"/>
          <w:bCs/>
          <w:sz w:val="22"/>
        </w:rPr>
        <w:t xml:space="preserve"> oferty (wraz z załącznikami do oferty) była ponumerow</w:t>
      </w:r>
      <w:r w:rsidR="0096021D" w:rsidRPr="00FE2C9E">
        <w:rPr>
          <w:rFonts w:cstheme="minorHAnsi"/>
          <w:bCs/>
          <w:sz w:val="22"/>
        </w:rPr>
        <w:t xml:space="preserve">ana. </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Zamawiający zaleca, aby oferta wraz z załącznikami była zestawiona w sposób uniemożliwiający jej samoistną dekompletację (bez udziału osób trzecich) oraz uniemożliwiający zmianę jej zawartości bez widocznych śladów naruszenia.</w:t>
      </w:r>
    </w:p>
    <w:p w:rsidR="000256E7" w:rsidRPr="00FE2C9E" w:rsidRDefault="000256E7" w:rsidP="009E78FD">
      <w:pPr>
        <w:pStyle w:val="ust"/>
        <w:numPr>
          <w:ilvl w:val="0"/>
          <w:numId w:val="1"/>
        </w:numPr>
        <w:tabs>
          <w:tab w:val="left" w:pos="30240"/>
          <w:tab w:val="left" w:pos="30600"/>
        </w:tabs>
        <w:rPr>
          <w:rFonts w:cstheme="minorHAnsi"/>
          <w:bCs/>
          <w:sz w:val="22"/>
          <w:shd w:val="clear" w:color="auto" w:fill="FFFFFF"/>
        </w:rPr>
      </w:pPr>
      <w:r w:rsidRPr="00FE2C9E">
        <w:rPr>
          <w:rFonts w:cstheme="minorHAnsi"/>
          <w:bCs/>
          <w:sz w:val="22"/>
        </w:rPr>
        <w:t xml:space="preserve">Wszelkie poprawki lub zmiany w tekście oferty (w tym załączników do oferty) muszą być parafowane (lub podpisane) własnoręcznie przez osobę podpisującą ofertę. </w:t>
      </w:r>
      <w:r w:rsidRPr="00FE2C9E">
        <w:rPr>
          <w:rFonts w:cstheme="minorHAnsi"/>
          <w:bCs/>
          <w:sz w:val="22"/>
          <w:shd w:val="clear" w:color="auto" w:fill="FFFFFF"/>
        </w:rPr>
        <w:t>Nie dopuszcza się stosowanie korektora.</w:t>
      </w:r>
      <w:r w:rsidRPr="00FE2C9E">
        <w:rPr>
          <w:rFonts w:cstheme="minorHAnsi"/>
          <w:b/>
          <w:bCs/>
          <w:sz w:val="22"/>
          <w:shd w:val="clear" w:color="auto" w:fill="FFFFFF"/>
        </w:rPr>
        <w:t xml:space="preserve"> </w:t>
      </w:r>
      <w:r w:rsidRPr="00FE2C9E">
        <w:rPr>
          <w:rFonts w:cstheme="minorHAnsi"/>
          <w:bCs/>
          <w:sz w:val="22"/>
          <w:shd w:val="clear" w:color="auto" w:fill="FFFFFF"/>
        </w:rPr>
        <w:t>Błędny zapis należy przekreślić i dopisać brzmienie prawidłowe.</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Zamawiający może żądać, w wyznaczonym przez siebie terminie złożenia wyjaśnień dotyczących dokumentów potwierdzających spełnienie warunków udziału w postępowaniu.</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lastRenderedPageBreak/>
        <w:t>Zamawiający zaleca aby informacje zastrzeżone jako tajemnica przedsiębiorstwa były przez Wykonawcę odpowiednio wyodrębnione i oznakowane np. przez złożenie oferty w częściach: jawnej i tajnej.</w:t>
      </w:r>
      <w:r w:rsidR="00250820" w:rsidRPr="00FE2C9E">
        <w:rPr>
          <w:rFonts w:cstheme="minorHAnsi"/>
          <w:bCs/>
          <w:sz w:val="22"/>
        </w:rPr>
        <w:t xml:space="preserve"> </w:t>
      </w:r>
      <w:r w:rsidRPr="00FE2C9E">
        <w:rPr>
          <w:rFonts w:cstheme="minorHAnsi"/>
          <w:bCs/>
          <w:sz w:val="22"/>
        </w:rPr>
        <w:t>Wykonawca nie może zastrzec informacji dotyczących ceny, terminu wykonania zamówienia, okresu gwarancji i warunków płatności zawartych w ofercie .</w:t>
      </w:r>
    </w:p>
    <w:p w:rsidR="00903E38" w:rsidRPr="00FE2C9E" w:rsidRDefault="000256E7" w:rsidP="00250820">
      <w:pPr>
        <w:tabs>
          <w:tab w:val="left" w:pos="940"/>
        </w:tabs>
        <w:jc w:val="both"/>
        <w:rPr>
          <w:rFonts w:cstheme="minorHAnsi"/>
          <w:szCs w:val="22"/>
        </w:rPr>
      </w:pPr>
      <w:r w:rsidRPr="00FE2C9E">
        <w:rPr>
          <w:rFonts w:cstheme="minorHAnsi"/>
          <w:szCs w:val="22"/>
        </w:rPr>
        <w:t xml:space="preserve">Oferty należy składać w zamkniętych, nieprzejrzystych kopertach lub opakowaniach . Celem uniknięcia przypadkowego odtajnienia oferty, wskazane jest stosowanie koperty zewnętrznej i wewnętrznej. Koperta zewnętrzna winna zawierać adres </w:t>
      </w:r>
      <w:r w:rsidR="00F9393D" w:rsidRPr="00FE2C9E">
        <w:rPr>
          <w:rFonts w:cstheme="minorHAnsi"/>
          <w:szCs w:val="22"/>
        </w:rPr>
        <w:t xml:space="preserve">Zamawiającego </w:t>
      </w:r>
      <w:r w:rsidRPr="00FE2C9E">
        <w:rPr>
          <w:rFonts w:cstheme="minorHAnsi"/>
          <w:szCs w:val="22"/>
        </w:rPr>
        <w:t xml:space="preserve">oraz określenie przedmiotu i trybu przetargu: </w:t>
      </w:r>
    </w:p>
    <w:p w:rsidR="00903E38" w:rsidRPr="00FE2C9E" w:rsidRDefault="00903E38" w:rsidP="00C8058A">
      <w:pPr>
        <w:tabs>
          <w:tab w:val="left" w:pos="940"/>
        </w:tabs>
        <w:rPr>
          <w:rFonts w:cstheme="minorHAnsi"/>
          <w:szCs w:val="22"/>
        </w:rPr>
      </w:pPr>
    </w:p>
    <w:p w:rsidR="007C1346" w:rsidRPr="00FE2C9E" w:rsidRDefault="000256E7" w:rsidP="007C1346">
      <w:pPr>
        <w:tabs>
          <w:tab w:val="left" w:pos="940"/>
        </w:tabs>
        <w:jc w:val="center"/>
        <w:rPr>
          <w:rFonts w:cstheme="minorHAnsi"/>
          <w:b/>
          <w:szCs w:val="22"/>
        </w:rPr>
      </w:pPr>
      <w:r w:rsidRPr="00FE2C9E">
        <w:rPr>
          <w:rFonts w:cstheme="minorHAnsi"/>
          <w:b/>
          <w:szCs w:val="22"/>
        </w:rPr>
        <w:t xml:space="preserve">„Przetarg nieograniczony na </w:t>
      </w:r>
      <w:r w:rsidR="00903E38" w:rsidRPr="00FE2C9E">
        <w:rPr>
          <w:rFonts w:cstheme="minorHAnsi"/>
          <w:b/>
          <w:szCs w:val="22"/>
        </w:rPr>
        <w:t xml:space="preserve">świadczenie </w:t>
      </w:r>
    </w:p>
    <w:p w:rsidR="007C1346" w:rsidRPr="00FE2C9E" w:rsidRDefault="00903E38" w:rsidP="007C1346">
      <w:pPr>
        <w:tabs>
          <w:tab w:val="left" w:pos="940"/>
        </w:tabs>
        <w:jc w:val="center"/>
        <w:rPr>
          <w:rFonts w:cstheme="minorHAnsi"/>
          <w:b/>
          <w:szCs w:val="22"/>
        </w:rPr>
      </w:pPr>
      <w:r w:rsidRPr="00FE2C9E">
        <w:rPr>
          <w:rFonts w:cstheme="minorHAnsi"/>
          <w:b/>
          <w:szCs w:val="22"/>
        </w:rPr>
        <w:t xml:space="preserve">usługi ubezpieczenia mienia oraz odpowiedzialności cywilnej na rzecz </w:t>
      </w:r>
    </w:p>
    <w:p w:rsidR="007C1346" w:rsidRPr="00FE2C9E" w:rsidRDefault="00903E38" w:rsidP="007C1346">
      <w:pPr>
        <w:tabs>
          <w:tab w:val="left" w:pos="940"/>
        </w:tabs>
        <w:jc w:val="center"/>
        <w:rPr>
          <w:rFonts w:cstheme="minorHAnsi"/>
          <w:b/>
          <w:szCs w:val="22"/>
        </w:rPr>
      </w:pPr>
      <w:r w:rsidRPr="00FE2C9E">
        <w:rPr>
          <w:rFonts w:cstheme="minorHAnsi"/>
          <w:b/>
          <w:szCs w:val="22"/>
        </w:rPr>
        <w:t>Zespołu Opieki Zdrowotnej w Lidzbarku Warmińskim</w:t>
      </w:r>
      <w:r w:rsidR="007C1346" w:rsidRPr="00FE2C9E">
        <w:rPr>
          <w:rFonts w:cstheme="minorHAnsi"/>
          <w:b/>
          <w:szCs w:val="22"/>
        </w:rPr>
        <w:t>”</w:t>
      </w:r>
    </w:p>
    <w:p w:rsidR="007C1346" w:rsidRPr="00FE2C9E" w:rsidRDefault="000256E7" w:rsidP="007C1346">
      <w:pPr>
        <w:tabs>
          <w:tab w:val="left" w:pos="940"/>
        </w:tabs>
        <w:jc w:val="center"/>
        <w:rPr>
          <w:rFonts w:cstheme="minorHAnsi"/>
          <w:b/>
          <w:szCs w:val="22"/>
        </w:rPr>
      </w:pPr>
      <w:r w:rsidRPr="00FE2C9E">
        <w:rPr>
          <w:rFonts w:cstheme="minorHAnsi"/>
          <w:b/>
          <w:szCs w:val="22"/>
        </w:rPr>
        <w:t>Nie otwierać przed terminem otwarcia</w:t>
      </w:r>
    </w:p>
    <w:p w:rsidR="000256E7" w:rsidRPr="00FE2C9E" w:rsidRDefault="000256E7" w:rsidP="007C1346">
      <w:pPr>
        <w:tabs>
          <w:tab w:val="left" w:pos="940"/>
        </w:tabs>
        <w:jc w:val="center"/>
        <w:rPr>
          <w:rFonts w:cstheme="minorHAnsi"/>
          <w:b/>
          <w:color w:val="000000"/>
          <w:szCs w:val="22"/>
        </w:rPr>
      </w:pPr>
      <w:r w:rsidRPr="00FE2C9E">
        <w:rPr>
          <w:rFonts w:cstheme="minorHAnsi"/>
          <w:b/>
          <w:szCs w:val="22"/>
        </w:rPr>
        <w:t xml:space="preserve">– </w:t>
      </w:r>
      <w:r w:rsidR="007C1346" w:rsidRPr="00FE2C9E">
        <w:rPr>
          <w:rFonts w:cstheme="minorHAnsi"/>
          <w:b/>
          <w:szCs w:val="22"/>
        </w:rPr>
        <w:t>znak sprawy</w:t>
      </w:r>
      <w:r w:rsidRPr="00FE2C9E">
        <w:rPr>
          <w:rFonts w:cstheme="minorHAnsi"/>
          <w:b/>
          <w:szCs w:val="22"/>
        </w:rPr>
        <w:t xml:space="preserve"> </w:t>
      </w:r>
      <w:r w:rsidR="00903E38" w:rsidRPr="00FE2C9E">
        <w:rPr>
          <w:rFonts w:cstheme="minorHAnsi"/>
          <w:b/>
          <w:color w:val="000000"/>
          <w:szCs w:val="22"/>
        </w:rPr>
        <w:t>ZOZ.V-</w:t>
      </w:r>
      <w:r w:rsidR="00250820" w:rsidRPr="00FE2C9E">
        <w:rPr>
          <w:rFonts w:cstheme="minorHAnsi"/>
          <w:b/>
          <w:color w:val="000000"/>
          <w:szCs w:val="22"/>
        </w:rPr>
        <w:t>270</w:t>
      </w:r>
      <w:r w:rsidR="00903E38" w:rsidRPr="00FE2C9E">
        <w:rPr>
          <w:rFonts w:cstheme="minorHAnsi"/>
          <w:b/>
          <w:color w:val="000000"/>
          <w:szCs w:val="22"/>
        </w:rPr>
        <w:t>-0</w:t>
      </w:r>
      <w:r w:rsidR="00250820" w:rsidRPr="00FE2C9E">
        <w:rPr>
          <w:rFonts w:cstheme="minorHAnsi"/>
          <w:b/>
          <w:color w:val="000000"/>
          <w:szCs w:val="22"/>
        </w:rPr>
        <w:t>4</w:t>
      </w:r>
      <w:r w:rsidR="00903E38" w:rsidRPr="00FE2C9E">
        <w:rPr>
          <w:rFonts w:cstheme="minorHAnsi"/>
          <w:b/>
          <w:color w:val="000000"/>
          <w:szCs w:val="22"/>
        </w:rPr>
        <w:t>/</w:t>
      </w:r>
      <w:r w:rsidR="00250820" w:rsidRPr="00FE2C9E">
        <w:rPr>
          <w:rFonts w:cstheme="minorHAnsi"/>
          <w:b/>
          <w:color w:val="000000"/>
          <w:szCs w:val="22"/>
        </w:rPr>
        <w:t>MP</w:t>
      </w:r>
      <w:r w:rsidR="00903E38" w:rsidRPr="00FE2C9E">
        <w:rPr>
          <w:rFonts w:cstheme="minorHAnsi"/>
          <w:b/>
          <w:color w:val="000000"/>
          <w:szCs w:val="22"/>
        </w:rPr>
        <w:t>/1</w:t>
      </w:r>
      <w:r w:rsidR="00250820" w:rsidRPr="00FE2C9E">
        <w:rPr>
          <w:rFonts w:cstheme="minorHAnsi"/>
          <w:b/>
          <w:color w:val="000000"/>
          <w:szCs w:val="22"/>
        </w:rPr>
        <w:t>2</w:t>
      </w:r>
    </w:p>
    <w:p w:rsidR="00903E38" w:rsidRPr="00FE2C9E" w:rsidRDefault="00903E38" w:rsidP="00C8058A">
      <w:pPr>
        <w:tabs>
          <w:tab w:val="left" w:pos="940"/>
        </w:tabs>
        <w:rPr>
          <w:rFonts w:cstheme="minorHAnsi"/>
          <w:b/>
          <w:szCs w:val="22"/>
        </w:rPr>
      </w:pPr>
    </w:p>
    <w:p w:rsidR="000256E7" w:rsidRPr="00FE2C9E" w:rsidRDefault="000256E7" w:rsidP="009E78FD">
      <w:pPr>
        <w:pStyle w:val="ust"/>
        <w:tabs>
          <w:tab w:val="left" w:pos="30960"/>
        </w:tabs>
        <w:ind w:left="360" w:firstLine="0"/>
        <w:rPr>
          <w:rFonts w:cstheme="minorHAnsi"/>
          <w:bCs/>
          <w:sz w:val="22"/>
        </w:rPr>
      </w:pPr>
      <w:r w:rsidRPr="00FE2C9E">
        <w:rPr>
          <w:rFonts w:cstheme="minorHAnsi"/>
          <w:bCs/>
          <w:sz w:val="22"/>
        </w:rPr>
        <w:t xml:space="preserve">Koperta wewnętrzna winna być zaadresowana i oznaczona jak wyżej, a ponadto opatrzona nazwą </w:t>
      </w:r>
      <w:r w:rsidR="00250820" w:rsidRPr="00FE2C9E">
        <w:rPr>
          <w:rFonts w:cstheme="minorHAnsi"/>
          <w:bCs/>
          <w:sz w:val="22"/>
        </w:rPr>
        <w:br/>
      </w:r>
      <w:r w:rsidRPr="00FE2C9E">
        <w:rPr>
          <w:rFonts w:cstheme="minorHAnsi"/>
          <w:bCs/>
          <w:sz w:val="22"/>
        </w:rPr>
        <w:t>i</w:t>
      </w:r>
      <w:r w:rsidR="00250820" w:rsidRPr="00FE2C9E">
        <w:rPr>
          <w:rFonts w:cstheme="minorHAnsi"/>
          <w:bCs/>
          <w:sz w:val="22"/>
        </w:rPr>
        <w:t> </w:t>
      </w:r>
      <w:r w:rsidRPr="00FE2C9E">
        <w:rPr>
          <w:rFonts w:cstheme="minorHAnsi"/>
          <w:bCs/>
          <w:sz w:val="22"/>
        </w:rPr>
        <w:t xml:space="preserve">dokładnym adresem Wykonawcy.      </w:t>
      </w:r>
    </w:p>
    <w:p w:rsidR="000256E7" w:rsidRPr="00FE2C9E" w:rsidRDefault="000256E7" w:rsidP="009E78FD">
      <w:pPr>
        <w:pStyle w:val="ust"/>
        <w:numPr>
          <w:ilvl w:val="0"/>
          <w:numId w:val="1"/>
        </w:numPr>
        <w:tabs>
          <w:tab w:val="left" w:pos="30240"/>
          <w:tab w:val="left" w:pos="30600"/>
        </w:tabs>
        <w:rPr>
          <w:rFonts w:cstheme="minorHAnsi"/>
          <w:bCs/>
          <w:sz w:val="22"/>
        </w:rPr>
      </w:pPr>
      <w:r w:rsidRPr="00FE2C9E">
        <w:rPr>
          <w:rFonts w:cstheme="minorHAnsi"/>
          <w:bCs/>
          <w:sz w:val="22"/>
        </w:rPr>
        <w:t>Zmiany treści złożonej już oferty lub jej wycofanie można dokonać tylko przed terminem składania ofert w następującej formie:</w:t>
      </w:r>
    </w:p>
    <w:p w:rsidR="000256E7" w:rsidRPr="00FE2C9E" w:rsidRDefault="000256E7" w:rsidP="009E78FD">
      <w:pPr>
        <w:pStyle w:val="ust"/>
        <w:tabs>
          <w:tab w:val="left" w:pos="-4336"/>
        </w:tabs>
        <w:ind w:left="720" w:firstLine="0"/>
        <w:rPr>
          <w:rFonts w:cstheme="minorHAnsi"/>
          <w:sz w:val="22"/>
        </w:rPr>
      </w:pPr>
      <w:r w:rsidRPr="00FE2C9E">
        <w:rPr>
          <w:rFonts w:cstheme="minorHAnsi"/>
          <w:sz w:val="22"/>
        </w:rPr>
        <w:t>a)  zmiana treści oferty następuje wyłącznie poprzez pisemne oświadczenie Wykonawcy lub osoby upoważnionej do występowania w imieniu Wykonawcy złożone w kopercie oznakowanej jak w przypadku oferty właściwej z dodatkowym napisem „ ZMIANA „. Koperta oznakowana napisem „zmiana” zostanie otwarta przy otwieraniu oferty Wykonawcy wprowadzającego zmian</w:t>
      </w:r>
      <w:r w:rsidR="00250820" w:rsidRPr="00FE2C9E">
        <w:rPr>
          <w:rFonts w:cstheme="minorHAnsi"/>
          <w:sz w:val="22"/>
        </w:rPr>
        <w:t xml:space="preserve">ę i po stwierdzeniu poprawności, </w:t>
      </w:r>
      <w:r w:rsidRPr="00FE2C9E">
        <w:rPr>
          <w:rFonts w:cstheme="minorHAnsi"/>
          <w:sz w:val="22"/>
        </w:rPr>
        <w:t>zmiana zostanie dołączona do oferty właściwej.</w:t>
      </w:r>
    </w:p>
    <w:p w:rsidR="000256E7" w:rsidRPr="00FE2C9E" w:rsidRDefault="000256E7" w:rsidP="009E78FD">
      <w:pPr>
        <w:pStyle w:val="ust"/>
        <w:tabs>
          <w:tab w:val="left" w:pos="-4336"/>
        </w:tabs>
        <w:ind w:left="720" w:firstLine="0"/>
        <w:rPr>
          <w:rFonts w:cstheme="minorHAnsi"/>
          <w:bCs/>
          <w:sz w:val="22"/>
        </w:rPr>
      </w:pPr>
      <w:r w:rsidRPr="00FE2C9E">
        <w:rPr>
          <w:rFonts w:cstheme="minorHAnsi"/>
          <w:sz w:val="22"/>
        </w:rPr>
        <w:t xml:space="preserve">b) </w:t>
      </w:r>
      <w:r w:rsidRPr="00FE2C9E">
        <w:rPr>
          <w:rFonts w:cstheme="minorHAnsi"/>
          <w:bCs/>
          <w:sz w:val="22"/>
        </w:rPr>
        <w:t>wycofanie oferty następuje poprzez pisemne oświadczenie o wycofaniu oferty. Oświadczenie powinno być złożone Zamawiającemu w kopercie oznaczonej jak w przypadku oferty  właściwej z dodatkowym widocznym napisem „WYCOFANIE  OFERTY”. Kopert</w:t>
      </w:r>
      <w:r w:rsidR="00147082" w:rsidRPr="00FE2C9E">
        <w:rPr>
          <w:rFonts w:cstheme="minorHAnsi"/>
          <w:bCs/>
          <w:sz w:val="22"/>
        </w:rPr>
        <w:t xml:space="preserve">y z napisem „wycofanie oferty” </w:t>
      </w:r>
      <w:r w:rsidRPr="00FE2C9E">
        <w:rPr>
          <w:rFonts w:cstheme="minorHAnsi"/>
          <w:bCs/>
          <w:sz w:val="22"/>
        </w:rPr>
        <w:t xml:space="preserve">będą otwarte w pierwszej kolejności, a oferty wycofane nie będą otwierane. </w:t>
      </w:r>
    </w:p>
    <w:p w:rsidR="001361D6" w:rsidRPr="00FE2C9E" w:rsidRDefault="001361D6">
      <w:pPr>
        <w:rPr>
          <w:rFonts w:cstheme="minorHAnsi"/>
          <w:i/>
          <w:caps/>
          <w:spacing w:val="15"/>
          <w:szCs w:val="22"/>
        </w:rPr>
      </w:pPr>
      <w:bookmarkStart w:id="22" w:name="_Toc288819436"/>
      <w:r w:rsidRPr="00FE2C9E">
        <w:rPr>
          <w:rFonts w:cstheme="minorHAnsi"/>
          <w:i/>
        </w:rPr>
        <w:br w:type="page"/>
      </w:r>
    </w:p>
    <w:p w:rsidR="000256E7" w:rsidRPr="00FE2C9E" w:rsidRDefault="000256E7" w:rsidP="000A0B9E">
      <w:pPr>
        <w:pStyle w:val="Nagwek2"/>
        <w:numPr>
          <w:ilvl w:val="0"/>
          <w:numId w:val="12"/>
        </w:numPr>
        <w:spacing w:after="240"/>
        <w:ind w:left="181" w:hanging="181"/>
        <w:rPr>
          <w:rFonts w:cstheme="minorHAnsi"/>
          <w:i/>
        </w:rPr>
      </w:pPr>
      <w:r w:rsidRPr="00FE2C9E">
        <w:rPr>
          <w:rFonts w:cstheme="minorHAnsi"/>
          <w:i/>
        </w:rPr>
        <w:lastRenderedPageBreak/>
        <w:t xml:space="preserve">Miejsce oraz termin składania i otwarcia </w:t>
      </w:r>
      <w:r w:rsidR="005E711E" w:rsidRPr="00FE2C9E">
        <w:rPr>
          <w:rFonts w:cstheme="minorHAnsi"/>
          <w:i/>
        </w:rPr>
        <w:t>ofert</w:t>
      </w:r>
      <w:bookmarkEnd w:id="22"/>
    </w:p>
    <w:p w:rsidR="00F9393D" w:rsidRPr="00FE2C9E" w:rsidRDefault="000256E7" w:rsidP="00C8058A">
      <w:pPr>
        <w:tabs>
          <w:tab w:val="left" w:pos="940"/>
        </w:tabs>
        <w:rPr>
          <w:rFonts w:cstheme="minorHAnsi"/>
          <w:bCs/>
          <w:szCs w:val="22"/>
        </w:rPr>
      </w:pPr>
      <w:r w:rsidRPr="00FE2C9E">
        <w:rPr>
          <w:rFonts w:cstheme="minorHAnsi"/>
          <w:bCs/>
          <w:szCs w:val="22"/>
        </w:rPr>
        <w:t>Oferty  należy dostarczyć do Zamawiającego na adres:</w:t>
      </w:r>
    </w:p>
    <w:p w:rsidR="00147082" w:rsidRPr="00FE2C9E" w:rsidRDefault="00E44FE4" w:rsidP="00E44FE4">
      <w:pPr>
        <w:spacing w:line="360" w:lineRule="auto"/>
        <w:ind w:left="360"/>
        <w:jc w:val="both"/>
        <w:rPr>
          <w:rFonts w:cstheme="minorHAnsi"/>
          <w:b/>
          <w:szCs w:val="22"/>
        </w:rPr>
      </w:pPr>
      <w:r w:rsidRPr="00FE2C9E">
        <w:rPr>
          <w:rFonts w:cstheme="minorHAnsi"/>
          <w:b/>
          <w:szCs w:val="22"/>
        </w:rPr>
        <w:t>Administracja Zespołu Opieki Zd</w:t>
      </w:r>
      <w:r w:rsidR="00147082" w:rsidRPr="00FE2C9E">
        <w:rPr>
          <w:rFonts w:cstheme="minorHAnsi"/>
          <w:b/>
          <w:szCs w:val="22"/>
        </w:rPr>
        <w:t>rowotnej w Lidzbarku Warmińskim</w:t>
      </w:r>
    </w:p>
    <w:p w:rsidR="00E44FE4" w:rsidRPr="00FE2C9E" w:rsidRDefault="00E44FE4" w:rsidP="00E44FE4">
      <w:pPr>
        <w:spacing w:line="360" w:lineRule="auto"/>
        <w:ind w:left="360"/>
        <w:jc w:val="both"/>
        <w:rPr>
          <w:rFonts w:cstheme="minorHAnsi"/>
          <w:szCs w:val="22"/>
        </w:rPr>
      </w:pPr>
      <w:r w:rsidRPr="00FE2C9E">
        <w:rPr>
          <w:rFonts w:cstheme="minorHAnsi"/>
          <w:b/>
          <w:szCs w:val="22"/>
        </w:rPr>
        <w:t>ul. Wyszyńskiego 37, pokój nr 329, 11-100 Lidzbark Warmiński.</w:t>
      </w:r>
      <w:r w:rsidRPr="00FE2C9E">
        <w:rPr>
          <w:rFonts w:cstheme="minorHAnsi"/>
          <w:szCs w:val="22"/>
        </w:rPr>
        <w:t xml:space="preserve"> </w:t>
      </w:r>
    </w:p>
    <w:p w:rsidR="000256E7" w:rsidRPr="00FE2C9E" w:rsidRDefault="00C8058A" w:rsidP="00C8058A">
      <w:pPr>
        <w:tabs>
          <w:tab w:val="left" w:pos="940"/>
        </w:tabs>
        <w:rPr>
          <w:rFonts w:cstheme="minorHAnsi"/>
          <w:bCs/>
          <w:szCs w:val="22"/>
        </w:rPr>
      </w:pPr>
      <w:r w:rsidRPr="00FE2C9E">
        <w:rPr>
          <w:rFonts w:cstheme="minorHAnsi"/>
          <w:bCs/>
          <w:szCs w:val="22"/>
        </w:rPr>
        <w:t xml:space="preserve"> </w:t>
      </w:r>
      <w:r w:rsidR="000256E7" w:rsidRPr="00FE2C9E">
        <w:rPr>
          <w:rFonts w:cstheme="minorHAnsi"/>
          <w:szCs w:val="22"/>
        </w:rPr>
        <w:t xml:space="preserve"> w terminie </w:t>
      </w:r>
      <w:r w:rsidR="000256E7" w:rsidRPr="00FE2C9E">
        <w:rPr>
          <w:rFonts w:cstheme="minorHAnsi"/>
          <w:b/>
          <w:szCs w:val="22"/>
        </w:rPr>
        <w:t xml:space="preserve">do </w:t>
      </w:r>
      <w:r w:rsidR="00147082" w:rsidRPr="00FE2C9E">
        <w:rPr>
          <w:rFonts w:cstheme="minorHAnsi"/>
          <w:b/>
          <w:szCs w:val="22"/>
        </w:rPr>
        <w:t xml:space="preserve">dnia </w:t>
      </w:r>
      <w:r w:rsidR="00B22D7E" w:rsidRPr="00FE2C9E">
        <w:rPr>
          <w:rFonts w:cstheme="minorHAnsi"/>
          <w:b/>
          <w:szCs w:val="22"/>
        </w:rPr>
        <w:t>1</w:t>
      </w:r>
      <w:r w:rsidR="00307E97" w:rsidRPr="00FE2C9E">
        <w:rPr>
          <w:rFonts w:cstheme="minorHAnsi"/>
          <w:b/>
          <w:szCs w:val="22"/>
        </w:rPr>
        <w:t>1</w:t>
      </w:r>
      <w:r w:rsidR="00E44FE4" w:rsidRPr="00FE2C9E">
        <w:rPr>
          <w:rFonts w:cstheme="minorHAnsi"/>
          <w:b/>
          <w:szCs w:val="22"/>
        </w:rPr>
        <w:t xml:space="preserve"> kwietnia 201</w:t>
      </w:r>
      <w:r w:rsidR="0017226C" w:rsidRPr="00FE2C9E">
        <w:rPr>
          <w:rFonts w:cstheme="minorHAnsi"/>
          <w:b/>
          <w:szCs w:val="22"/>
        </w:rPr>
        <w:t>2</w:t>
      </w:r>
      <w:r w:rsidR="00E44FE4" w:rsidRPr="00FE2C9E">
        <w:rPr>
          <w:rFonts w:cstheme="minorHAnsi"/>
          <w:b/>
          <w:szCs w:val="22"/>
        </w:rPr>
        <w:t xml:space="preserve"> r. do godziny.11:00</w:t>
      </w:r>
    </w:p>
    <w:p w:rsidR="000256E7" w:rsidRPr="00FE2C9E" w:rsidRDefault="000256E7" w:rsidP="00250820">
      <w:pPr>
        <w:tabs>
          <w:tab w:val="left" w:pos="0"/>
        </w:tabs>
        <w:jc w:val="both"/>
        <w:rPr>
          <w:rFonts w:cstheme="minorHAnsi"/>
          <w:szCs w:val="22"/>
        </w:rPr>
      </w:pPr>
      <w:r w:rsidRPr="00FE2C9E">
        <w:rPr>
          <w:rFonts w:cstheme="minorHAnsi"/>
          <w:szCs w:val="22"/>
        </w:rPr>
        <w:t xml:space="preserve">    Każda oferta w momencie dostarczenia zostanie wpisana do książki korespondencyjnej, jako poczta przychodząca z nadaniem numeru dziennika, odnotowaniem daty oraz godziny otrzymania oferty. Ryzyko niedostarczenia oferty w wyznaczonym terminie i miejscu leży po stronie Wykonawcy. </w:t>
      </w:r>
    </w:p>
    <w:p w:rsidR="00E44FE4" w:rsidRPr="00FE2C9E" w:rsidRDefault="000256E7" w:rsidP="000A0B9E">
      <w:pPr>
        <w:numPr>
          <w:ilvl w:val="0"/>
          <w:numId w:val="3"/>
        </w:numPr>
        <w:tabs>
          <w:tab w:val="left" w:pos="-5056"/>
        </w:tabs>
        <w:jc w:val="both"/>
        <w:rPr>
          <w:rFonts w:cstheme="minorHAnsi"/>
          <w:b/>
          <w:position w:val="6"/>
          <w:szCs w:val="22"/>
        </w:rPr>
      </w:pPr>
      <w:r w:rsidRPr="00FE2C9E">
        <w:rPr>
          <w:rFonts w:cstheme="minorHAnsi"/>
          <w:szCs w:val="22"/>
        </w:rPr>
        <w:t xml:space="preserve">Otwarcie ofert nastąpi  w siedzibie Zamawiającego </w:t>
      </w:r>
    </w:p>
    <w:p w:rsidR="000256E7" w:rsidRPr="00FE2C9E" w:rsidRDefault="00E44FE4" w:rsidP="00E44FE4">
      <w:pPr>
        <w:tabs>
          <w:tab w:val="left" w:pos="-5056"/>
        </w:tabs>
        <w:ind w:left="360"/>
        <w:jc w:val="both"/>
        <w:rPr>
          <w:rFonts w:cstheme="minorHAnsi"/>
          <w:b/>
          <w:position w:val="6"/>
          <w:szCs w:val="22"/>
        </w:rPr>
      </w:pPr>
      <w:r w:rsidRPr="00FE2C9E">
        <w:rPr>
          <w:rFonts w:cstheme="minorHAnsi"/>
          <w:szCs w:val="22"/>
        </w:rPr>
        <w:tab/>
      </w:r>
      <w:r w:rsidR="000256E7" w:rsidRPr="00FE2C9E">
        <w:rPr>
          <w:rFonts w:cstheme="minorHAnsi"/>
          <w:szCs w:val="22"/>
        </w:rPr>
        <w:t>w dniu</w:t>
      </w:r>
      <w:r w:rsidR="000256E7" w:rsidRPr="00FE2C9E">
        <w:rPr>
          <w:rFonts w:cstheme="minorHAnsi"/>
          <w:b/>
          <w:bCs/>
          <w:szCs w:val="22"/>
        </w:rPr>
        <w:t xml:space="preserve"> </w:t>
      </w:r>
      <w:r w:rsidR="00B22D7E" w:rsidRPr="00FE2C9E">
        <w:rPr>
          <w:rFonts w:cstheme="minorHAnsi"/>
          <w:b/>
          <w:bCs/>
          <w:szCs w:val="22"/>
        </w:rPr>
        <w:t>1</w:t>
      </w:r>
      <w:r w:rsidR="00307E97" w:rsidRPr="00FE2C9E">
        <w:rPr>
          <w:rFonts w:cstheme="minorHAnsi"/>
          <w:b/>
          <w:bCs/>
          <w:szCs w:val="22"/>
        </w:rPr>
        <w:t>1</w:t>
      </w:r>
      <w:r w:rsidRPr="00FE2C9E">
        <w:rPr>
          <w:rFonts w:cstheme="minorHAnsi"/>
          <w:b/>
          <w:bCs/>
          <w:szCs w:val="22"/>
        </w:rPr>
        <w:t xml:space="preserve"> kwietnia </w:t>
      </w:r>
      <w:r w:rsidR="000256E7" w:rsidRPr="00FE2C9E">
        <w:rPr>
          <w:rFonts w:cstheme="minorHAnsi"/>
          <w:b/>
          <w:bCs/>
          <w:szCs w:val="22"/>
        </w:rPr>
        <w:t>201</w:t>
      </w:r>
      <w:r w:rsidR="0017226C" w:rsidRPr="00FE2C9E">
        <w:rPr>
          <w:rFonts w:cstheme="minorHAnsi"/>
          <w:b/>
          <w:bCs/>
          <w:szCs w:val="22"/>
        </w:rPr>
        <w:t>2</w:t>
      </w:r>
      <w:r w:rsidR="000256E7" w:rsidRPr="00FE2C9E">
        <w:rPr>
          <w:rFonts w:cstheme="minorHAnsi"/>
          <w:b/>
          <w:bCs/>
          <w:szCs w:val="22"/>
        </w:rPr>
        <w:t xml:space="preserve"> r. </w:t>
      </w:r>
      <w:r w:rsidR="000256E7" w:rsidRPr="00FE2C9E">
        <w:rPr>
          <w:rFonts w:cstheme="minorHAnsi"/>
          <w:b/>
          <w:szCs w:val="22"/>
        </w:rPr>
        <w:t xml:space="preserve">o godz. </w:t>
      </w:r>
      <w:r w:rsidRPr="00FE2C9E">
        <w:rPr>
          <w:rFonts w:cstheme="minorHAnsi"/>
          <w:b/>
          <w:szCs w:val="22"/>
        </w:rPr>
        <w:t>11:15</w:t>
      </w:r>
    </w:p>
    <w:p w:rsidR="000256E7" w:rsidRPr="00FE2C9E" w:rsidRDefault="000256E7" w:rsidP="000A0B9E">
      <w:pPr>
        <w:numPr>
          <w:ilvl w:val="0"/>
          <w:numId w:val="3"/>
        </w:numPr>
        <w:tabs>
          <w:tab w:val="left" w:pos="-5056"/>
        </w:tabs>
        <w:jc w:val="both"/>
        <w:rPr>
          <w:rFonts w:cstheme="minorHAnsi"/>
          <w:szCs w:val="22"/>
          <w:shd w:val="clear" w:color="auto" w:fill="FFFFFF"/>
        </w:rPr>
      </w:pPr>
      <w:r w:rsidRPr="00FE2C9E">
        <w:rPr>
          <w:rFonts w:cstheme="minorHAnsi"/>
          <w:szCs w:val="22"/>
          <w:shd w:val="clear" w:color="auto" w:fill="FFFFFF"/>
        </w:rPr>
        <w:t>Oferty, które wpłyną do Zamawiającego po wyznaczonym terminie będą odesłane</w:t>
      </w:r>
      <w:r w:rsidR="00250820" w:rsidRPr="00FE2C9E">
        <w:rPr>
          <w:rFonts w:cstheme="minorHAnsi"/>
          <w:szCs w:val="22"/>
          <w:shd w:val="clear" w:color="auto" w:fill="FFFFFF"/>
        </w:rPr>
        <w:t xml:space="preserve"> bez rozpatrywania.</w:t>
      </w:r>
      <w:r w:rsidRPr="00FE2C9E">
        <w:rPr>
          <w:rFonts w:cstheme="minorHAnsi"/>
          <w:szCs w:val="22"/>
          <w:shd w:val="clear" w:color="auto" w:fill="FFFFFF"/>
        </w:rPr>
        <w:t xml:space="preserve"> Oferty nadesłane faksem nie będą rozpatrywane.</w:t>
      </w:r>
    </w:p>
    <w:p w:rsidR="000256E7" w:rsidRPr="00FE2C9E" w:rsidRDefault="000256E7" w:rsidP="000A0B9E">
      <w:pPr>
        <w:numPr>
          <w:ilvl w:val="0"/>
          <w:numId w:val="3"/>
        </w:numPr>
        <w:tabs>
          <w:tab w:val="left" w:pos="-5056"/>
        </w:tabs>
        <w:jc w:val="both"/>
        <w:rPr>
          <w:rFonts w:cstheme="minorHAnsi"/>
          <w:szCs w:val="22"/>
        </w:rPr>
      </w:pPr>
      <w:r w:rsidRPr="00FE2C9E">
        <w:rPr>
          <w:rFonts w:cstheme="minorHAnsi"/>
          <w:szCs w:val="22"/>
        </w:rPr>
        <w:t xml:space="preserve">Otwarcie ofert jest jawne. </w:t>
      </w:r>
    </w:p>
    <w:p w:rsidR="000256E7" w:rsidRPr="00FE2C9E" w:rsidRDefault="000256E7" w:rsidP="000A0B9E">
      <w:pPr>
        <w:numPr>
          <w:ilvl w:val="0"/>
          <w:numId w:val="3"/>
        </w:numPr>
        <w:tabs>
          <w:tab w:val="left" w:pos="-5056"/>
        </w:tabs>
        <w:jc w:val="both"/>
        <w:rPr>
          <w:rFonts w:cstheme="minorHAnsi"/>
          <w:szCs w:val="22"/>
        </w:rPr>
      </w:pPr>
      <w:r w:rsidRPr="00FE2C9E">
        <w:rPr>
          <w:rFonts w:cstheme="minorHAnsi"/>
          <w:szCs w:val="22"/>
        </w:rPr>
        <w:t>Bezpośrednio przed otwarciem Zamawiający poda kwotę, jaką zamierza przeznaczyć na sfinansowanie zamówienia.</w:t>
      </w:r>
    </w:p>
    <w:p w:rsidR="000256E7" w:rsidRPr="00FE2C9E" w:rsidRDefault="000256E7" w:rsidP="000A0B9E">
      <w:pPr>
        <w:numPr>
          <w:ilvl w:val="0"/>
          <w:numId w:val="3"/>
        </w:numPr>
        <w:tabs>
          <w:tab w:val="left" w:pos="-5056"/>
        </w:tabs>
        <w:jc w:val="both"/>
        <w:rPr>
          <w:rFonts w:cstheme="minorHAnsi"/>
          <w:szCs w:val="22"/>
        </w:rPr>
      </w:pPr>
      <w:r w:rsidRPr="00FE2C9E">
        <w:rPr>
          <w:rFonts w:cstheme="minorHAnsi"/>
          <w:szCs w:val="22"/>
        </w:rPr>
        <w:t xml:space="preserve">Podczas otwarcia ofert Zamawiający </w:t>
      </w:r>
      <w:r w:rsidR="00250820" w:rsidRPr="00FE2C9E">
        <w:rPr>
          <w:rFonts w:cstheme="minorHAnsi"/>
          <w:szCs w:val="22"/>
        </w:rPr>
        <w:t>spr</w:t>
      </w:r>
      <w:r w:rsidRPr="00FE2C9E">
        <w:rPr>
          <w:rFonts w:cstheme="minorHAnsi"/>
          <w:szCs w:val="22"/>
        </w:rPr>
        <w:t>a</w:t>
      </w:r>
      <w:r w:rsidR="00250820" w:rsidRPr="00FE2C9E">
        <w:rPr>
          <w:rFonts w:cstheme="minorHAnsi"/>
          <w:szCs w:val="22"/>
        </w:rPr>
        <w:t>wdzi</w:t>
      </w:r>
      <w:r w:rsidRPr="00FE2C9E">
        <w:rPr>
          <w:rFonts w:cstheme="minorHAnsi"/>
          <w:szCs w:val="22"/>
        </w:rPr>
        <w:t xml:space="preserve"> nienaruszalność o</w:t>
      </w:r>
      <w:r w:rsidR="00250820" w:rsidRPr="00FE2C9E">
        <w:rPr>
          <w:rFonts w:cstheme="minorHAnsi"/>
          <w:szCs w:val="22"/>
        </w:rPr>
        <w:t>fert a następnie kolejno otworzy oferty i poda</w:t>
      </w:r>
      <w:r w:rsidRPr="00FE2C9E">
        <w:rPr>
          <w:rFonts w:cstheme="minorHAnsi"/>
          <w:szCs w:val="22"/>
        </w:rPr>
        <w:t xml:space="preserve"> nazwę i adres Wykonawcy, który</w:t>
      </w:r>
      <w:r w:rsidR="00250820" w:rsidRPr="00FE2C9E">
        <w:rPr>
          <w:rFonts w:cstheme="minorHAnsi"/>
          <w:szCs w:val="22"/>
        </w:rPr>
        <w:t xml:space="preserve"> złożył ofertę a także odczyta</w:t>
      </w:r>
      <w:r w:rsidRPr="00FE2C9E">
        <w:rPr>
          <w:rFonts w:cstheme="minorHAnsi"/>
          <w:szCs w:val="22"/>
        </w:rPr>
        <w:t xml:space="preserve"> cenę ofertową.</w:t>
      </w:r>
    </w:p>
    <w:p w:rsidR="000256E7" w:rsidRPr="00FE2C9E" w:rsidRDefault="005E711E" w:rsidP="000A0B9E">
      <w:pPr>
        <w:pStyle w:val="Nagwek2"/>
        <w:numPr>
          <w:ilvl w:val="0"/>
          <w:numId w:val="12"/>
        </w:numPr>
        <w:spacing w:after="240"/>
        <w:ind w:left="181" w:hanging="181"/>
        <w:rPr>
          <w:rFonts w:cstheme="minorHAnsi"/>
          <w:i/>
        </w:rPr>
      </w:pPr>
      <w:bookmarkStart w:id="23" w:name="_Toc288819437"/>
      <w:r w:rsidRPr="00FE2C9E">
        <w:rPr>
          <w:rFonts w:cstheme="minorHAnsi"/>
          <w:i/>
        </w:rPr>
        <w:t>Cena oferty</w:t>
      </w:r>
      <w:bookmarkEnd w:id="23"/>
    </w:p>
    <w:p w:rsidR="000256E7" w:rsidRPr="00FE2C9E" w:rsidRDefault="000256E7" w:rsidP="000A0B9E">
      <w:pPr>
        <w:numPr>
          <w:ilvl w:val="0"/>
          <w:numId w:val="6"/>
        </w:numPr>
        <w:tabs>
          <w:tab w:val="left" w:pos="-20176"/>
          <w:tab w:val="left" w:pos="-9056"/>
        </w:tabs>
        <w:jc w:val="both"/>
        <w:rPr>
          <w:rFonts w:cstheme="minorHAnsi"/>
          <w:szCs w:val="22"/>
        </w:rPr>
      </w:pPr>
      <w:r w:rsidRPr="00FE2C9E">
        <w:rPr>
          <w:rFonts w:cstheme="minorHAnsi"/>
          <w:szCs w:val="22"/>
        </w:rPr>
        <w:t>Cena, podana w złotych polskich powinna zawierać rozliczenie wszystkich kosztów związanych z</w:t>
      </w:r>
      <w:r w:rsidR="00250820" w:rsidRPr="00FE2C9E">
        <w:rPr>
          <w:rFonts w:cstheme="minorHAnsi"/>
          <w:szCs w:val="22"/>
        </w:rPr>
        <w:t> </w:t>
      </w:r>
      <w:r w:rsidRPr="00FE2C9E">
        <w:rPr>
          <w:rFonts w:cstheme="minorHAnsi"/>
          <w:szCs w:val="22"/>
        </w:rPr>
        <w:t>realizacją prze</w:t>
      </w:r>
      <w:r w:rsidR="00E44FE4" w:rsidRPr="00FE2C9E">
        <w:rPr>
          <w:rFonts w:cstheme="minorHAnsi"/>
          <w:szCs w:val="22"/>
        </w:rPr>
        <w:t xml:space="preserve">dmiotu </w:t>
      </w:r>
      <w:r w:rsidRPr="00FE2C9E">
        <w:rPr>
          <w:rFonts w:cstheme="minorHAnsi"/>
          <w:szCs w:val="22"/>
        </w:rPr>
        <w:t xml:space="preserve">zamówienia. Ewentualne rabaty należy wliczyć </w:t>
      </w:r>
      <w:r w:rsidR="00E44FE4" w:rsidRPr="00FE2C9E">
        <w:rPr>
          <w:rFonts w:cstheme="minorHAnsi"/>
          <w:szCs w:val="22"/>
        </w:rPr>
        <w:t xml:space="preserve">do ceny jednostkowej </w:t>
      </w:r>
      <w:r w:rsidRPr="00FE2C9E">
        <w:rPr>
          <w:rFonts w:cstheme="minorHAnsi"/>
          <w:szCs w:val="22"/>
        </w:rPr>
        <w:t>w</w:t>
      </w:r>
      <w:r w:rsidR="00250820" w:rsidRPr="00FE2C9E">
        <w:rPr>
          <w:rFonts w:cstheme="minorHAnsi"/>
          <w:szCs w:val="22"/>
        </w:rPr>
        <w:t> </w:t>
      </w:r>
      <w:r w:rsidRPr="00FE2C9E">
        <w:rPr>
          <w:rFonts w:cstheme="minorHAnsi"/>
          <w:szCs w:val="22"/>
        </w:rPr>
        <w:t>ten sposób, że podana cena będzie ceną ostateczną do zapłaty.</w:t>
      </w:r>
    </w:p>
    <w:p w:rsidR="000256E7" w:rsidRPr="00FE2C9E" w:rsidRDefault="000256E7" w:rsidP="000A0B9E">
      <w:pPr>
        <w:numPr>
          <w:ilvl w:val="0"/>
          <w:numId w:val="6"/>
        </w:numPr>
        <w:tabs>
          <w:tab w:val="left" w:pos="-20176"/>
          <w:tab w:val="left" w:pos="-9056"/>
        </w:tabs>
        <w:jc w:val="both"/>
        <w:rPr>
          <w:rFonts w:cstheme="minorHAnsi"/>
          <w:szCs w:val="22"/>
        </w:rPr>
      </w:pPr>
      <w:r w:rsidRPr="00FE2C9E">
        <w:rPr>
          <w:rFonts w:cstheme="minorHAnsi"/>
          <w:szCs w:val="22"/>
        </w:rPr>
        <w:t>Cena może być tylko jedna.</w:t>
      </w:r>
    </w:p>
    <w:p w:rsidR="000256E7" w:rsidRPr="00FE2C9E" w:rsidRDefault="000256E7" w:rsidP="000A0B9E">
      <w:pPr>
        <w:pStyle w:val="Nagwek2"/>
        <w:numPr>
          <w:ilvl w:val="0"/>
          <w:numId w:val="12"/>
        </w:numPr>
        <w:spacing w:after="240"/>
        <w:ind w:left="181" w:hanging="181"/>
        <w:rPr>
          <w:rFonts w:cstheme="minorHAnsi"/>
          <w:i/>
        </w:rPr>
      </w:pPr>
      <w:bookmarkStart w:id="24" w:name="_Toc288819438"/>
      <w:r w:rsidRPr="00FE2C9E">
        <w:rPr>
          <w:rFonts w:cstheme="minorHAnsi"/>
          <w:i/>
        </w:rPr>
        <w:t xml:space="preserve">Badanie oferty, kryteria oceny ofert i </w:t>
      </w:r>
      <w:r w:rsidR="005E711E" w:rsidRPr="00FE2C9E">
        <w:rPr>
          <w:rFonts w:cstheme="minorHAnsi"/>
          <w:i/>
        </w:rPr>
        <w:t>wybór oferty najkorzystniejszej</w:t>
      </w:r>
      <w:bookmarkEnd w:id="24"/>
    </w:p>
    <w:p w:rsidR="000256E7" w:rsidRPr="00FE2C9E" w:rsidRDefault="000256E7" w:rsidP="000A0B9E">
      <w:pPr>
        <w:numPr>
          <w:ilvl w:val="0"/>
          <w:numId w:val="4"/>
        </w:numPr>
        <w:tabs>
          <w:tab w:val="left" w:pos="-27792"/>
          <w:tab w:val="left" w:pos="28784"/>
        </w:tabs>
        <w:jc w:val="both"/>
        <w:rPr>
          <w:rFonts w:cstheme="minorHAnsi"/>
          <w:szCs w:val="22"/>
        </w:rPr>
      </w:pPr>
      <w:r w:rsidRPr="00FE2C9E">
        <w:rPr>
          <w:rFonts w:cstheme="minorHAnsi"/>
          <w:szCs w:val="22"/>
        </w:rPr>
        <w:t>Analiza i ocena ofert dokonywana je</w:t>
      </w:r>
      <w:r w:rsidR="00250820" w:rsidRPr="00FE2C9E">
        <w:rPr>
          <w:rFonts w:cstheme="minorHAnsi"/>
          <w:szCs w:val="22"/>
        </w:rPr>
        <w:t>st w części niejawnej postępowania.</w:t>
      </w:r>
    </w:p>
    <w:p w:rsidR="000256E7" w:rsidRPr="00FE2C9E" w:rsidRDefault="000256E7" w:rsidP="000A0B9E">
      <w:pPr>
        <w:numPr>
          <w:ilvl w:val="0"/>
          <w:numId w:val="4"/>
        </w:numPr>
        <w:tabs>
          <w:tab w:val="left" w:pos="-27792"/>
          <w:tab w:val="left" w:pos="28784"/>
        </w:tabs>
        <w:jc w:val="both"/>
        <w:rPr>
          <w:rFonts w:cstheme="minorHAnsi"/>
          <w:szCs w:val="22"/>
        </w:rPr>
      </w:pPr>
      <w:r w:rsidRPr="00FE2C9E">
        <w:rPr>
          <w:rFonts w:cstheme="minorHAnsi"/>
          <w:szCs w:val="22"/>
        </w:rPr>
        <w:t>W pierwszej kolejności dokonuje się sprawdzenia ofert pod względem formalnym i dokonuje wykluczenia wykonawców. Oferty wykonawców wykluczonych uznaje się za odrzucone. Zamawiający w toku badania ofert dokonuje poprawy stwierdzonych oczywistych omyłek w</w:t>
      </w:r>
      <w:r w:rsidR="00250820" w:rsidRPr="00FE2C9E">
        <w:rPr>
          <w:rFonts w:cstheme="minorHAnsi"/>
          <w:szCs w:val="22"/>
        </w:rPr>
        <w:t> </w:t>
      </w:r>
      <w:r w:rsidR="003730AD" w:rsidRPr="00FE2C9E">
        <w:rPr>
          <w:rFonts w:cstheme="minorHAnsi"/>
          <w:szCs w:val="22"/>
        </w:rPr>
        <w:t>trybie</w:t>
      </w:r>
      <w:r w:rsidRPr="00FE2C9E">
        <w:rPr>
          <w:rFonts w:cstheme="minorHAnsi"/>
          <w:szCs w:val="22"/>
        </w:rPr>
        <w:t xml:space="preserve"> art. 87 ust 2 ustawy. W dalszej kolejności Zamawiający wskazuje oferty podlegające odrzuceniu w </w:t>
      </w:r>
      <w:r w:rsidR="003730AD" w:rsidRPr="00FE2C9E">
        <w:rPr>
          <w:rFonts w:cstheme="minorHAnsi"/>
          <w:szCs w:val="22"/>
        </w:rPr>
        <w:t>trybie</w:t>
      </w:r>
      <w:r w:rsidRPr="00FE2C9E">
        <w:rPr>
          <w:rFonts w:cstheme="minorHAnsi"/>
          <w:szCs w:val="22"/>
        </w:rPr>
        <w:t xml:space="preserve"> art. 89.</w:t>
      </w:r>
    </w:p>
    <w:p w:rsidR="000256E7" w:rsidRPr="00FE2C9E" w:rsidRDefault="000256E7" w:rsidP="000A0B9E">
      <w:pPr>
        <w:numPr>
          <w:ilvl w:val="0"/>
          <w:numId w:val="4"/>
        </w:numPr>
        <w:tabs>
          <w:tab w:val="left" w:pos="-27792"/>
          <w:tab w:val="left" w:pos="28784"/>
        </w:tabs>
        <w:jc w:val="both"/>
        <w:rPr>
          <w:rFonts w:cstheme="minorHAnsi"/>
          <w:bCs/>
          <w:szCs w:val="22"/>
        </w:rPr>
      </w:pPr>
      <w:r w:rsidRPr="00FE2C9E">
        <w:rPr>
          <w:rFonts w:cstheme="minorHAnsi"/>
          <w:bCs/>
          <w:szCs w:val="22"/>
        </w:rPr>
        <w:lastRenderedPageBreak/>
        <w:t>Zamawiający może żądać, w wyznaczonym przez siebie terminie złożenia wyjaśnień dotyczących dokumentów potwierdzających spełnienie warunków udziału w postępowaniu oraz</w:t>
      </w:r>
      <w:r w:rsidR="003730AD" w:rsidRPr="00FE2C9E">
        <w:rPr>
          <w:rFonts w:cstheme="minorHAnsi"/>
          <w:bCs/>
          <w:szCs w:val="22"/>
        </w:rPr>
        <w:t xml:space="preserve"> </w:t>
      </w:r>
      <w:r w:rsidRPr="00FE2C9E">
        <w:rPr>
          <w:rFonts w:cstheme="minorHAnsi"/>
          <w:bCs/>
          <w:szCs w:val="22"/>
        </w:rPr>
        <w:t>dokumentów potwierdzających spełnienie przez oferowane usługi stawianych wymagań.</w:t>
      </w:r>
    </w:p>
    <w:p w:rsidR="000256E7" w:rsidRPr="00FE2C9E" w:rsidRDefault="000256E7" w:rsidP="000A0B9E">
      <w:pPr>
        <w:numPr>
          <w:ilvl w:val="0"/>
          <w:numId w:val="4"/>
        </w:numPr>
        <w:tabs>
          <w:tab w:val="left" w:pos="-27792"/>
          <w:tab w:val="left" w:pos="28784"/>
        </w:tabs>
        <w:jc w:val="both"/>
        <w:rPr>
          <w:rFonts w:cstheme="minorHAnsi"/>
          <w:bCs/>
          <w:szCs w:val="22"/>
        </w:rPr>
      </w:pPr>
      <w:r w:rsidRPr="00FE2C9E">
        <w:rPr>
          <w:rFonts w:cstheme="minorHAnsi"/>
          <w:bCs/>
          <w:szCs w:val="22"/>
        </w:rPr>
        <w:t>Zamawiający może żądać, w wyznaczonym przez siebie terminie przedłożenia do wglądu oryginału dokumentu lub notarialnie potwierdzonej kopii, jeżeli kopia dokumentu jest nieczytelna lub budzi wątpliwości co do jej prawdziwości.</w:t>
      </w:r>
    </w:p>
    <w:p w:rsidR="000256E7" w:rsidRPr="00FE2C9E" w:rsidRDefault="000256E7" w:rsidP="000A0B9E">
      <w:pPr>
        <w:numPr>
          <w:ilvl w:val="0"/>
          <w:numId w:val="4"/>
        </w:numPr>
        <w:tabs>
          <w:tab w:val="left" w:pos="-27792"/>
          <w:tab w:val="left" w:pos="28784"/>
        </w:tabs>
        <w:jc w:val="both"/>
        <w:rPr>
          <w:rFonts w:cstheme="minorHAnsi"/>
          <w:szCs w:val="22"/>
        </w:rPr>
      </w:pPr>
      <w:r w:rsidRPr="00FE2C9E">
        <w:rPr>
          <w:rFonts w:cstheme="minorHAnsi"/>
          <w:szCs w:val="22"/>
        </w:rPr>
        <w:t xml:space="preserve">Każda nieodrzucona oferta podlega ocenie zgodnie z następującym kryterium: </w:t>
      </w:r>
    </w:p>
    <w:p w:rsidR="000256E7" w:rsidRPr="00FE2C9E" w:rsidRDefault="000256E7" w:rsidP="000256E7">
      <w:pPr>
        <w:tabs>
          <w:tab w:val="left" w:pos="18304"/>
        </w:tabs>
        <w:ind w:left="720"/>
        <w:jc w:val="both"/>
        <w:rPr>
          <w:rFonts w:cstheme="minorHAnsi"/>
          <w:b/>
          <w:bCs/>
          <w:szCs w:val="22"/>
        </w:rPr>
      </w:pPr>
      <w:r w:rsidRPr="00FE2C9E">
        <w:rPr>
          <w:rFonts w:cstheme="minorHAnsi"/>
          <w:b/>
          <w:bCs/>
          <w:szCs w:val="22"/>
        </w:rPr>
        <w:t>cena 100%</w:t>
      </w:r>
    </w:p>
    <w:p w:rsidR="00A826F5" w:rsidRPr="00FE2C9E" w:rsidRDefault="000256E7" w:rsidP="000A0B9E">
      <w:pPr>
        <w:numPr>
          <w:ilvl w:val="0"/>
          <w:numId w:val="4"/>
        </w:numPr>
        <w:tabs>
          <w:tab w:val="left" w:pos="-27792"/>
          <w:tab w:val="left" w:pos="28784"/>
        </w:tabs>
        <w:jc w:val="both"/>
        <w:rPr>
          <w:rFonts w:cstheme="minorHAnsi"/>
          <w:szCs w:val="22"/>
        </w:rPr>
      </w:pPr>
      <w:r w:rsidRPr="00FE2C9E">
        <w:rPr>
          <w:rFonts w:cstheme="minorHAnsi"/>
          <w:szCs w:val="22"/>
        </w:rPr>
        <w:t xml:space="preserve">Obliczanie wartości punktowej dla przyjętego kryterium dokonywane będzie z uwzględnieniem relacji do najkorzystniejszych warunków zaproponowanych w przetargu wg następującego wzoru: </w:t>
      </w:r>
    </w:p>
    <w:p w:rsidR="00A826F5" w:rsidRPr="00FE2C9E" w:rsidRDefault="00A826F5" w:rsidP="000A0B9E">
      <w:pPr>
        <w:numPr>
          <w:ilvl w:val="0"/>
          <w:numId w:val="11"/>
        </w:numPr>
        <w:spacing w:line="360" w:lineRule="auto"/>
        <w:ind w:firstLine="349"/>
        <w:rPr>
          <w:rFonts w:cstheme="minorHAnsi"/>
          <w:szCs w:val="22"/>
        </w:rPr>
      </w:pPr>
      <w:r w:rsidRPr="00FE2C9E">
        <w:rPr>
          <w:rFonts w:cstheme="minorHAnsi"/>
          <w:szCs w:val="22"/>
        </w:rPr>
        <w:t>za cenę wg zasady:</w:t>
      </w:r>
    </w:p>
    <w:p w:rsidR="00A826F5" w:rsidRPr="00FE2C9E" w:rsidRDefault="00A826F5" w:rsidP="00A826F5">
      <w:pPr>
        <w:spacing w:line="360" w:lineRule="auto"/>
        <w:ind w:left="709" w:firstLine="360"/>
        <w:rPr>
          <w:rFonts w:cstheme="minorHAnsi"/>
          <w:szCs w:val="22"/>
        </w:rPr>
      </w:pPr>
      <w:r w:rsidRPr="00FE2C9E">
        <w:rPr>
          <w:rFonts w:cstheme="minorHAnsi"/>
          <w:szCs w:val="22"/>
        </w:rPr>
        <w:t xml:space="preserve">(cena minimalna / cena badana) x 100 pkt (waga kryterium </w:t>
      </w:r>
      <w:r w:rsidR="00E44FE4" w:rsidRPr="00FE2C9E">
        <w:rPr>
          <w:rFonts w:cstheme="minorHAnsi"/>
          <w:szCs w:val="22"/>
        </w:rPr>
        <w:t>100</w:t>
      </w:r>
      <w:r w:rsidRPr="00FE2C9E">
        <w:rPr>
          <w:rFonts w:cstheme="minorHAnsi"/>
          <w:szCs w:val="22"/>
        </w:rPr>
        <w:t>%)</w:t>
      </w:r>
    </w:p>
    <w:p w:rsidR="000256E7" w:rsidRPr="00FE2C9E" w:rsidRDefault="000256E7" w:rsidP="000A0B9E">
      <w:pPr>
        <w:numPr>
          <w:ilvl w:val="0"/>
          <w:numId w:val="4"/>
        </w:numPr>
        <w:tabs>
          <w:tab w:val="left" w:pos="-27792"/>
          <w:tab w:val="left" w:pos="28784"/>
        </w:tabs>
        <w:jc w:val="both"/>
        <w:rPr>
          <w:rFonts w:cstheme="minorHAnsi"/>
          <w:bCs/>
          <w:szCs w:val="22"/>
        </w:rPr>
      </w:pPr>
      <w:r w:rsidRPr="00FE2C9E">
        <w:rPr>
          <w:rFonts w:cstheme="minorHAnsi"/>
          <w:bCs/>
          <w:szCs w:val="22"/>
        </w:rPr>
        <w:t>Wynik działania zostanie zaokrąglony do dwóch mi</w:t>
      </w:r>
      <w:r w:rsidR="003E6730" w:rsidRPr="00FE2C9E">
        <w:rPr>
          <w:rFonts w:cstheme="minorHAnsi"/>
          <w:bCs/>
          <w:szCs w:val="22"/>
        </w:rPr>
        <w:t xml:space="preserve">ejsc po przecinku </w:t>
      </w:r>
      <w:r w:rsidRPr="00FE2C9E">
        <w:rPr>
          <w:rFonts w:cstheme="minorHAnsi"/>
          <w:bCs/>
          <w:szCs w:val="22"/>
        </w:rPr>
        <w:t>w sposób zgodny z</w:t>
      </w:r>
      <w:r w:rsidR="003730AD" w:rsidRPr="00FE2C9E">
        <w:rPr>
          <w:rFonts w:cstheme="minorHAnsi"/>
          <w:bCs/>
          <w:szCs w:val="22"/>
        </w:rPr>
        <w:t> </w:t>
      </w:r>
      <w:r w:rsidRPr="00FE2C9E">
        <w:rPr>
          <w:rFonts w:cstheme="minorHAnsi"/>
          <w:bCs/>
          <w:szCs w:val="22"/>
        </w:rPr>
        <w:t>zasadami matematyki.</w:t>
      </w:r>
    </w:p>
    <w:p w:rsidR="000256E7" w:rsidRPr="00FE2C9E" w:rsidRDefault="000256E7" w:rsidP="000A0B9E">
      <w:pPr>
        <w:numPr>
          <w:ilvl w:val="0"/>
          <w:numId w:val="4"/>
        </w:numPr>
        <w:tabs>
          <w:tab w:val="left" w:pos="-27792"/>
          <w:tab w:val="left" w:pos="28784"/>
        </w:tabs>
        <w:jc w:val="both"/>
        <w:rPr>
          <w:rFonts w:cstheme="minorHAnsi"/>
          <w:bCs/>
          <w:szCs w:val="22"/>
        </w:rPr>
      </w:pPr>
      <w:r w:rsidRPr="00FE2C9E">
        <w:rPr>
          <w:rFonts w:cstheme="minorHAnsi"/>
          <w:bCs/>
          <w:szCs w:val="22"/>
        </w:rPr>
        <w:t>Oferta, która otrzyma największ</w:t>
      </w:r>
      <w:r w:rsidR="003A33CC">
        <w:rPr>
          <w:rFonts w:cstheme="minorHAnsi"/>
          <w:bCs/>
          <w:szCs w:val="22"/>
        </w:rPr>
        <w:t>ą</w:t>
      </w:r>
      <w:r w:rsidRPr="00FE2C9E">
        <w:rPr>
          <w:rFonts w:cstheme="minorHAnsi"/>
          <w:bCs/>
          <w:szCs w:val="22"/>
        </w:rPr>
        <w:t xml:space="preserve"> liczbę punktów zostanie uznana za najkorzystniejszą.</w:t>
      </w:r>
    </w:p>
    <w:p w:rsidR="000256E7" w:rsidRPr="00FE2C9E" w:rsidRDefault="003E6730" w:rsidP="000A0B9E">
      <w:pPr>
        <w:numPr>
          <w:ilvl w:val="0"/>
          <w:numId w:val="4"/>
        </w:numPr>
        <w:tabs>
          <w:tab w:val="left" w:pos="-27792"/>
          <w:tab w:val="left" w:pos="28784"/>
        </w:tabs>
        <w:jc w:val="both"/>
        <w:rPr>
          <w:rFonts w:cstheme="minorHAnsi"/>
          <w:szCs w:val="22"/>
        </w:rPr>
      </w:pPr>
      <w:r w:rsidRPr="00FE2C9E">
        <w:rPr>
          <w:rFonts w:cstheme="minorHAnsi"/>
          <w:bCs/>
          <w:szCs w:val="22"/>
        </w:rPr>
        <w:t xml:space="preserve">O dokonaniu </w:t>
      </w:r>
      <w:r w:rsidR="000256E7" w:rsidRPr="00FE2C9E">
        <w:rPr>
          <w:rFonts w:cstheme="minorHAnsi"/>
          <w:bCs/>
          <w:szCs w:val="22"/>
        </w:rPr>
        <w:t>wyb</w:t>
      </w:r>
      <w:r w:rsidR="00E44FE4" w:rsidRPr="00FE2C9E">
        <w:rPr>
          <w:rFonts w:cstheme="minorHAnsi"/>
          <w:bCs/>
          <w:szCs w:val="22"/>
        </w:rPr>
        <w:t xml:space="preserve">oru najkorzystniejszej oferty, </w:t>
      </w:r>
      <w:r w:rsidR="000256E7" w:rsidRPr="00FE2C9E">
        <w:rPr>
          <w:rFonts w:cstheme="minorHAnsi"/>
          <w:bCs/>
          <w:szCs w:val="22"/>
        </w:rPr>
        <w:t>w myśl art.</w:t>
      </w:r>
      <w:r w:rsidR="00E44FE4" w:rsidRPr="00FE2C9E">
        <w:rPr>
          <w:rFonts w:cstheme="minorHAnsi"/>
          <w:bCs/>
          <w:szCs w:val="22"/>
        </w:rPr>
        <w:t xml:space="preserve"> 92 </w:t>
      </w:r>
      <w:r w:rsidR="003730AD" w:rsidRPr="00FE2C9E">
        <w:rPr>
          <w:rFonts w:cstheme="minorHAnsi"/>
          <w:bCs/>
          <w:szCs w:val="22"/>
        </w:rPr>
        <w:t>ustawy</w:t>
      </w:r>
      <w:r w:rsidR="00E44FE4" w:rsidRPr="00FE2C9E">
        <w:rPr>
          <w:rFonts w:cstheme="minorHAnsi"/>
          <w:bCs/>
          <w:szCs w:val="22"/>
        </w:rPr>
        <w:t xml:space="preserve"> Zamawiający zawiadomi  </w:t>
      </w:r>
      <w:r w:rsidR="000256E7" w:rsidRPr="00FE2C9E">
        <w:rPr>
          <w:rFonts w:cstheme="minorHAnsi"/>
          <w:bCs/>
          <w:szCs w:val="22"/>
        </w:rPr>
        <w:t>Wykonawców,  którzy złożyli oferty oraz zamieści na stronie internetow</w:t>
      </w:r>
      <w:r w:rsidR="00E44FE4" w:rsidRPr="00FE2C9E">
        <w:rPr>
          <w:rFonts w:cstheme="minorHAnsi"/>
          <w:bCs/>
          <w:szCs w:val="22"/>
        </w:rPr>
        <w:t>ej i tablicy ogłoszeń.</w:t>
      </w:r>
    </w:p>
    <w:p w:rsidR="000256E7" w:rsidRPr="00FE2C9E" w:rsidRDefault="000256E7" w:rsidP="000A0B9E">
      <w:pPr>
        <w:pStyle w:val="Nagwek2"/>
        <w:numPr>
          <w:ilvl w:val="0"/>
          <w:numId w:val="12"/>
        </w:numPr>
        <w:spacing w:after="240"/>
        <w:ind w:left="181" w:hanging="181"/>
        <w:rPr>
          <w:rFonts w:cstheme="minorHAnsi"/>
          <w:i/>
        </w:rPr>
      </w:pPr>
      <w:bookmarkStart w:id="25" w:name="_Toc288819439"/>
      <w:r w:rsidRPr="00FE2C9E">
        <w:rPr>
          <w:rFonts w:cstheme="minorHAnsi"/>
          <w:i/>
        </w:rPr>
        <w:t>Z</w:t>
      </w:r>
      <w:r w:rsidR="0096021D" w:rsidRPr="00FE2C9E">
        <w:rPr>
          <w:rFonts w:cstheme="minorHAnsi"/>
          <w:i/>
        </w:rPr>
        <w:t>a</w:t>
      </w:r>
      <w:r w:rsidRPr="00FE2C9E">
        <w:rPr>
          <w:rFonts w:cstheme="minorHAnsi"/>
          <w:i/>
        </w:rPr>
        <w:t>warcie umowy</w:t>
      </w:r>
      <w:bookmarkEnd w:id="25"/>
    </w:p>
    <w:p w:rsidR="000256E7" w:rsidRPr="00FE2C9E" w:rsidRDefault="0096021D" w:rsidP="000A0B9E">
      <w:pPr>
        <w:numPr>
          <w:ilvl w:val="0"/>
          <w:numId w:val="10"/>
        </w:numPr>
        <w:tabs>
          <w:tab w:val="left" w:pos="11140"/>
        </w:tabs>
        <w:jc w:val="both"/>
        <w:rPr>
          <w:rFonts w:cstheme="minorHAnsi"/>
          <w:szCs w:val="22"/>
        </w:rPr>
      </w:pPr>
      <w:r w:rsidRPr="00FE2C9E">
        <w:rPr>
          <w:rFonts w:cstheme="minorHAnsi"/>
          <w:szCs w:val="22"/>
        </w:rPr>
        <w:t xml:space="preserve">Zamawiający zawrze umowę </w:t>
      </w:r>
      <w:r w:rsidR="000256E7" w:rsidRPr="00FE2C9E">
        <w:rPr>
          <w:rFonts w:cstheme="minorHAnsi"/>
          <w:szCs w:val="22"/>
        </w:rPr>
        <w:t>w sp</w:t>
      </w:r>
      <w:r w:rsidR="003730AD" w:rsidRPr="00FE2C9E">
        <w:rPr>
          <w:rFonts w:cstheme="minorHAnsi"/>
          <w:szCs w:val="22"/>
        </w:rPr>
        <w:t>rawie zamówienia publicznego z W</w:t>
      </w:r>
      <w:r w:rsidR="000256E7" w:rsidRPr="00FE2C9E">
        <w:rPr>
          <w:rFonts w:cstheme="minorHAnsi"/>
          <w:szCs w:val="22"/>
        </w:rPr>
        <w:t>ykonawcą, którego oferta została wybrana jako najkorzystniejsza, w terminie określonym w art. 94 ustawy.</w:t>
      </w:r>
    </w:p>
    <w:p w:rsidR="000256E7" w:rsidRPr="00FE2C9E" w:rsidRDefault="000256E7" w:rsidP="000A0B9E">
      <w:pPr>
        <w:numPr>
          <w:ilvl w:val="0"/>
          <w:numId w:val="10"/>
        </w:numPr>
        <w:tabs>
          <w:tab w:val="left" w:pos="11140"/>
        </w:tabs>
        <w:jc w:val="both"/>
        <w:rPr>
          <w:rFonts w:cstheme="minorHAnsi"/>
          <w:szCs w:val="22"/>
        </w:rPr>
      </w:pPr>
      <w:r w:rsidRPr="00FE2C9E">
        <w:rPr>
          <w:rFonts w:cstheme="minorHAnsi"/>
          <w:szCs w:val="22"/>
        </w:rPr>
        <w:t>Jeżeli W</w:t>
      </w:r>
      <w:r w:rsidR="003730AD" w:rsidRPr="00FE2C9E">
        <w:rPr>
          <w:rFonts w:cstheme="minorHAnsi"/>
          <w:szCs w:val="22"/>
        </w:rPr>
        <w:t>ykonawca, którego oferta zostanie</w:t>
      </w:r>
      <w:r w:rsidRPr="00FE2C9E">
        <w:rPr>
          <w:rFonts w:cstheme="minorHAnsi"/>
          <w:szCs w:val="22"/>
        </w:rPr>
        <w:t xml:space="preserve"> wybrana, </w:t>
      </w:r>
      <w:r w:rsidR="003730AD" w:rsidRPr="00FE2C9E">
        <w:rPr>
          <w:rFonts w:cstheme="minorHAnsi"/>
          <w:szCs w:val="22"/>
        </w:rPr>
        <w:t xml:space="preserve">będzie </w:t>
      </w:r>
      <w:r w:rsidRPr="00FE2C9E">
        <w:rPr>
          <w:rFonts w:cstheme="minorHAnsi"/>
          <w:szCs w:val="22"/>
        </w:rPr>
        <w:t>uchyla</w:t>
      </w:r>
      <w:r w:rsidR="003730AD" w:rsidRPr="00FE2C9E">
        <w:rPr>
          <w:rFonts w:cstheme="minorHAnsi"/>
          <w:szCs w:val="22"/>
        </w:rPr>
        <w:t>ł</w:t>
      </w:r>
      <w:r w:rsidRPr="00FE2C9E">
        <w:rPr>
          <w:rFonts w:cstheme="minorHAnsi"/>
          <w:szCs w:val="22"/>
        </w:rPr>
        <w:t xml:space="preserve"> się od zawarcia umowy w</w:t>
      </w:r>
      <w:r w:rsidR="003730AD" w:rsidRPr="00FE2C9E">
        <w:rPr>
          <w:rFonts w:cstheme="minorHAnsi"/>
          <w:szCs w:val="22"/>
        </w:rPr>
        <w:t> </w:t>
      </w:r>
      <w:r w:rsidRPr="00FE2C9E">
        <w:rPr>
          <w:rFonts w:cstheme="minorHAnsi"/>
          <w:szCs w:val="22"/>
        </w:rPr>
        <w:t xml:space="preserve">sprawie zamówienia publicznego Zamawiający zastosuje </w:t>
      </w:r>
      <w:r w:rsidRPr="00FE2C9E">
        <w:rPr>
          <w:rFonts w:cstheme="minorHAnsi"/>
          <w:szCs w:val="22"/>
          <w:shd w:val="clear" w:color="auto" w:fill="FFFFFF"/>
        </w:rPr>
        <w:t>art. 94 ust. 3</w:t>
      </w:r>
      <w:r w:rsidRPr="00FE2C9E">
        <w:rPr>
          <w:rFonts w:cstheme="minorHAnsi"/>
          <w:szCs w:val="22"/>
        </w:rPr>
        <w:t xml:space="preserve"> </w:t>
      </w:r>
      <w:r w:rsidR="003730AD" w:rsidRPr="00FE2C9E">
        <w:rPr>
          <w:rFonts w:cstheme="minorHAnsi"/>
          <w:szCs w:val="22"/>
        </w:rPr>
        <w:t xml:space="preserve">ustawy tj. wybierze </w:t>
      </w:r>
      <w:r w:rsidRPr="00FE2C9E">
        <w:rPr>
          <w:rFonts w:cstheme="minorHAnsi"/>
          <w:szCs w:val="22"/>
        </w:rPr>
        <w:t xml:space="preserve">ofertę najkorzystniejszą spośród pozostałych ofert, bez przeprowadzania </w:t>
      </w:r>
      <w:r w:rsidR="003730AD" w:rsidRPr="00FE2C9E">
        <w:rPr>
          <w:rFonts w:cstheme="minorHAnsi"/>
          <w:szCs w:val="22"/>
        </w:rPr>
        <w:t>ich ponownej oceny, chyba że zajdą</w:t>
      </w:r>
      <w:r w:rsidRPr="00FE2C9E">
        <w:rPr>
          <w:rFonts w:cstheme="minorHAnsi"/>
          <w:szCs w:val="22"/>
        </w:rPr>
        <w:t xml:space="preserve"> przesłanki, o których mowa w art. 93 ust 1 ustawy.</w:t>
      </w:r>
    </w:p>
    <w:p w:rsidR="000256E7" w:rsidRPr="00FE2C9E" w:rsidRDefault="000256E7" w:rsidP="000A0B9E">
      <w:pPr>
        <w:numPr>
          <w:ilvl w:val="0"/>
          <w:numId w:val="10"/>
        </w:numPr>
        <w:tabs>
          <w:tab w:val="left" w:pos="11140"/>
        </w:tabs>
        <w:jc w:val="both"/>
        <w:rPr>
          <w:rFonts w:cstheme="minorHAnsi"/>
          <w:szCs w:val="22"/>
        </w:rPr>
      </w:pPr>
      <w:r w:rsidRPr="00FE2C9E">
        <w:rPr>
          <w:rFonts w:cstheme="minorHAnsi"/>
          <w:szCs w:val="22"/>
        </w:rPr>
        <w:t xml:space="preserve">W przypadku wyboru oferty składanej wspólnie przez kilku </w:t>
      </w:r>
      <w:r w:rsidR="003730AD" w:rsidRPr="00FE2C9E">
        <w:rPr>
          <w:rFonts w:cstheme="minorHAnsi"/>
          <w:szCs w:val="22"/>
        </w:rPr>
        <w:t>W</w:t>
      </w:r>
      <w:r w:rsidRPr="00FE2C9E">
        <w:rPr>
          <w:rFonts w:cstheme="minorHAnsi"/>
          <w:szCs w:val="22"/>
        </w:rPr>
        <w:t>ykonawców przed zawarciem umowy niezbędne będ</w:t>
      </w:r>
      <w:r w:rsidR="00381A71" w:rsidRPr="00FE2C9E">
        <w:rPr>
          <w:rFonts w:cstheme="minorHAnsi"/>
          <w:szCs w:val="22"/>
        </w:rPr>
        <w:t xml:space="preserve">zie dostarczenie Zamawiającemu </w:t>
      </w:r>
      <w:r w:rsidRPr="00FE2C9E">
        <w:rPr>
          <w:rFonts w:cstheme="minorHAnsi"/>
          <w:szCs w:val="22"/>
        </w:rPr>
        <w:t>kopii umowy potwierdzając</w:t>
      </w:r>
      <w:r w:rsidR="00381A71" w:rsidRPr="00FE2C9E">
        <w:rPr>
          <w:rFonts w:cstheme="minorHAnsi"/>
          <w:szCs w:val="22"/>
        </w:rPr>
        <w:t>ej</w:t>
      </w:r>
      <w:r w:rsidRPr="00FE2C9E">
        <w:rPr>
          <w:rFonts w:cstheme="minorHAnsi"/>
          <w:szCs w:val="22"/>
        </w:rPr>
        <w:t xml:space="preserve"> i</w:t>
      </w:r>
      <w:r w:rsidR="003730AD" w:rsidRPr="00FE2C9E">
        <w:rPr>
          <w:rFonts w:cstheme="minorHAnsi"/>
          <w:szCs w:val="22"/>
        </w:rPr>
        <w:t> </w:t>
      </w:r>
      <w:r w:rsidRPr="00FE2C9E">
        <w:rPr>
          <w:rFonts w:cstheme="minorHAnsi"/>
          <w:szCs w:val="22"/>
        </w:rPr>
        <w:t>regulując</w:t>
      </w:r>
      <w:r w:rsidR="00381A71" w:rsidRPr="00FE2C9E">
        <w:rPr>
          <w:rFonts w:cstheme="minorHAnsi"/>
          <w:szCs w:val="22"/>
        </w:rPr>
        <w:t>ej</w:t>
      </w:r>
      <w:r w:rsidRPr="00FE2C9E">
        <w:rPr>
          <w:rFonts w:cstheme="minorHAnsi"/>
          <w:szCs w:val="22"/>
        </w:rPr>
        <w:t xml:space="preserve"> wzajemną ich współpracę, przy czym termin na jaki została zawarta umowa nie może być krótszy niż przewidywany okres realizacji przedmiotu zamówienia.</w:t>
      </w:r>
    </w:p>
    <w:p w:rsidR="000256E7" w:rsidRPr="00FE2C9E" w:rsidRDefault="000256E7" w:rsidP="000A0B9E">
      <w:pPr>
        <w:pStyle w:val="Nagwek2"/>
        <w:numPr>
          <w:ilvl w:val="0"/>
          <w:numId w:val="12"/>
        </w:numPr>
        <w:spacing w:after="240"/>
        <w:ind w:left="181" w:hanging="181"/>
        <w:rPr>
          <w:rFonts w:cstheme="minorHAnsi"/>
          <w:i/>
        </w:rPr>
      </w:pPr>
      <w:bookmarkStart w:id="26" w:name="_Toc288819440"/>
      <w:r w:rsidRPr="00FE2C9E">
        <w:rPr>
          <w:rFonts w:cstheme="minorHAnsi"/>
          <w:i/>
        </w:rPr>
        <w:t>Zabezpieczenie należytego wykonania umowy</w:t>
      </w:r>
      <w:bookmarkEnd w:id="26"/>
    </w:p>
    <w:p w:rsidR="000256E7" w:rsidRPr="00FE2C9E" w:rsidRDefault="00D0578B" w:rsidP="000256E7">
      <w:pPr>
        <w:tabs>
          <w:tab w:val="left" w:pos="31680"/>
        </w:tabs>
        <w:jc w:val="both"/>
        <w:rPr>
          <w:rFonts w:cstheme="minorHAnsi"/>
          <w:szCs w:val="22"/>
        </w:rPr>
      </w:pPr>
      <w:r w:rsidRPr="00FE2C9E">
        <w:rPr>
          <w:rFonts w:cstheme="minorHAnsi"/>
          <w:szCs w:val="22"/>
        </w:rPr>
        <w:t xml:space="preserve">Zamawiający nie </w:t>
      </w:r>
      <w:r w:rsidR="000256E7" w:rsidRPr="00FE2C9E">
        <w:rPr>
          <w:rFonts w:cstheme="minorHAnsi"/>
          <w:szCs w:val="22"/>
        </w:rPr>
        <w:t>wymaga wniesienia zabezpieczenia należytego wykonania umowy.</w:t>
      </w:r>
    </w:p>
    <w:p w:rsidR="000256E7" w:rsidRPr="00FE2C9E" w:rsidRDefault="00CD7228" w:rsidP="000A0B9E">
      <w:pPr>
        <w:pStyle w:val="Nagwek2"/>
        <w:numPr>
          <w:ilvl w:val="0"/>
          <w:numId w:val="12"/>
        </w:numPr>
        <w:spacing w:after="240"/>
        <w:ind w:left="181" w:hanging="181"/>
        <w:rPr>
          <w:rFonts w:cstheme="minorHAnsi"/>
          <w:i/>
        </w:rPr>
      </w:pPr>
      <w:bookmarkStart w:id="27" w:name="_Toc288819441"/>
      <w:r w:rsidRPr="00FE2C9E">
        <w:rPr>
          <w:rFonts w:cstheme="minorHAnsi"/>
          <w:i/>
        </w:rPr>
        <w:t xml:space="preserve">Istotne </w:t>
      </w:r>
      <w:r w:rsidR="00D0578B" w:rsidRPr="00FE2C9E">
        <w:rPr>
          <w:rFonts w:cstheme="minorHAnsi"/>
          <w:i/>
        </w:rPr>
        <w:t>postanowienia</w:t>
      </w:r>
      <w:r w:rsidR="005E711E" w:rsidRPr="00FE2C9E">
        <w:rPr>
          <w:rFonts w:cstheme="minorHAnsi"/>
          <w:i/>
        </w:rPr>
        <w:t xml:space="preserve"> umowy</w:t>
      </w:r>
      <w:bookmarkEnd w:id="27"/>
    </w:p>
    <w:p w:rsidR="000256E7" w:rsidRPr="00FE2C9E" w:rsidRDefault="00CD7228" w:rsidP="000256E7">
      <w:pPr>
        <w:tabs>
          <w:tab w:val="left" w:pos="-23776"/>
          <w:tab w:val="left" w:pos="-18396"/>
        </w:tabs>
        <w:jc w:val="both"/>
        <w:rPr>
          <w:rFonts w:cstheme="minorHAnsi"/>
          <w:szCs w:val="22"/>
        </w:rPr>
      </w:pPr>
      <w:r w:rsidRPr="00FE2C9E">
        <w:rPr>
          <w:rFonts w:cstheme="minorHAnsi"/>
          <w:szCs w:val="22"/>
        </w:rPr>
        <w:lastRenderedPageBreak/>
        <w:t>W</w:t>
      </w:r>
      <w:r w:rsidR="00F9393D" w:rsidRPr="00FE2C9E">
        <w:rPr>
          <w:rFonts w:cstheme="minorHAnsi"/>
          <w:szCs w:val="22"/>
        </w:rPr>
        <w:t xml:space="preserve">zór </w:t>
      </w:r>
      <w:r w:rsidRPr="00FE2C9E">
        <w:rPr>
          <w:rFonts w:cstheme="minorHAnsi"/>
          <w:szCs w:val="22"/>
        </w:rPr>
        <w:t xml:space="preserve">umowy </w:t>
      </w:r>
      <w:r w:rsidR="00F9393D" w:rsidRPr="00FE2C9E">
        <w:rPr>
          <w:rFonts w:cstheme="minorHAnsi"/>
          <w:szCs w:val="22"/>
        </w:rPr>
        <w:t>stanowi załącznik nr</w:t>
      </w:r>
      <w:r w:rsidR="006D55B7" w:rsidRPr="00FE2C9E">
        <w:rPr>
          <w:rFonts w:cstheme="minorHAnsi"/>
          <w:szCs w:val="22"/>
        </w:rPr>
        <w:t xml:space="preserve"> </w:t>
      </w:r>
      <w:r w:rsidR="00ED3565" w:rsidRPr="00FE2C9E">
        <w:rPr>
          <w:rFonts w:cstheme="minorHAnsi"/>
          <w:szCs w:val="22"/>
        </w:rPr>
        <w:t>4</w:t>
      </w:r>
    </w:p>
    <w:p w:rsidR="000256E7" w:rsidRPr="00FE2C9E" w:rsidRDefault="000256E7" w:rsidP="000A0B9E">
      <w:pPr>
        <w:pStyle w:val="Nagwek2"/>
        <w:numPr>
          <w:ilvl w:val="0"/>
          <w:numId w:val="12"/>
        </w:numPr>
        <w:spacing w:after="240"/>
        <w:ind w:left="181" w:hanging="181"/>
        <w:rPr>
          <w:rFonts w:cstheme="minorHAnsi"/>
          <w:i/>
        </w:rPr>
      </w:pPr>
      <w:bookmarkStart w:id="28" w:name="_Toc288819442"/>
      <w:r w:rsidRPr="00FE2C9E">
        <w:rPr>
          <w:rFonts w:cstheme="minorHAnsi"/>
          <w:i/>
        </w:rPr>
        <w:t>Środki ochrony prawnej</w:t>
      </w:r>
      <w:bookmarkEnd w:id="28"/>
    </w:p>
    <w:p w:rsidR="000256E7" w:rsidRPr="00FE2C9E" w:rsidRDefault="000256E7" w:rsidP="000A0B9E">
      <w:pPr>
        <w:numPr>
          <w:ilvl w:val="0"/>
          <w:numId w:val="20"/>
        </w:numPr>
        <w:tabs>
          <w:tab w:val="left" w:pos="11140"/>
        </w:tabs>
        <w:jc w:val="both"/>
        <w:rPr>
          <w:rFonts w:cstheme="minorHAnsi"/>
          <w:szCs w:val="22"/>
        </w:rPr>
      </w:pPr>
      <w:r w:rsidRPr="00FE2C9E">
        <w:rPr>
          <w:rFonts w:cstheme="minorHAnsi"/>
          <w:szCs w:val="22"/>
        </w:rPr>
        <w:t>Środki ochrony prawnej przysługują Wykonawcy</w:t>
      </w:r>
      <w:r w:rsidR="003730AD" w:rsidRPr="00FE2C9E">
        <w:rPr>
          <w:rFonts w:cstheme="minorHAnsi"/>
          <w:szCs w:val="22"/>
        </w:rPr>
        <w:t>,</w:t>
      </w:r>
      <w:r w:rsidRPr="00FE2C9E">
        <w:rPr>
          <w:rFonts w:cstheme="minorHAnsi"/>
          <w:szCs w:val="22"/>
        </w:rPr>
        <w:t xml:space="preserve"> a t</w:t>
      </w:r>
      <w:r w:rsidR="003730AD" w:rsidRPr="00FE2C9E">
        <w:rPr>
          <w:rFonts w:cstheme="minorHAnsi"/>
          <w:szCs w:val="22"/>
        </w:rPr>
        <w:t>akże innemu podmiotowi, jeżeli m</w:t>
      </w:r>
      <w:r w:rsidRPr="00FE2C9E">
        <w:rPr>
          <w:rFonts w:cstheme="minorHAnsi"/>
          <w:szCs w:val="22"/>
        </w:rPr>
        <w:t>a lub miał interes w uzyskaniu danego zamówienia oraz poniósł lub może ponieść szkodę w wyniku naruszenia przez Za</w:t>
      </w:r>
      <w:r w:rsidR="003730AD" w:rsidRPr="00FE2C9E">
        <w:rPr>
          <w:rFonts w:cstheme="minorHAnsi"/>
          <w:szCs w:val="22"/>
        </w:rPr>
        <w:t>mawiającego przepisów</w:t>
      </w:r>
      <w:r w:rsidRPr="00FE2C9E">
        <w:rPr>
          <w:rFonts w:cstheme="minorHAnsi"/>
          <w:szCs w:val="22"/>
        </w:rPr>
        <w:t xml:space="preserve"> ustawy. </w:t>
      </w:r>
    </w:p>
    <w:p w:rsidR="000256E7" w:rsidRPr="00FE2C9E" w:rsidRDefault="000256E7" w:rsidP="000A0B9E">
      <w:pPr>
        <w:numPr>
          <w:ilvl w:val="0"/>
          <w:numId w:val="20"/>
        </w:numPr>
        <w:tabs>
          <w:tab w:val="left" w:pos="11140"/>
        </w:tabs>
        <w:jc w:val="both"/>
        <w:rPr>
          <w:rFonts w:cstheme="minorHAnsi"/>
          <w:szCs w:val="22"/>
        </w:rPr>
      </w:pPr>
      <w:r w:rsidRPr="00FE2C9E">
        <w:rPr>
          <w:rFonts w:cstheme="minorHAnsi"/>
          <w:bCs/>
          <w:szCs w:val="22"/>
        </w:rPr>
        <w:t xml:space="preserve">Szczegółowe zasady wnoszenia środków ochrony prawnej oraz postępowania toczonego wskutek ich </w:t>
      </w:r>
      <w:r w:rsidRPr="00FE2C9E">
        <w:rPr>
          <w:rFonts w:cstheme="minorHAnsi"/>
          <w:szCs w:val="22"/>
        </w:rPr>
        <w:t>wniesienia określa Dział VI ustawy</w:t>
      </w:r>
      <w:r w:rsidR="003730AD" w:rsidRPr="00FE2C9E">
        <w:rPr>
          <w:rFonts w:cstheme="minorHAnsi"/>
          <w:szCs w:val="22"/>
        </w:rPr>
        <w:t>.</w:t>
      </w:r>
    </w:p>
    <w:p w:rsidR="000256E7" w:rsidRPr="00FE2C9E" w:rsidRDefault="000256E7" w:rsidP="000A0B9E">
      <w:pPr>
        <w:numPr>
          <w:ilvl w:val="0"/>
          <w:numId w:val="20"/>
        </w:numPr>
        <w:tabs>
          <w:tab w:val="left" w:pos="11140"/>
        </w:tabs>
        <w:jc w:val="both"/>
        <w:rPr>
          <w:rFonts w:cstheme="minorHAnsi"/>
          <w:bCs/>
          <w:szCs w:val="22"/>
        </w:rPr>
      </w:pPr>
      <w:r w:rsidRPr="00FE2C9E">
        <w:rPr>
          <w:rFonts w:cstheme="minorHAnsi"/>
          <w:szCs w:val="22"/>
        </w:rPr>
        <w:t xml:space="preserve">W przypadku składania odwołania przed terminem otwarcia ofert, w celu potwierdzenia, że osoby podpisujące odwołanie są </w:t>
      </w:r>
      <w:r w:rsidR="003730AD" w:rsidRPr="00FE2C9E">
        <w:rPr>
          <w:rFonts w:cstheme="minorHAnsi"/>
          <w:szCs w:val="22"/>
        </w:rPr>
        <w:t>upoważnione do reprezentowania W</w:t>
      </w:r>
      <w:r w:rsidRPr="00FE2C9E">
        <w:rPr>
          <w:rFonts w:cstheme="minorHAnsi"/>
          <w:szCs w:val="22"/>
        </w:rPr>
        <w:t>ykonawcy, wraz z</w:t>
      </w:r>
      <w:r w:rsidR="003730AD" w:rsidRPr="00FE2C9E">
        <w:rPr>
          <w:rFonts w:cstheme="minorHAnsi"/>
          <w:szCs w:val="22"/>
        </w:rPr>
        <w:t xml:space="preserve">  </w:t>
      </w:r>
      <w:r w:rsidRPr="00FE2C9E">
        <w:rPr>
          <w:rFonts w:cstheme="minorHAnsi"/>
          <w:szCs w:val="22"/>
        </w:rPr>
        <w:t>odwołaniem</w:t>
      </w:r>
      <w:r w:rsidRPr="00FE2C9E">
        <w:rPr>
          <w:rFonts w:cstheme="minorHAnsi"/>
          <w:bCs/>
          <w:szCs w:val="22"/>
        </w:rPr>
        <w:t xml:space="preserve"> należy złożyć dokument, na podstawie którego jednoznacznie można będzie określić czy osoba podpisująca odwołanie jest do tego upoważniona.</w:t>
      </w:r>
    </w:p>
    <w:p w:rsidR="000256E7" w:rsidRPr="00FE2C9E" w:rsidRDefault="000256E7" w:rsidP="000A0B9E">
      <w:pPr>
        <w:pStyle w:val="Nagwek2"/>
        <w:numPr>
          <w:ilvl w:val="0"/>
          <w:numId w:val="12"/>
        </w:numPr>
        <w:spacing w:after="240"/>
        <w:ind w:left="181" w:hanging="181"/>
        <w:rPr>
          <w:rFonts w:cstheme="minorHAnsi"/>
          <w:i/>
        </w:rPr>
      </w:pPr>
      <w:bookmarkStart w:id="29" w:name="_Toc288819443"/>
      <w:r w:rsidRPr="00FE2C9E">
        <w:rPr>
          <w:rFonts w:cstheme="minorHAnsi"/>
          <w:i/>
        </w:rPr>
        <w:t>Zasady udostępniania protokołu</w:t>
      </w:r>
      <w:r w:rsidR="00D0578B" w:rsidRPr="00FE2C9E">
        <w:rPr>
          <w:rFonts w:cstheme="minorHAnsi"/>
          <w:i/>
        </w:rPr>
        <w:t xml:space="preserve"> z</w:t>
      </w:r>
      <w:r w:rsidRPr="00FE2C9E">
        <w:rPr>
          <w:rFonts w:cstheme="minorHAnsi"/>
          <w:i/>
        </w:rPr>
        <w:t xml:space="preserve"> post</w:t>
      </w:r>
      <w:r w:rsidR="005E711E" w:rsidRPr="00FE2C9E">
        <w:rPr>
          <w:rFonts w:cstheme="minorHAnsi"/>
          <w:i/>
        </w:rPr>
        <w:t>ępowania wraz z załącznikami</w:t>
      </w:r>
      <w:bookmarkEnd w:id="29"/>
    </w:p>
    <w:p w:rsidR="000256E7" w:rsidRPr="00FE2C9E" w:rsidRDefault="000256E7" w:rsidP="000A0B9E">
      <w:pPr>
        <w:numPr>
          <w:ilvl w:val="0"/>
          <w:numId w:val="21"/>
        </w:numPr>
        <w:tabs>
          <w:tab w:val="left" w:pos="11140"/>
        </w:tabs>
        <w:jc w:val="both"/>
        <w:rPr>
          <w:rFonts w:cstheme="minorHAnsi"/>
          <w:szCs w:val="22"/>
        </w:rPr>
      </w:pPr>
      <w:r w:rsidRPr="00FE2C9E">
        <w:rPr>
          <w:rFonts w:cstheme="minorHAnsi"/>
          <w:szCs w:val="22"/>
        </w:rPr>
        <w:t>Udostępnienie protokołu lub załączników następuje zgodnie z postanowieniami art.</w:t>
      </w:r>
      <w:r w:rsidR="003730AD" w:rsidRPr="00FE2C9E">
        <w:rPr>
          <w:rFonts w:cstheme="minorHAnsi"/>
          <w:szCs w:val="22"/>
        </w:rPr>
        <w:t xml:space="preserve"> </w:t>
      </w:r>
      <w:r w:rsidRPr="00FE2C9E">
        <w:rPr>
          <w:rFonts w:cstheme="minorHAnsi"/>
          <w:szCs w:val="22"/>
        </w:rPr>
        <w:t>96 ust. 3 i</w:t>
      </w:r>
      <w:r w:rsidR="003730AD" w:rsidRPr="00FE2C9E">
        <w:rPr>
          <w:rFonts w:cstheme="minorHAnsi"/>
          <w:szCs w:val="22"/>
        </w:rPr>
        <w:t> </w:t>
      </w:r>
      <w:r w:rsidRPr="00FE2C9E">
        <w:rPr>
          <w:rFonts w:cstheme="minorHAnsi"/>
          <w:szCs w:val="22"/>
        </w:rPr>
        <w:t>ust. 5</w:t>
      </w:r>
      <w:r w:rsidR="003730AD" w:rsidRPr="00FE2C9E">
        <w:rPr>
          <w:rFonts w:cstheme="minorHAnsi"/>
          <w:szCs w:val="22"/>
        </w:rPr>
        <w:t>,</w:t>
      </w:r>
      <w:r w:rsidRPr="00FE2C9E">
        <w:rPr>
          <w:rFonts w:cstheme="minorHAnsi"/>
          <w:szCs w:val="22"/>
        </w:rPr>
        <w:t xml:space="preserve"> a także art.</w:t>
      </w:r>
      <w:r w:rsidR="00381A71" w:rsidRPr="00FE2C9E">
        <w:rPr>
          <w:rFonts w:cstheme="minorHAnsi"/>
          <w:szCs w:val="22"/>
        </w:rPr>
        <w:t xml:space="preserve"> 8 ust. 3</w:t>
      </w:r>
      <w:r w:rsidR="003730AD" w:rsidRPr="00FE2C9E">
        <w:rPr>
          <w:rFonts w:cstheme="minorHAnsi"/>
          <w:szCs w:val="22"/>
        </w:rPr>
        <w:t>, art. 9 ust</w:t>
      </w:r>
      <w:r w:rsidR="00381A71" w:rsidRPr="00FE2C9E">
        <w:rPr>
          <w:rFonts w:cstheme="minorHAnsi"/>
          <w:szCs w:val="22"/>
        </w:rPr>
        <w:t>.</w:t>
      </w:r>
      <w:r w:rsidR="003730AD" w:rsidRPr="00FE2C9E">
        <w:rPr>
          <w:rFonts w:cstheme="minorHAnsi"/>
          <w:szCs w:val="22"/>
        </w:rPr>
        <w:t xml:space="preserve"> </w:t>
      </w:r>
      <w:r w:rsidR="00381A71" w:rsidRPr="00FE2C9E">
        <w:rPr>
          <w:rFonts w:cstheme="minorHAnsi"/>
          <w:szCs w:val="22"/>
        </w:rPr>
        <w:t xml:space="preserve">1, </w:t>
      </w:r>
      <w:r w:rsidRPr="00FE2C9E">
        <w:rPr>
          <w:rFonts w:cstheme="minorHAnsi"/>
          <w:szCs w:val="22"/>
        </w:rPr>
        <w:t>art. 2</w:t>
      </w:r>
      <w:r w:rsidR="00381A71" w:rsidRPr="00FE2C9E">
        <w:rPr>
          <w:rFonts w:cstheme="minorHAnsi"/>
          <w:szCs w:val="22"/>
        </w:rPr>
        <w:t xml:space="preserve">7 ust.1 </w:t>
      </w:r>
      <w:r w:rsidRPr="00FE2C9E">
        <w:rPr>
          <w:rFonts w:cstheme="minorHAnsi"/>
          <w:szCs w:val="22"/>
        </w:rPr>
        <w:t>ustawy oraz zgodnie z Rozporządzeni</w:t>
      </w:r>
      <w:r w:rsidR="00381A71" w:rsidRPr="00FE2C9E">
        <w:rPr>
          <w:rFonts w:cstheme="minorHAnsi"/>
          <w:szCs w:val="22"/>
        </w:rPr>
        <w:t xml:space="preserve">em </w:t>
      </w:r>
      <w:r w:rsidRPr="00FE2C9E">
        <w:rPr>
          <w:rFonts w:cstheme="minorHAnsi"/>
          <w:szCs w:val="22"/>
        </w:rPr>
        <w:t xml:space="preserve">Prezesa RM z dnia </w:t>
      </w:r>
      <w:r w:rsidR="00381A71" w:rsidRPr="00FE2C9E">
        <w:rPr>
          <w:rFonts w:cstheme="minorHAnsi"/>
          <w:szCs w:val="22"/>
        </w:rPr>
        <w:t>26</w:t>
      </w:r>
      <w:r w:rsidRPr="00FE2C9E">
        <w:rPr>
          <w:rFonts w:cstheme="minorHAnsi"/>
          <w:szCs w:val="22"/>
        </w:rPr>
        <w:t>.10.20</w:t>
      </w:r>
      <w:r w:rsidR="00381A71" w:rsidRPr="00FE2C9E">
        <w:rPr>
          <w:rFonts w:cstheme="minorHAnsi"/>
          <w:szCs w:val="22"/>
        </w:rPr>
        <w:t>10</w:t>
      </w:r>
      <w:r w:rsidRPr="00FE2C9E">
        <w:rPr>
          <w:rFonts w:cstheme="minorHAnsi"/>
          <w:szCs w:val="22"/>
        </w:rPr>
        <w:t xml:space="preserve"> r. w sprawie protokołu </w:t>
      </w:r>
      <w:r w:rsidR="003730AD" w:rsidRPr="00FE2C9E">
        <w:rPr>
          <w:rFonts w:cstheme="minorHAnsi"/>
          <w:szCs w:val="22"/>
        </w:rPr>
        <w:t xml:space="preserve">postępowania </w:t>
      </w:r>
      <w:r w:rsidRPr="00FE2C9E">
        <w:rPr>
          <w:rFonts w:cstheme="minorHAnsi"/>
          <w:szCs w:val="22"/>
        </w:rPr>
        <w:t>o udzielenie zamówienia publicznego.</w:t>
      </w:r>
    </w:p>
    <w:p w:rsidR="000256E7" w:rsidRPr="00FE2C9E" w:rsidRDefault="000256E7" w:rsidP="000A0B9E">
      <w:pPr>
        <w:numPr>
          <w:ilvl w:val="0"/>
          <w:numId w:val="21"/>
        </w:numPr>
        <w:tabs>
          <w:tab w:val="left" w:pos="11140"/>
        </w:tabs>
        <w:jc w:val="both"/>
        <w:rPr>
          <w:rFonts w:cstheme="minorHAnsi"/>
          <w:szCs w:val="22"/>
        </w:rPr>
      </w:pPr>
      <w:r w:rsidRPr="00FE2C9E">
        <w:rPr>
          <w:rFonts w:cstheme="minorHAnsi"/>
          <w:szCs w:val="22"/>
        </w:rPr>
        <w:t>Udostępnienie protokołu lub z</w:t>
      </w:r>
      <w:r w:rsidR="00D0578B" w:rsidRPr="00FE2C9E">
        <w:rPr>
          <w:rFonts w:cstheme="minorHAnsi"/>
          <w:szCs w:val="22"/>
        </w:rPr>
        <w:t>a</w:t>
      </w:r>
      <w:r w:rsidRPr="00FE2C9E">
        <w:rPr>
          <w:rFonts w:cstheme="minorHAnsi"/>
          <w:szCs w:val="22"/>
        </w:rPr>
        <w:t>łączników następuje po złożeniu przez stronę zainteresowaną wniosku o udostępnienie protokołu lub załączników i wyznaczeniu przez Zamawiającego terminu udostępnienia.</w:t>
      </w:r>
    </w:p>
    <w:p w:rsidR="000256E7" w:rsidRPr="00FE2C9E" w:rsidRDefault="000256E7" w:rsidP="000A0B9E">
      <w:pPr>
        <w:numPr>
          <w:ilvl w:val="0"/>
          <w:numId w:val="21"/>
        </w:numPr>
        <w:tabs>
          <w:tab w:val="left" w:pos="11140"/>
        </w:tabs>
        <w:jc w:val="both"/>
        <w:rPr>
          <w:rFonts w:cstheme="minorHAnsi"/>
          <w:szCs w:val="22"/>
        </w:rPr>
      </w:pPr>
      <w:r w:rsidRPr="00FE2C9E">
        <w:rPr>
          <w:rFonts w:cstheme="minorHAnsi"/>
          <w:szCs w:val="22"/>
        </w:rPr>
        <w:t>Kopiowanie podlega opłacie zgodnie z aktualnym cennikiem Zamawiającego.</w:t>
      </w:r>
    </w:p>
    <w:p w:rsidR="000256E7" w:rsidRPr="00FE2C9E" w:rsidRDefault="005E711E" w:rsidP="000A0B9E">
      <w:pPr>
        <w:pStyle w:val="Nagwek2"/>
        <w:numPr>
          <w:ilvl w:val="0"/>
          <w:numId w:val="12"/>
        </w:numPr>
        <w:spacing w:after="240"/>
        <w:ind w:left="181" w:hanging="181"/>
        <w:rPr>
          <w:rFonts w:cstheme="minorHAnsi"/>
          <w:i/>
        </w:rPr>
      </w:pPr>
      <w:bookmarkStart w:id="30" w:name="_Toc288819444"/>
      <w:r w:rsidRPr="00FE2C9E">
        <w:rPr>
          <w:rFonts w:cstheme="minorHAnsi"/>
          <w:i/>
        </w:rPr>
        <w:t>Postanowienia końcowe</w:t>
      </w:r>
      <w:bookmarkEnd w:id="30"/>
    </w:p>
    <w:p w:rsidR="000256E7" w:rsidRPr="00FE2C9E" w:rsidRDefault="000256E7" w:rsidP="000A0B9E">
      <w:pPr>
        <w:pStyle w:val="Standard"/>
        <w:numPr>
          <w:ilvl w:val="0"/>
          <w:numId w:val="8"/>
        </w:numPr>
        <w:tabs>
          <w:tab w:val="clear" w:pos="432"/>
          <w:tab w:val="left" w:pos="-5056"/>
          <w:tab w:val="num" w:pos="720"/>
        </w:tabs>
        <w:ind w:left="720" w:hanging="360"/>
        <w:jc w:val="both"/>
        <w:rPr>
          <w:rFonts w:cstheme="minorHAnsi"/>
          <w:sz w:val="22"/>
          <w:shd w:val="clear" w:color="auto" w:fill="FFFFFF"/>
        </w:rPr>
      </w:pPr>
      <w:r w:rsidRPr="00FE2C9E">
        <w:rPr>
          <w:rFonts w:cstheme="minorHAnsi"/>
          <w:sz w:val="22"/>
          <w:shd w:val="clear" w:color="auto" w:fill="FFFFFF"/>
        </w:rPr>
        <w:t>W sprawach nieuregulowanych niniejszą Specyfikacją zastosowanie mają przepisy ustawy “Prawo zamówień publicznych</w:t>
      </w:r>
      <w:r w:rsidR="003730AD" w:rsidRPr="00FE2C9E">
        <w:rPr>
          <w:rFonts w:cstheme="minorHAnsi"/>
          <w:sz w:val="22"/>
          <w:shd w:val="clear" w:color="auto" w:fill="FFFFFF"/>
        </w:rPr>
        <w:t>”</w:t>
      </w:r>
      <w:r w:rsidRPr="00FE2C9E">
        <w:rPr>
          <w:rFonts w:cstheme="minorHAnsi"/>
          <w:sz w:val="22"/>
          <w:shd w:val="clear" w:color="auto" w:fill="FFFFFF"/>
        </w:rPr>
        <w:t xml:space="preserve"> (Dz. U.113 poz. 759 z 2010 ze m. ).</w:t>
      </w:r>
    </w:p>
    <w:p w:rsidR="000256E7" w:rsidRPr="00FE2C9E" w:rsidRDefault="000256E7" w:rsidP="000A0B9E">
      <w:pPr>
        <w:pStyle w:val="Standard"/>
        <w:numPr>
          <w:ilvl w:val="0"/>
          <w:numId w:val="8"/>
        </w:numPr>
        <w:tabs>
          <w:tab w:val="clear" w:pos="432"/>
          <w:tab w:val="left" w:pos="-5056"/>
          <w:tab w:val="num" w:pos="720"/>
        </w:tabs>
        <w:ind w:left="720" w:hanging="360"/>
        <w:jc w:val="both"/>
        <w:rPr>
          <w:rFonts w:cstheme="minorHAnsi"/>
          <w:sz w:val="22"/>
          <w:shd w:val="clear" w:color="auto" w:fill="FFFFFF"/>
        </w:rPr>
      </w:pPr>
      <w:r w:rsidRPr="00FE2C9E">
        <w:rPr>
          <w:rFonts w:cstheme="minorHAnsi"/>
          <w:sz w:val="22"/>
          <w:shd w:val="clear" w:color="auto" w:fill="FFFFFF"/>
        </w:rPr>
        <w:t xml:space="preserve">Zamawiający zastrzega sobie prawo do unieważnienia </w:t>
      </w:r>
      <w:r w:rsidR="003730AD" w:rsidRPr="00FE2C9E">
        <w:rPr>
          <w:rFonts w:cstheme="minorHAnsi"/>
          <w:sz w:val="22"/>
          <w:shd w:val="clear" w:color="auto" w:fill="FFFFFF"/>
        </w:rPr>
        <w:t>postępowania</w:t>
      </w:r>
      <w:r w:rsidRPr="00FE2C9E">
        <w:rPr>
          <w:rFonts w:cstheme="minorHAnsi"/>
          <w:sz w:val="22"/>
          <w:shd w:val="clear" w:color="auto" w:fill="FFFFFF"/>
        </w:rPr>
        <w:t xml:space="preserve"> w sytuacjach wymienionych w art.93 ust.1 Prawa zamówień publicznych.</w:t>
      </w:r>
    </w:p>
    <w:p w:rsidR="000256E7" w:rsidRPr="00FE2C9E" w:rsidRDefault="000256E7" w:rsidP="000A0B9E">
      <w:pPr>
        <w:pStyle w:val="Standard"/>
        <w:numPr>
          <w:ilvl w:val="0"/>
          <w:numId w:val="8"/>
        </w:numPr>
        <w:tabs>
          <w:tab w:val="clear" w:pos="432"/>
          <w:tab w:val="left" w:pos="-5056"/>
          <w:tab w:val="num" w:pos="720"/>
        </w:tabs>
        <w:ind w:left="720" w:hanging="360"/>
        <w:jc w:val="both"/>
        <w:rPr>
          <w:rFonts w:cstheme="minorHAnsi"/>
          <w:sz w:val="22"/>
          <w:shd w:val="clear" w:color="auto" w:fill="FFFFFF"/>
        </w:rPr>
      </w:pPr>
      <w:r w:rsidRPr="00FE2C9E">
        <w:rPr>
          <w:rFonts w:cstheme="minorHAnsi"/>
          <w:sz w:val="22"/>
          <w:shd w:val="clear" w:color="auto" w:fill="FFFFFF"/>
        </w:rPr>
        <w:t>W w\w postępowaniu mają zastosowanie przepisy Kodeksu postępowania cywilnego, o ile Prawo zamówień publicznych nie stanowi inaczej.</w:t>
      </w:r>
    </w:p>
    <w:p w:rsidR="000256E7" w:rsidRPr="00FE2C9E" w:rsidRDefault="000256E7" w:rsidP="000A0B9E">
      <w:pPr>
        <w:pStyle w:val="Nagwek2"/>
        <w:numPr>
          <w:ilvl w:val="0"/>
          <w:numId w:val="12"/>
        </w:numPr>
        <w:spacing w:after="240"/>
        <w:ind w:left="181" w:hanging="181"/>
        <w:rPr>
          <w:rFonts w:cstheme="minorHAnsi"/>
          <w:i/>
        </w:rPr>
      </w:pPr>
      <w:bookmarkStart w:id="31" w:name="_Toc288819445"/>
      <w:r w:rsidRPr="00FE2C9E">
        <w:rPr>
          <w:rFonts w:cstheme="minorHAnsi"/>
          <w:i/>
        </w:rPr>
        <w:t xml:space="preserve">Załączniki do </w:t>
      </w:r>
      <w:r w:rsidR="00D0578B" w:rsidRPr="00FE2C9E">
        <w:rPr>
          <w:rFonts w:cstheme="minorHAnsi"/>
          <w:i/>
        </w:rPr>
        <w:t>Specyfikacji</w:t>
      </w:r>
      <w:bookmarkEnd w:id="31"/>
    </w:p>
    <w:p w:rsidR="000256E7" w:rsidRPr="00FE2C9E" w:rsidRDefault="000256E7" w:rsidP="000256E7">
      <w:pPr>
        <w:numPr>
          <w:ilvl w:val="0"/>
          <w:numId w:val="2"/>
        </w:numPr>
        <w:tabs>
          <w:tab w:val="left" w:pos="30240"/>
        </w:tabs>
        <w:rPr>
          <w:rFonts w:cstheme="minorHAnsi"/>
          <w:szCs w:val="22"/>
        </w:rPr>
      </w:pPr>
      <w:r w:rsidRPr="00FE2C9E">
        <w:rPr>
          <w:rFonts w:cstheme="minorHAnsi"/>
          <w:szCs w:val="22"/>
        </w:rPr>
        <w:t>Wzór formularza OF</w:t>
      </w:r>
      <w:r w:rsidR="00A826F5" w:rsidRPr="00FE2C9E">
        <w:rPr>
          <w:rFonts w:cstheme="minorHAnsi"/>
          <w:szCs w:val="22"/>
        </w:rPr>
        <w:t>ERTY</w:t>
      </w:r>
      <w:r w:rsidR="005D3472" w:rsidRPr="00FE2C9E">
        <w:rPr>
          <w:rFonts w:cstheme="minorHAnsi"/>
          <w:szCs w:val="22"/>
        </w:rPr>
        <w:t xml:space="preserve"> </w:t>
      </w:r>
      <w:r w:rsidR="00D0578B" w:rsidRPr="00FE2C9E">
        <w:rPr>
          <w:rFonts w:cstheme="minorHAnsi"/>
          <w:szCs w:val="22"/>
        </w:rPr>
        <w:t>-</w:t>
      </w:r>
      <w:r w:rsidR="00F9393D" w:rsidRPr="00FE2C9E">
        <w:rPr>
          <w:rFonts w:cstheme="minorHAnsi"/>
          <w:szCs w:val="22"/>
        </w:rPr>
        <w:t xml:space="preserve"> załącznik nr </w:t>
      </w:r>
      <w:r w:rsidR="005D3472" w:rsidRPr="00FE2C9E">
        <w:rPr>
          <w:rFonts w:cstheme="minorHAnsi"/>
          <w:szCs w:val="22"/>
        </w:rPr>
        <w:t>,</w:t>
      </w:r>
      <w:r w:rsidR="006D55B7" w:rsidRPr="00FE2C9E">
        <w:rPr>
          <w:rFonts w:cstheme="minorHAnsi"/>
          <w:szCs w:val="22"/>
        </w:rPr>
        <w:t>1</w:t>
      </w:r>
    </w:p>
    <w:p w:rsidR="000256E7" w:rsidRPr="00FE2C9E" w:rsidRDefault="000256E7" w:rsidP="000256E7">
      <w:pPr>
        <w:numPr>
          <w:ilvl w:val="0"/>
          <w:numId w:val="2"/>
        </w:numPr>
        <w:tabs>
          <w:tab w:val="left" w:pos="30240"/>
        </w:tabs>
        <w:rPr>
          <w:rFonts w:cstheme="minorHAnsi"/>
          <w:szCs w:val="22"/>
        </w:rPr>
      </w:pPr>
      <w:r w:rsidRPr="00FE2C9E">
        <w:rPr>
          <w:rFonts w:cstheme="minorHAnsi"/>
          <w:szCs w:val="22"/>
        </w:rPr>
        <w:t>Wzór oświadczenia z art.</w:t>
      </w:r>
      <w:r w:rsidR="003730AD" w:rsidRPr="00FE2C9E">
        <w:rPr>
          <w:rFonts w:cstheme="minorHAnsi"/>
          <w:szCs w:val="22"/>
        </w:rPr>
        <w:t xml:space="preserve"> </w:t>
      </w:r>
      <w:r w:rsidRPr="00FE2C9E">
        <w:rPr>
          <w:rFonts w:cstheme="minorHAnsi"/>
          <w:szCs w:val="22"/>
        </w:rPr>
        <w:t>22 ust</w:t>
      </w:r>
      <w:r w:rsidR="00F9393D" w:rsidRPr="00FE2C9E">
        <w:rPr>
          <w:rFonts w:cstheme="minorHAnsi"/>
          <w:szCs w:val="22"/>
        </w:rPr>
        <w:t>. 1 i art.</w:t>
      </w:r>
      <w:r w:rsidR="003730AD" w:rsidRPr="00FE2C9E">
        <w:rPr>
          <w:rFonts w:cstheme="minorHAnsi"/>
          <w:szCs w:val="22"/>
        </w:rPr>
        <w:t xml:space="preserve"> </w:t>
      </w:r>
      <w:r w:rsidR="00F9393D" w:rsidRPr="00FE2C9E">
        <w:rPr>
          <w:rFonts w:cstheme="minorHAnsi"/>
          <w:szCs w:val="22"/>
        </w:rPr>
        <w:t xml:space="preserve">24 ustawy PZP - załącznik nr </w:t>
      </w:r>
      <w:r w:rsidR="00D0578B" w:rsidRPr="00FE2C9E">
        <w:rPr>
          <w:rFonts w:cstheme="minorHAnsi"/>
          <w:szCs w:val="22"/>
        </w:rPr>
        <w:t>2</w:t>
      </w:r>
    </w:p>
    <w:p w:rsidR="000256E7" w:rsidRPr="00FE2C9E" w:rsidRDefault="00F9393D" w:rsidP="000256E7">
      <w:pPr>
        <w:numPr>
          <w:ilvl w:val="0"/>
          <w:numId w:val="2"/>
        </w:numPr>
        <w:tabs>
          <w:tab w:val="left" w:pos="30240"/>
        </w:tabs>
        <w:rPr>
          <w:rFonts w:cstheme="minorHAnsi"/>
          <w:szCs w:val="22"/>
        </w:rPr>
      </w:pPr>
      <w:r w:rsidRPr="00FE2C9E">
        <w:rPr>
          <w:rFonts w:cstheme="minorHAnsi"/>
          <w:szCs w:val="22"/>
        </w:rPr>
        <w:t xml:space="preserve">Opis przedmiotu zamówienia – załącznik nr </w:t>
      </w:r>
      <w:r w:rsidR="00D0578B" w:rsidRPr="00FE2C9E">
        <w:rPr>
          <w:rFonts w:cstheme="minorHAnsi"/>
          <w:szCs w:val="22"/>
        </w:rPr>
        <w:t>3</w:t>
      </w:r>
    </w:p>
    <w:p w:rsidR="000256E7" w:rsidRPr="00FE2C9E" w:rsidRDefault="000256E7" w:rsidP="000256E7">
      <w:pPr>
        <w:numPr>
          <w:ilvl w:val="0"/>
          <w:numId w:val="2"/>
        </w:numPr>
        <w:tabs>
          <w:tab w:val="left" w:pos="30240"/>
        </w:tabs>
        <w:rPr>
          <w:rFonts w:cstheme="minorHAnsi"/>
          <w:szCs w:val="22"/>
        </w:rPr>
      </w:pPr>
      <w:r w:rsidRPr="00FE2C9E">
        <w:rPr>
          <w:rFonts w:cstheme="minorHAnsi"/>
          <w:szCs w:val="22"/>
        </w:rPr>
        <w:lastRenderedPageBreak/>
        <w:t xml:space="preserve">Wzór umowy – załącznik nr </w:t>
      </w:r>
      <w:r w:rsidR="00D0578B" w:rsidRPr="00FE2C9E">
        <w:rPr>
          <w:rFonts w:cstheme="minorHAnsi"/>
          <w:szCs w:val="22"/>
        </w:rPr>
        <w:t>4</w:t>
      </w:r>
    </w:p>
    <w:p w:rsidR="000256E7" w:rsidRPr="00FE2C9E" w:rsidRDefault="000256E7" w:rsidP="000256E7">
      <w:pPr>
        <w:tabs>
          <w:tab w:val="left" w:pos="22680"/>
        </w:tabs>
        <w:ind w:left="360" w:hanging="360"/>
        <w:rPr>
          <w:rFonts w:cstheme="minorHAnsi"/>
          <w:szCs w:val="22"/>
        </w:rPr>
      </w:pPr>
    </w:p>
    <w:p w:rsidR="0023703D" w:rsidRPr="00FE2C9E" w:rsidRDefault="0023703D" w:rsidP="006D55B7">
      <w:pPr>
        <w:tabs>
          <w:tab w:val="left" w:pos="30240"/>
        </w:tabs>
        <w:rPr>
          <w:rFonts w:cstheme="minorHAnsi"/>
          <w:b/>
          <w:szCs w:val="22"/>
        </w:rPr>
        <w:sectPr w:rsidR="0023703D" w:rsidRPr="00FE2C9E" w:rsidSect="007A5F2A">
          <w:headerReference w:type="default" r:id="rId11"/>
          <w:footerReference w:type="even" r:id="rId12"/>
          <w:footerReference w:type="default" r:id="rId13"/>
          <w:footnotePr>
            <w:pos w:val="beneathText"/>
          </w:footnotePr>
          <w:pgSz w:w="11905" w:h="16837"/>
          <w:pgMar w:top="1417" w:right="1132" w:bottom="1417" w:left="1417" w:header="720" w:footer="708" w:gutter="0"/>
          <w:cols w:space="708"/>
          <w:docGrid w:linePitch="360"/>
        </w:sectPr>
      </w:pPr>
    </w:p>
    <w:p w:rsidR="006D55B7" w:rsidRPr="00FE2C9E" w:rsidRDefault="006D55B7" w:rsidP="006D55B7">
      <w:pPr>
        <w:tabs>
          <w:tab w:val="left" w:pos="30240"/>
        </w:tabs>
        <w:rPr>
          <w:rFonts w:cstheme="minorHAnsi"/>
          <w:b/>
          <w:szCs w:val="22"/>
        </w:rPr>
      </w:pPr>
      <w:r w:rsidRPr="00FE2C9E">
        <w:rPr>
          <w:rFonts w:cstheme="minorHAnsi"/>
          <w:b/>
          <w:szCs w:val="22"/>
        </w:rPr>
        <w:lastRenderedPageBreak/>
        <w:t xml:space="preserve">Załącznik nr 1 do </w:t>
      </w:r>
      <w:r w:rsidR="009F36F2" w:rsidRPr="00FE2C9E">
        <w:rPr>
          <w:rFonts w:cstheme="minorHAnsi"/>
          <w:b/>
          <w:szCs w:val="22"/>
        </w:rPr>
        <w:t>SIWZ</w:t>
      </w:r>
      <w:r w:rsidRPr="00FE2C9E">
        <w:rPr>
          <w:rFonts w:cstheme="minorHAnsi"/>
          <w:b/>
          <w:szCs w:val="22"/>
        </w:rPr>
        <w:t xml:space="preserve"> </w:t>
      </w:r>
    </w:p>
    <w:p w:rsidR="006D55B7" w:rsidRPr="00FE2C9E" w:rsidRDefault="00D0578B" w:rsidP="006D55B7">
      <w:pPr>
        <w:tabs>
          <w:tab w:val="left" w:pos="30240"/>
        </w:tabs>
        <w:rPr>
          <w:rFonts w:cstheme="minorHAnsi"/>
          <w:b/>
          <w:szCs w:val="22"/>
        </w:rPr>
      </w:pPr>
      <w:r w:rsidRPr="00FE2C9E">
        <w:rPr>
          <w:rFonts w:cstheme="minorHAnsi"/>
          <w:b/>
          <w:szCs w:val="22"/>
        </w:rPr>
        <w:t>Wzór formularza OFERTY</w:t>
      </w:r>
    </w:p>
    <w:p w:rsidR="0023703D" w:rsidRPr="00FE2C9E" w:rsidRDefault="0023703D" w:rsidP="006D55B7">
      <w:pPr>
        <w:tabs>
          <w:tab w:val="left" w:pos="30240"/>
        </w:tabs>
        <w:rPr>
          <w:rFonts w:cstheme="minorHAnsi"/>
          <w:b/>
          <w:szCs w:val="22"/>
        </w:rPr>
      </w:pPr>
    </w:p>
    <w:p w:rsidR="00147082" w:rsidRPr="00FE2C9E" w:rsidRDefault="00147082" w:rsidP="00147082">
      <w:pPr>
        <w:spacing w:line="336" w:lineRule="auto"/>
        <w:rPr>
          <w:rFonts w:cstheme="minorHAnsi"/>
          <w:color w:val="000000"/>
          <w:szCs w:val="22"/>
        </w:rPr>
      </w:pPr>
      <w:r w:rsidRPr="00FE2C9E">
        <w:rPr>
          <w:rFonts w:cstheme="minorHAnsi"/>
          <w:color w:val="000000"/>
          <w:szCs w:val="22"/>
        </w:rPr>
        <w:t xml:space="preserve">Znak sprawy: </w:t>
      </w:r>
      <w:r w:rsidR="008103D0" w:rsidRPr="00FE2C9E">
        <w:rPr>
          <w:rFonts w:cstheme="minorHAnsi"/>
          <w:b/>
          <w:color w:val="000000"/>
        </w:rPr>
        <w:t>ZOZ.V-</w:t>
      </w:r>
      <w:r w:rsidR="003730AD" w:rsidRPr="00FE2C9E">
        <w:rPr>
          <w:rFonts w:cstheme="minorHAnsi"/>
          <w:b/>
          <w:color w:val="000000"/>
        </w:rPr>
        <w:t>270-04/MP/12</w:t>
      </w:r>
    </w:p>
    <w:p w:rsidR="003730AD" w:rsidRPr="00FE2C9E" w:rsidRDefault="003730AD" w:rsidP="003730AD">
      <w:pPr>
        <w:spacing w:line="336" w:lineRule="auto"/>
        <w:rPr>
          <w:rFonts w:cstheme="minorHAnsi"/>
          <w:szCs w:val="22"/>
        </w:rPr>
      </w:pPr>
      <w:r w:rsidRPr="00FE2C9E">
        <w:rPr>
          <w:rFonts w:cstheme="minorHAnsi"/>
          <w:color w:val="000000"/>
          <w:szCs w:val="22"/>
        </w:rPr>
        <w:t xml:space="preserve">ZAMAWIAJĄCY: </w:t>
      </w:r>
      <w:r w:rsidRPr="00FE2C9E">
        <w:rPr>
          <w:rFonts w:cstheme="minorHAnsi"/>
          <w:b/>
          <w:szCs w:val="22"/>
        </w:rPr>
        <w:t>Zespół Opieki Zdrowotnej w Lidzbarku Warmińskim</w:t>
      </w:r>
    </w:p>
    <w:p w:rsidR="00F27688" w:rsidRPr="00FE2C9E" w:rsidRDefault="00F27688" w:rsidP="003730AD">
      <w:pPr>
        <w:spacing w:line="360" w:lineRule="auto"/>
        <w:jc w:val="both"/>
        <w:rPr>
          <w:rFonts w:cstheme="minorHAnsi"/>
          <w:b/>
          <w:color w:val="000000"/>
          <w:kern w:val="32"/>
          <w:szCs w:val="22"/>
          <w:u w:val="single"/>
        </w:rPr>
      </w:pPr>
    </w:p>
    <w:p w:rsidR="00147082" w:rsidRPr="00FE2C9E" w:rsidRDefault="00147082" w:rsidP="00147082">
      <w:pPr>
        <w:spacing w:line="360" w:lineRule="auto"/>
        <w:jc w:val="center"/>
        <w:rPr>
          <w:rFonts w:cstheme="minorHAnsi"/>
          <w:b/>
          <w:color w:val="000000"/>
          <w:kern w:val="32"/>
          <w:szCs w:val="22"/>
          <w:u w:val="single"/>
        </w:rPr>
      </w:pPr>
      <w:r w:rsidRPr="00FE2C9E">
        <w:rPr>
          <w:rFonts w:cstheme="minorHAnsi"/>
          <w:b/>
          <w:color w:val="000000"/>
          <w:kern w:val="32"/>
          <w:szCs w:val="22"/>
          <w:u w:val="single"/>
        </w:rPr>
        <w:t>FORMULARZ OFERTY</w:t>
      </w:r>
    </w:p>
    <w:p w:rsidR="00147082" w:rsidRPr="00FE2C9E" w:rsidRDefault="00147082" w:rsidP="00147082">
      <w:pPr>
        <w:spacing w:line="360" w:lineRule="auto"/>
        <w:jc w:val="center"/>
        <w:rPr>
          <w:rFonts w:cstheme="minorHAnsi"/>
          <w:b/>
          <w:color w:val="000000"/>
          <w:kern w:val="32"/>
          <w:szCs w:val="22"/>
          <w:u w:val="single"/>
        </w:rPr>
      </w:pPr>
    </w:p>
    <w:p w:rsidR="00147082" w:rsidRPr="00FE2C9E" w:rsidRDefault="00147082" w:rsidP="00147082">
      <w:pPr>
        <w:spacing w:line="360" w:lineRule="auto"/>
        <w:jc w:val="both"/>
        <w:rPr>
          <w:rFonts w:cstheme="minorHAnsi"/>
          <w:color w:val="000000"/>
          <w:kern w:val="32"/>
          <w:szCs w:val="22"/>
        </w:rPr>
      </w:pPr>
      <w:r w:rsidRPr="00FE2C9E">
        <w:rPr>
          <w:rFonts w:cstheme="minorHAnsi"/>
          <w:color w:val="000000"/>
          <w:kern w:val="32"/>
          <w:szCs w:val="22"/>
        </w:rPr>
        <w:t>Ilekroć w niniejszym formularzu Wykonawca ma możliwość wyboru odpowiedzi poprzez wskazanie opcji: TAK / NIE, prosi się o zaznaczenie odpowiedzi właściwej poprzez zaznaczenie jej kółkiem lub podkreślenie.</w:t>
      </w:r>
    </w:p>
    <w:p w:rsidR="00147082" w:rsidRPr="00FE2C9E" w:rsidRDefault="00147082" w:rsidP="00147082">
      <w:pPr>
        <w:spacing w:line="360" w:lineRule="auto"/>
        <w:jc w:val="center"/>
        <w:rPr>
          <w:rFonts w:cstheme="minorHAnsi"/>
          <w:b/>
          <w:color w:val="000000"/>
          <w:kern w:val="32"/>
          <w:szCs w:val="22"/>
          <w:u w:val="single"/>
        </w:rPr>
      </w:pPr>
    </w:p>
    <w:p w:rsidR="00147082" w:rsidRPr="00FE2C9E" w:rsidRDefault="00147082" w:rsidP="00147082">
      <w:pPr>
        <w:spacing w:line="360" w:lineRule="auto"/>
        <w:jc w:val="both"/>
        <w:rPr>
          <w:rFonts w:cstheme="minorHAnsi"/>
          <w:color w:val="000000"/>
          <w:szCs w:val="22"/>
          <w:u w:val="single"/>
        </w:rPr>
      </w:pPr>
      <w:r w:rsidRPr="00FE2C9E">
        <w:rPr>
          <w:rFonts w:cstheme="minorHAnsi"/>
          <w:color w:val="000000"/>
          <w:szCs w:val="22"/>
          <w:u w:val="single"/>
        </w:rPr>
        <w:t>CZĘŚĆ A - WYKONAWCA</w:t>
      </w:r>
    </w:p>
    <w:p w:rsidR="00147082"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WYKONAWCA:</w:t>
      </w:r>
      <w:r w:rsidR="00147082" w:rsidRPr="00FE2C9E">
        <w:rPr>
          <w:rFonts w:cstheme="minorHAnsi"/>
          <w:color w:val="000000"/>
          <w:szCs w:val="22"/>
        </w:rPr>
        <w:tab/>
      </w:r>
    </w:p>
    <w:p w:rsidR="00147082"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ADRES WYKONAWCY:</w:t>
      </w:r>
      <w:r w:rsidRPr="00FE2C9E">
        <w:rPr>
          <w:rFonts w:cstheme="minorHAnsi"/>
          <w:color w:val="000000"/>
          <w:szCs w:val="22"/>
        </w:rPr>
        <w:tab/>
      </w:r>
    </w:p>
    <w:p w:rsidR="00147082"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NIP:</w:t>
      </w:r>
      <w:r w:rsidRPr="00FE2C9E">
        <w:rPr>
          <w:rFonts w:cstheme="minorHAnsi"/>
          <w:color w:val="000000"/>
          <w:szCs w:val="22"/>
        </w:rPr>
        <w:tab/>
      </w:r>
    </w:p>
    <w:p w:rsidR="00147082"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REGON:</w:t>
      </w:r>
      <w:r w:rsidRPr="00FE2C9E">
        <w:rPr>
          <w:rFonts w:cstheme="minorHAnsi"/>
          <w:color w:val="000000"/>
          <w:szCs w:val="22"/>
        </w:rPr>
        <w:tab/>
      </w:r>
    </w:p>
    <w:p w:rsidR="00F27688"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NR TELEFONU:</w:t>
      </w:r>
      <w:r w:rsidRPr="00FE2C9E">
        <w:rPr>
          <w:rFonts w:cstheme="minorHAnsi"/>
          <w:color w:val="000000"/>
          <w:szCs w:val="22"/>
        </w:rPr>
        <w:tab/>
      </w:r>
    </w:p>
    <w:p w:rsidR="00147082"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NR FAXU:</w:t>
      </w:r>
      <w:r w:rsidRPr="00FE2C9E">
        <w:rPr>
          <w:rFonts w:cstheme="minorHAnsi"/>
          <w:color w:val="000000"/>
          <w:szCs w:val="22"/>
        </w:rPr>
        <w:tab/>
      </w:r>
    </w:p>
    <w:p w:rsidR="00147082"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 xml:space="preserve">INTERNET: </w:t>
      </w:r>
      <w:r w:rsidR="00147082" w:rsidRPr="00FE2C9E">
        <w:rPr>
          <w:rFonts w:cstheme="minorHAnsi"/>
          <w:color w:val="000000"/>
          <w:szCs w:val="22"/>
        </w:rPr>
        <w:t>http://</w:t>
      </w:r>
      <w:r w:rsidRPr="00FE2C9E">
        <w:rPr>
          <w:rFonts w:cstheme="minorHAnsi"/>
          <w:color w:val="000000"/>
          <w:szCs w:val="22"/>
        </w:rPr>
        <w:tab/>
      </w:r>
    </w:p>
    <w:p w:rsidR="00F27688"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 xml:space="preserve">SPRAWĘ W IMIENIU WYKONAWCY </w:t>
      </w:r>
    </w:p>
    <w:p w:rsidR="00147082"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PROWADZIĆ BĘDZIE (BĘDĄ)</w:t>
      </w:r>
    </w:p>
    <w:p w:rsidR="00147082" w:rsidRPr="00FE2C9E" w:rsidRDefault="00147082" w:rsidP="00F27688">
      <w:pPr>
        <w:tabs>
          <w:tab w:val="right" w:leader="dot" w:pos="8789"/>
        </w:tabs>
        <w:spacing w:line="360" w:lineRule="auto"/>
        <w:rPr>
          <w:rFonts w:cstheme="minorHAnsi"/>
          <w:i/>
          <w:color w:val="000000"/>
          <w:szCs w:val="22"/>
        </w:rPr>
      </w:pPr>
      <w:r w:rsidRPr="00FE2C9E">
        <w:rPr>
          <w:rFonts w:cstheme="minorHAnsi"/>
          <w:i/>
          <w:color w:val="000000"/>
          <w:sz w:val="18"/>
          <w:szCs w:val="18"/>
        </w:rPr>
        <w:t>(podać również stanowisko służbowe):</w:t>
      </w:r>
      <w:r w:rsidRPr="00FE2C9E">
        <w:rPr>
          <w:rFonts w:cstheme="minorHAnsi"/>
          <w:color w:val="000000"/>
          <w:szCs w:val="22"/>
        </w:rPr>
        <w:t>.</w:t>
      </w:r>
      <w:r w:rsidR="00F27688" w:rsidRPr="00FE2C9E">
        <w:rPr>
          <w:rFonts w:cstheme="minorHAnsi"/>
          <w:color w:val="000000"/>
          <w:szCs w:val="22"/>
        </w:rPr>
        <w:tab/>
      </w:r>
    </w:p>
    <w:p w:rsidR="00147082" w:rsidRPr="00FE2C9E" w:rsidRDefault="00147082" w:rsidP="00F27688">
      <w:pPr>
        <w:tabs>
          <w:tab w:val="right" w:leader="dot" w:pos="8789"/>
        </w:tabs>
        <w:spacing w:line="360" w:lineRule="auto"/>
        <w:jc w:val="both"/>
        <w:rPr>
          <w:rFonts w:cstheme="minorHAnsi"/>
          <w:color w:val="000000"/>
          <w:szCs w:val="22"/>
        </w:rPr>
      </w:pPr>
      <w:r w:rsidRPr="00FE2C9E">
        <w:rPr>
          <w:rFonts w:cstheme="minorHAnsi"/>
          <w:color w:val="000000"/>
          <w:szCs w:val="22"/>
        </w:rPr>
        <w:t>E-MAIL:</w:t>
      </w:r>
      <w:r w:rsidRPr="00FE2C9E">
        <w:rPr>
          <w:rFonts w:cstheme="minorHAnsi"/>
          <w:color w:val="000000"/>
          <w:szCs w:val="22"/>
        </w:rPr>
        <w:tab/>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lastRenderedPageBreak/>
        <w:t xml:space="preserve">Działając w imieniu wymienionego powyżej Wykonawcy oświadczamy, że akceptujemy treść Specyfikacji Istotnych Warunków Zamówienia. </w:t>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Oferujemy realizację na rzecz Zamawiającego zamówienia publicznego, którego przedmiotem jest:</w:t>
      </w:r>
    </w:p>
    <w:p w:rsidR="00147082" w:rsidRPr="00FE2C9E" w:rsidRDefault="00147082" w:rsidP="00147082">
      <w:pPr>
        <w:spacing w:line="336" w:lineRule="auto"/>
        <w:jc w:val="center"/>
        <w:rPr>
          <w:rFonts w:cstheme="minorHAnsi"/>
          <w:b/>
          <w:bCs/>
          <w:szCs w:val="22"/>
        </w:rPr>
      </w:pPr>
    </w:p>
    <w:p w:rsidR="000F6CD4" w:rsidRPr="00FE2C9E" w:rsidRDefault="000F6CD4" w:rsidP="000F6CD4">
      <w:pPr>
        <w:spacing w:line="360" w:lineRule="auto"/>
        <w:jc w:val="center"/>
        <w:rPr>
          <w:rFonts w:cstheme="minorHAnsi"/>
          <w:b/>
          <w:szCs w:val="22"/>
        </w:rPr>
      </w:pPr>
      <w:r w:rsidRPr="00FE2C9E">
        <w:rPr>
          <w:rFonts w:cstheme="minorHAnsi"/>
          <w:b/>
          <w:bCs/>
          <w:szCs w:val="22"/>
        </w:rPr>
        <w:t>świadczenie usługi ubezpieczenia mienia oraz</w:t>
      </w:r>
      <w:r w:rsidRPr="00FE2C9E">
        <w:rPr>
          <w:rFonts w:cstheme="minorHAnsi"/>
          <w:b/>
          <w:szCs w:val="22"/>
        </w:rPr>
        <w:t xml:space="preserve"> </w:t>
      </w:r>
      <w:r w:rsidRPr="00FE2C9E">
        <w:rPr>
          <w:rFonts w:cstheme="minorHAnsi"/>
          <w:b/>
          <w:bCs/>
          <w:szCs w:val="22"/>
        </w:rPr>
        <w:t>odpowiedzialności cywilnej</w:t>
      </w:r>
      <w:r w:rsidRPr="00FE2C9E">
        <w:rPr>
          <w:rFonts w:cstheme="minorHAnsi"/>
          <w:b/>
          <w:szCs w:val="22"/>
        </w:rPr>
        <w:t xml:space="preserve"> </w:t>
      </w:r>
      <w:r w:rsidRPr="00FE2C9E">
        <w:rPr>
          <w:rFonts w:cstheme="minorHAnsi"/>
          <w:b/>
          <w:szCs w:val="22"/>
        </w:rPr>
        <w:br/>
        <w:t>na rzecz Zespołu Opieki Zdrowotnej w Lidzbarku Warmińskim</w:t>
      </w:r>
    </w:p>
    <w:p w:rsidR="000F6CD4" w:rsidRPr="00FE2C9E" w:rsidRDefault="000F6CD4" w:rsidP="000F6CD4">
      <w:pPr>
        <w:spacing w:line="360" w:lineRule="auto"/>
        <w:jc w:val="center"/>
        <w:rPr>
          <w:rFonts w:cstheme="minorHAnsi"/>
          <w:szCs w:val="22"/>
        </w:rPr>
      </w:pPr>
    </w:p>
    <w:p w:rsidR="00147082" w:rsidRPr="00FE2C9E" w:rsidRDefault="00147082" w:rsidP="00147082">
      <w:pPr>
        <w:spacing w:line="360" w:lineRule="auto"/>
        <w:jc w:val="both"/>
        <w:rPr>
          <w:rFonts w:cstheme="minorHAnsi"/>
          <w:szCs w:val="22"/>
        </w:rPr>
      </w:pPr>
      <w:r w:rsidRPr="00FE2C9E">
        <w:rPr>
          <w:rFonts w:cstheme="minorHAnsi"/>
          <w:szCs w:val="22"/>
        </w:rPr>
        <w:t>proponując składkę ubezpieczeniową ustaloną zgodnie z wymogami opracowanej przez Zamawiającego Specyfikacji Istotnych Warunków Zamówienia (</w:t>
      </w:r>
      <w:r w:rsidR="009F36F2" w:rsidRPr="00FE2C9E">
        <w:rPr>
          <w:rFonts w:cstheme="minorHAnsi"/>
          <w:szCs w:val="22"/>
        </w:rPr>
        <w:t>SIWZ</w:t>
      </w:r>
      <w:r w:rsidRPr="00FE2C9E">
        <w:rPr>
          <w:rFonts w:cstheme="minorHAnsi"/>
          <w:szCs w:val="22"/>
        </w:rPr>
        <w:t>) i określoną w dalszej części Formularza Oferty.</w:t>
      </w:r>
    </w:p>
    <w:p w:rsidR="00147082" w:rsidRPr="00FE2C9E" w:rsidRDefault="00147082" w:rsidP="00147082">
      <w:pPr>
        <w:tabs>
          <w:tab w:val="left" w:pos="4140"/>
        </w:tabs>
        <w:spacing w:before="120" w:line="360" w:lineRule="auto"/>
        <w:jc w:val="both"/>
        <w:rPr>
          <w:rFonts w:cstheme="minorHAnsi"/>
          <w:color w:val="000000"/>
          <w:szCs w:val="22"/>
        </w:rPr>
      </w:pPr>
      <w:r w:rsidRPr="00FE2C9E">
        <w:rPr>
          <w:rFonts w:cstheme="minorHAnsi"/>
          <w:color w:val="000000"/>
          <w:szCs w:val="22"/>
        </w:rPr>
        <w:t xml:space="preserve">W przypadku wybrania naszej oferty umowa ubezpieczenia zostanie zawarta na warunkach określonych w </w:t>
      </w:r>
      <w:r w:rsidR="009F36F2" w:rsidRPr="00FE2C9E">
        <w:rPr>
          <w:rFonts w:cstheme="minorHAnsi"/>
          <w:color w:val="000000"/>
          <w:szCs w:val="22"/>
        </w:rPr>
        <w:t>SIWZ</w:t>
      </w:r>
      <w:r w:rsidRPr="00FE2C9E">
        <w:rPr>
          <w:rFonts w:cstheme="minorHAnsi"/>
          <w:color w:val="000000"/>
          <w:szCs w:val="22"/>
        </w:rPr>
        <w:t xml:space="preserve">, w szczególności w </w:t>
      </w:r>
      <w:r w:rsidR="000F6CD4" w:rsidRPr="00FE2C9E">
        <w:rPr>
          <w:rFonts w:cstheme="minorHAnsi"/>
          <w:color w:val="000000"/>
          <w:szCs w:val="22"/>
        </w:rPr>
        <w:t xml:space="preserve">Załączniku nr 3 do </w:t>
      </w:r>
      <w:r w:rsidR="009F36F2" w:rsidRPr="00FE2C9E">
        <w:rPr>
          <w:rFonts w:cstheme="minorHAnsi"/>
          <w:color w:val="000000"/>
          <w:szCs w:val="22"/>
        </w:rPr>
        <w:t>SIWZ</w:t>
      </w:r>
      <w:r w:rsidR="000F6CD4" w:rsidRPr="00FE2C9E">
        <w:rPr>
          <w:rFonts w:cstheme="minorHAnsi"/>
          <w:color w:val="000000"/>
          <w:szCs w:val="22"/>
        </w:rPr>
        <w:t xml:space="preserve"> </w:t>
      </w:r>
      <w:r w:rsidRPr="00FE2C9E">
        <w:rPr>
          <w:rFonts w:cstheme="minorHAnsi"/>
          <w:color w:val="000000"/>
          <w:szCs w:val="22"/>
        </w:rPr>
        <w:t xml:space="preserve">„Opis Przedmiotu Zamówienia” zgodnie z wypełnionym Formularzem Oferty i Załącznikami do Formularza Oferty. W pozostałych kwestiach będą miały zastosowanie Ogólne /Szczególne Warunki Ubezpieczenia załączone do Oferty. Jeżeli załączone Ogólne /Szczególne Warunki Ubezpieczenia odbiegają od warunków ubezpieczenia określonych w </w:t>
      </w:r>
      <w:r w:rsidR="009F36F2" w:rsidRPr="00FE2C9E">
        <w:rPr>
          <w:rFonts w:cstheme="minorHAnsi"/>
          <w:color w:val="000000"/>
          <w:szCs w:val="22"/>
        </w:rPr>
        <w:t>SIWZ</w:t>
      </w:r>
      <w:r w:rsidRPr="00FE2C9E">
        <w:rPr>
          <w:rFonts w:cstheme="minorHAnsi"/>
          <w:color w:val="000000"/>
          <w:szCs w:val="22"/>
        </w:rPr>
        <w:t xml:space="preserve">, za wiążące uznajemy warunki określone w </w:t>
      </w:r>
      <w:r w:rsidR="009F36F2" w:rsidRPr="00FE2C9E">
        <w:rPr>
          <w:rFonts w:cstheme="minorHAnsi"/>
          <w:color w:val="000000"/>
          <w:szCs w:val="22"/>
        </w:rPr>
        <w:t>SIWZ</w:t>
      </w:r>
      <w:r w:rsidRPr="00FE2C9E">
        <w:rPr>
          <w:rFonts w:cstheme="minorHAnsi"/>
          <w:color w:val="000000"/>
          <w:szCs w:val="22"/>
        </w:rPr>
        <w:t>.</w:t>
      </w:r>
    </w:p>
    <w:p w:rsidR="00147082" w:rsidRPr="00FE2C9E" w:rsidRDefault="00147082" w:rsidP="00147082">
      <w:pPr>
        <w:tabs>
          <w:tab w:val="left" w:pos="4140"/>
        </w:tabs>
        <w:spacing w:before="120" w:line="360" w:lineRule="auto"/>
        <w:jc w:val="both"/>
        <w:rPr>
          <w:rFonts w:cstheme="minorHAnsi"/>
          <w:color w:val="000000"/>
          <w:szCs w:val="22"/>
        </w:rPr>
      </w:pPr>
      <w:r w:rsidRPr="00FE2C9E">
        <w:rPr>
          <w:rFonts w:cstheme="minorHAnsi"/>
          <w:color w:val="000000"/>
          <w:szCs w:val="22"/>
        </w:rPr>
        <w:t xml:space="preserve">Jednocześnie zobowiązujemy się uwzględnić w zawartej umowie postanowienia klauzul dodatkowych wymaganych w </w:t>
      </w:r>
      <w:r w:rsidR="009F36F2" w:rsidRPr="00FE2C9E">
        <w:rPr>
          <w:rFonts w:cstheme="minorHAnsi"/>
          <w:color w:val="000000"/>
          <w:szCs w:val="22"/>
        </w:rPr>
        <w:t>SIWZ</w:t>
      </w:r>
      <w:r w:rsidRPr="00FE2C9E">
        <w:rPr>
          <w:rFonts w:cstheme="minorHAnsi"/>
          <w:color w:val="000000"/>
          <w:szCs w:val="22"/>
        </w:rPr>
        <w:t xml:space="preserve"> dla poszczególnych ubezpieczeń.</w:t>
      </w:r>
    </w:p>
    <w:p w:rsidR="00147082" w:rsidRPr="00FE2C9E" w:rsidRDefault="00147082" w:rsidP="00147082">
      <w:pPr>
        <w:tabs>
          <w:tab w:val="left" w:pos="4140"/>
        </w:tabs>
        <w:spacing w:before="120" w:line="360" w:lineRule="auto"/>
        <w:jc w:val="both"/>
        <w:rPr>
          <w:rFonts w:cstheme="minorHAnsi"/>
          <w:szCs w:val="22"/>
        </w:rPr>
      </w:pPr>
      <w:r w:rsidRPr="00FE2C9E">
        <w:rPr>
          <w:rFonts w:cstheme="minorHAnsi"/>
          <w:szCs w:val="22"/>
        </w:rPr>
        <w:t>Uważamy się za związanych złożoną ofertą przez 30 dni od momentu upływu terminu do składania ofert.</w:t>
      </w:r>
    </w:p>
    <w:p w:rsidR="00147082" w:rsidRPr="00FE2C9E" w:rsidRDefault="00147082" w:rsidP="00147082">
      <w:pPr>
        <w:spacing w:line="336" w:lineRule="auto"/>
        <w:jc w:val="both"/>
        <w:rPr>
          <w:rFonts w:cstheme="minorHAnsi"/>
          <w:color w:val="000000"/>
          <w:szCs w:val="22"/>
          <w:u w:val="single"/>
        </w:rPr>
      </w:pPr>
      <w:r w:rsidRPr="00FE2C9E">
        <w:rPr>
          <w:rFonts w:cstheme="minorHAnsi"/>
          <w:color w:val="000000"/>
          <w:szCs w:val="22"/>
          <w:u w:val="single"/>
        </w:rPr>
        <w:t>CZĘŚĆ B – ZAKRES OFERTY</w:t>
      </w:r>
    </w:p>
    <w:p w:rsidR="00147082" w:rsidRPr="00FE2C9E" w:rsidRDefault="00147082" w:rsidP="00147082">
      <w:pPr>
        <w:spacing w:line="336" w:lineRule="auto"/>
        <w:jc w:val="both"/>
        <w:rPr>
          <w:rFonts w:cstheme="minorHAnsi"/>
          <w:color w:val="000000"/>
          <w:szCs w:val="22"/>
        </w:rPr>
      </w:pPr>
      <w:r w:rsidRPr="00FE2C9E">
        <w:rPr>
          <w:rFonts w:cstheme="minorHAnsi"/>
          <w:color w:val="000000"/>
          <w:szCs w:val="22"/>
        </w:rPr>
        <w:t>W ramach niniejszego postępowania składamy ofertę ubezpieczenia na:</w:t>
      </w:r>
    </w:p>
    <w:p w:rsidR="00366AE0" w:rsidRPr="00FE2C9E" w:rsidRDefault="0017226C" w:rsidP="00366AE0">
      <w:pPr>
        <w:pStyle w:val="NormalnyWeb"/>
        <w:ind w:left="360"/>
        <w:jc w:val="both"/>
        <w:rPr>
          <w:rFonts w:cstheme="minorHAnsi"/>
          <w:b/>
          <w:szCs w:val="22"/>
        </w:rPr>
      </w:pPr>
      <w:r w:rsidRPr="00FE2C9E">
        <w:rPr>
          <w:rFonts w:cstheme="minorHAnsi"/>
          <w:b/>
          <w:szCs w:val="22"/>
        </w:rPr>
        <w:t>Pakiet 1:</w:t>
      </w:r>
    </w:p>
    <w:p w:rsidR="00366AE0" w:rsidRPr="00FE2C9E" w:rsidRDefault="0017226C" w:rsidP="000A0B9E">
      <w:pPr>
        <w:pStyle w:val="NormalnyWeb"/>
        <w:numPr>
          <w:ilvl w:val="0"/>
          <w:numId w:val="45"/>
        </w:numPr>
        <w:ind w:left="426" w:hanging="426"/>
        <w:jc w:val="both"/>
        <w:rPr>
          <w:rFonts w:cstheme="minorHAnsi"/>
          <w:szCs w:val="22"/>
        </w:rPr>
      </w:pPr>
      <w:r w:rsidRPr="00FE2C9E">
        <w:rPr>
          <w:rFonts w:cstheme="minorHAnsi"/>
          <w:szCs w:val="22"/>
        </w:rPr>
        <w:t xml:space="preserve">Obowiązkowe ubezpieczenie odpowiedzialności cywilnej podmiotu wykonującego działalność leczniczą za szkody będące następstwem udzielenia świadczeń zdrowotnych albo niezgodnego z prawem zaniechania udzielenia świadczeń zdrowotnych; </w:t>
      </w:r>
    </w:p>
    <w:p w:rsidR="00366AE0" w:rsidRPr="00FE2C9E" w:rsidRDefault="0017226C" w:rsidP="000A0B9E">
      <w:pPr>
        <w:pStyle w:val="NormalnyWeb"/>
        <w:numPr>
          <w:ilvl w:val="0"/>
          <w:numId w:val="45"/>
        </w:numPr>
        <w:ind w:left="426" w:hanging="426"/>
        <w:jc w:val="both"/>
        <w:rPr>
          <w:rFonts w:cstheme="minorHAnsi"/>
          <w:szCs w:val="22"/>
        </w:rPr>
      </w:pPr>
      <w:r w:rsidRPr="00FE2C9E">
        <w:rPr>
          <w:rFonts w:cstheme="minorHAnsi"/>
          <w:szCs w:val="22"/>
        </w:rPr>
        <w:t xml:space="preserve">Ubezpieczenie odpowiedzialności cywilnej za szkody wyrządzone osobie trzeciej w następstwie udzielania świadczeń zdrowotnych albo niezgodnego z prawem zaniechania udzielania </w:t>
      </w:r>
      <w:r w:rsidRPr="00FE2C9E">
        <w:rPr>
          <w:rFonts w:cstheme="minorHAnsi"/>
          <w:szCs w:val="22"/>
        </w:rPr>
        <w:lastRenderedPageBreak/>
        <w:t xml:space="preserve">świadczeń zdrowotnych w związku z wykonywaniem przez Zamawiającego działalności leczniczej; </w:t>
      </w:r>
    </w:p>
    <w:p w:rsidR="0017226C" w:rsidRPr="00FE2C9E" w:rsidRDefault="0017226C" w:rsidP="000A0B9E">
      <w:pPr>
        <w:pStyle w:val="NormalnyWeb"/>
        <w:numPr>
          <w:ilvl w:val="0"/>
          <w:numId w:val="45"/>
        </w:numPr>
        <w:ind w:left="426" w:hanging="426"/>
        <w:jc w:val="both"/>
        <w:rPr>
          <w:rFonts w:cstheme="minorHAnsi"/>
          <w:szCs w:val="22"/>
        </w:rPr>
      </w:pPr>
      <w:r w:rsidRPr="00FE2C9E">
        <w:rPr>
          <w:rFonts w:cstheme="minorHAnsi"/>
          <w:szCs w:val="22"/>
        </w:rPr>
        <w:t>Ubezpieczenie odpowiedzialności cywilnej za szkody wyrządzone osobie trzeciej w związku z prowadzoną dzia</w:t>
      </w:r>
      <w:r w:rsidR="00366AE0" w:rsidRPr="00FE2C9E">
        <w:rPr>
          <w:rFonts w:cstheme="minorHAnsi"/>
          <w:szCs w:val="22"/>
        </w:rPr>
        <w:t>łalnością i posiadanym mieniem;</w:t>
      </w:r>
      <w:r w:rsidR="00215E34" w:rsidRPr="00FE2C9E">
        <w:rPr>
          <w:rFonts w:cstheme="minorHAnsi"/>
          <w:szCs w:val="22"/>
        </w:rPr>
        <w:t xml:space="preserve"> </w:t>
      </w:r>
      <w:r w:rsidRPr="00FE2C9E">
        <w:rPr>
          <w:rFonts w:cstheme="minorHAnsi"/>
          <w:szCs w:val="22"/>
        </w:rPr>
        <w:t xml:space="preserve">Ubezpieczenie mienia od wszystkich </w:t>
      </w:r>
      <w:proofErr w:type="spellStart"/>
      <w:r w:rsidRPr="00FE2C9E">
        <w:rPr>
          <w:rFonts w:cstheme="minorHAnsi"/>
          <w:szCs w:val="22"/>
        </w:rPr>
        <w:t>ryzyk</w:t>
      </w:r>
      <w:proofErr w:type="spellEnd"/>
      <w:r w:rsidRPr="00FE2C9E">
        <w:rPr>
          <w:rFonts w:cstheme="minorHAnsi"/>
          <w:szCs w:val="22"/>
        </w:rPr>
        <w:t>;</w:t>
      </w:r>
      <w:r w:rsidR="00AE24FE" w:rsidRPr="00FE2C9E">
        <w:rPr>
          <w:rFonts w:cstheme="minorHAnsi"/>
          <w:szCs w:val="22"/>
        </w:rPr>
        <w:t xml:space="preserve"> </w:t>
      </w:r>
      <w:r w:rsidR="00215E34" w:rsidRPr="00FE2C9E">
        <w:rPr>
          <w:rFonts w:cstheme="minorHAnsi"/>
          <w:szCs w:val="22"/>
        </w:rPr>
        <w:t xml:space="preserve"> </w:t>
      </w:r>
      <w:r w:rsidRPr="00FE2C9E">
        <w:rPr>
          <w:rFonts w:cstheme="minorHAnsi"/>
          <w:szCs w:val="22"/>
        </w:rPr>
        <w:t>Ubezpieczenie sprzętu elektrycznego i elekt</w:t>
      </w:r>
      <w:r w:rsidR="0098715B" w:rsidRPr="00FE2C9E">
        <w:rPr>
          <w:rFonts w:cstheme="minorHAnsi"/>
          <w:szCs w:val="22"/>
        </w:rPr>
        <w:t xml:space="preserve">ronicznego od wszystkich </w:t>
      </w:r>
      <w:proofErr w:type="spellStart"/>
      <w:r w:rsidR="0098715B" w:rsidRPr="00FE2C9E">
        <w:rPr>
          <w:rFonts w:cstheme="minorHAnsi"/>
          <w:szCs w:val="22"/>
        </w:rPr>
        <w:t>ryzyk</w:t>
      </w:r>
      <w:proofErr w:type="spellEnd"/>
      <w:r w:rsidR="0098715B" w:rsidRPr="00FE2C9E">
        <w:rPr>
          <w:rFonts w:cstheme="minorHAnsi"/>
          <w:szCs w:val="22"/>
        </w:rPr>
        <w:t>.</w:t>
      </w:r>
    </w:p>
    <w:p w:rsidR="00366AE0" w:rsidRPr="00FE2C9E" w:rsidRDefault="00AE24FE" w:rsidP="00EF1EAC">
      <w:pPr>
        <w:pStyle w:val="NormalnyWeb"/>
        <w:ind w:left="360"/>
        <w:rPr>
          <w:rFonts w:cstheme="minorHAnsi"/>
          <w:szCs w:val="22"/>
        </w:rPr>
      </w:pPr>
      <w:r w:rsidRPr="00FE2C9E">
        <w:rPr>
          <w:rFonts w:cstheme="minorHAnsi"/>
          <w:b/>
          <w:szCs w:val="22"/>
        </w:rPr>
        <w:t>Pakiet 2:</w:t>
      </w:r>
      <w:r w:rsidRPr="00FE2C9E">
        <w:rPr>
          <w:rFonts w:cstheme="minorHAnsi"/>
          <w:szCs w:val="22"/>
        </w:rPr>
        <w:t xml:space="preserve"> </w:t>
      </w:r>
    </w:p>
    <w:p w:rsidR="00EF1EAC" w:rsidRPr="00FE2C9E" w:rsidRDefault="00EF1EAC" w:rsidP="0098715B">
      <w:pPr>
        <w:pStyle w:val="NormalnyWeb"/>
        <w:numPr>
          <w:ilvl w:val="0"/>
          <w:numId w:val="46"/>
        </w:numPr>
        <w:ind w:left="426" w:hanging="426"/>
        <w:rPr>
          <w:rFonts w:cstheme="minorHAnsi"/>
          <w:bCs/>
          <w:szCs w:val="22"/>
          <w:u w:val="single"/>
        </w:rPr>
      </w:pPr>
      <w:r w:rsidRPr="00FE2C9E">
        <w:rPr>
          <w:rFonts w:cstheme="minorHAnsi"/>
          <w:szCs w:val="22"/>
        </w:rPr>
        <w:t>Ubezpieczenia</w:t>
      </w:r>
      <w:r w:rsidRPr="00FE2C9E">
        <w:rPr>
          <w:rFonts w:cstheme="minorHAnsi"/>
          <w:bCs/>
          <w:szCs w:val="22"/>
        </w:rPr>
        <w:t xml:space="preserve"> </w:t>
      </w:r>
      <w:r w:rsidRPr="00FE2C9E">
        <w:rPr>
          <w:rFonts w:cstheme="minorHAnsi"/>
          <w:szCs w:val="22"/>
        </w:rPr>
        <w:t>komunikacyjne</w:t>
      </w:r>
      <w:r w:rsidRPr="00FE2C9E">
        <w:rPr>
          <w:rFonts w:cstheme="minorHAnsi"/>
          <w:bCs/>
          <w:szCs w:val="22"/>
        </w:rPr>
        <w:t xml:space="preserve"> pojazdów mechanicznych</w:t>
      </w:r>
      <w:r w:rsidR="00366AE0" w:rsidRPr="00FE2C9E">
        <w:rPr>
          <w:rFonts w:cstheme="minorHAnsi"/>
          <w:bCs/>
          <w:szCs w:val="22"/>
        </w:rPr>
        <w:t xml:space="preserve"> OC</w:t>
      </w:r>
      <w:r w:rsidRPr="00FE2C9E">
        <w:rPr>
          <w:rFonts w:cstheme="minorHAnsi"/>
          <w:bCs/>
          <w:szCs w:val="22"/>
        </w:rPr>
        <w:t>,</w:t>
      </w:r>
      <w:r w:rsidR="00366AE0" w:rsidRPr="00FE2C9E">
        <w:rPr>
          <w:rFonts w:cstheme="minorHAnsi"/>
          <w:bCs/>
          <w:szCs w:val="22"/>
        </w:rPr>
        <w:t xml:space="preserve"> AC, NWW</w:t>
      </w:r>
      <w:r w:rsidRPr="00FE2C9E">
        <w:rPr>
          <w:rFonts w:cstheme="minorHAnsi"/>
          <w:bCs/>
          <w:szCs w:val="22"/>
        </w:rPr>
        <w:t>)</w:t>
      </w:r>
    </w:p>
    <w:p w:rsidR="00366AE0" w:rsidRPr="00FE2C9E" w:rsidRDefault="0017226C" w:rsidP="0017226C">
      <w:pPr>
        <w:pStyle w:val="NormalnyWeb"/>
        <w:ind w:firstLine="360"/>
        <w:rPr>
          <w:rFonts w:cstheme="minorHAnsi"/>
          <w:szCs w:val="22"/>
        </w:rPr>
      </w:pPr>
      <w:r w:rsidRPr="00FE2C9E">
        <w:rPr>
          <w:rFonts w:cstheme="minorHAnsi"/>
          <w:b/>
          <w:szCs w:val="22"/>
        </w:rPr>
        <w:t>Pakiet 3</w:t>
      </w:r>
      <w:r w:rsidRPr="00FE2C9E">
        <w:rPr>
          <w:rFonts w:cstheme="minorHAnsi"/>
          <w:szCs w:val="22"/>
        </w:rPr>
        <w:t xml:space="preserve">: </w:t>
      </w:r>
    </w:p>
    <w:p w:rsidR="0017226C" w:rsidRPr="00FE2C9E" w:rsidRDefault="0017226C" w:rsidP="000A0B9E">
      <w:pPr>
        <w:pStyle w:val="NormalnyWeb"/>
        <w:numPr>
          <w:ilvl w:val="0"/>
          <w:numId w:val="46"/>
        </w:numPr>
        <w:ind w:left="426" w:hanging="426"/>
        <w:rPr>
          <w:rFonts w:cstheme="minorHAnsi"/>
          <w:szCs w:val="22"/>
        </w:rPr>
      </w:pPr>
      <w:r w:rsidRPr="00FE2C9E">
        <w:rPr>
          <w:rFonts w:cstheme="minorHAnsi"/>
          <w:szCs w:val="22"/>
        </w:rPr>
        <w:t>obowiązkowe ubezpieczenie na rzecz pacjen</w:t>
      </w:r>
      <w:r w:rsidR="00EF1EAC" w:rsidRPr="00FE2C9E">
        <w:rPr>
          <w:rFonts w:cstheme="minorHAnsi"/>
          <w:szCs w:val="22"/>
        </w:rPr>
        <w:t>tów z tytułu zdarzeń medycznych</w:t>
      </w:r>
    </w:p>
    <w:p w:rsidR="00147082" w:rsidRPr="00FE2C9E" w:rsidRDefault="00147082" w:rsidP="00147082">
      <w:pPr>
        <w:spacing w:line="336" w:lineRule="auto"/>
        <w:jc w:val="both"/>
        <w:rPr>
          <w:rFonts w:cstheme="minorHAnsi"/>
          <w:color w:val="000000"/>
          <w:szCs w:val="22"/>
          <w:u w:val="single"/>
        </w:rPr>
      </w:pPr>
      <w:r w:rsidRPr="00FE2C9E">
        <w:rPr>
          <w:rFonts w:cstheme="minorHAnsi"/>
          <w:color w:val="000000"/>
          <w:szCs w:val="22"/>
          <w:u w:val="single"/>
        </w:rPr>
        <w:t xml:space="preserve">CZĘŚĆ C – ZAŁĄCZNIKI DO FORMULARZA OFERTY </w:t>
      </w:r>
    </w:p>
    <w:p w:rsidR="00147082" w:rsidRPr="00FE2C9E" w:rsidRDefault="00147082" w:rsidP="00147082">
      <w:pPr>
        <w:spacing w:line="336" w:lineRule="auto"/>
        <w:jc w:val="both"/>
        <w:rPr>
          <w:rFonts w:cstheme="minorHAnsi"/>
          <w:color w:val="000000"/>
          <w:szCs w:val="22"/>
        </w:rPr>
      </w:pPr>
      <w:r w:rsidRPr="00FE2C9E">
        <w:rPr>
          <w:rFonts w:cstheme="minorHAnsi"/>
          <w:color w:val="000000"/>
          <w:szCs w:val="22"/>
        </w:rPr>
        <w:t>Załącznikami do niniejszego Formularza są:</w:t>
      </w:r>
    </w:p>
    <w:p w:rsidR="00147082" w:rsidRPr="00FE2C9E" w:rsidRDefault="00147082" w:rsidP="00147082">
      <w:pPr>
        <w:spacing w:line="336" w:lineRule="auto"/>
        <w:jc w:val="both"/>
        <w:rPr>
          <w:rFonts w:cstheme="minorHAnsi"/>
          <w:color w:val="000000"/>
          <w:szCs w:val="22"/>
        </w:rPr>
      </w:pPr>
      <w:r w:rsidRPr="00FE2C9E">
        <w:rPr>
          <w:rFonts w:cstheme="minorHAnsi"/>
          <w:color w:val="000000"/>
          <w:szCs w:val="22"/>
        </w:rPr>
        <w:t xml:space="preserve">Załącznik nr 1 – </w:t>
      </w:r>
      <w:r w:rsidR="008E1F88" w:rsidRPr="00FE2C9E">
        <w:rPr>
          <w:rFonts w:cstheme="minorHAnsi"/>
          <w:b/>
          <w:color w:val="000000"/>
          <w:szCs w:val="22"/>
        </w:rPr>
        <w:t>Informacje dotyczące ubezpieczenia odpowiedzialności cywilnej</w:t>
      </w:r>
    </w:p>
    <w:p w:rsidR="00147082" w:rsidRPr="00FE2C9E" w:rsidRDefault="00147082" w:rsidP="00147082">
      <w:pPr>
        <w:spacing w:line="336" w:lineRule="auto"/>
        <w:jc w:val="both"/>
        <w:rPr>
          <w:rFonts w:cstheme="minorHAnsi"/>
          <w:color w:val="000000"/>
          <w:szCs w:val="22"/>
        </w:rPr>
      </w:pPr>
      <w:r w:rsidRPr="00FE2C9E">
        <w:rPr>
          <w:rFonts w:cstheme="minorHAnsi"/>
          <w:color w:val="000000"/>
          <w:szCs w:val="22"/>
        </w:rPr>
        <w:t xml:space="preserve">Załącznik nr 2 - </w:t>
      </w:r>
      <w:r w:rsidR="008E1F88" w:rsidRPr="00FE2C9E">
        <w:rPr>
          <w:rFonts w:cstheme="minorHAnsi"/>
          <w:b/>
          <w:color w:val="000000"/>
          <w:szCs w:val="22"/>
        </w:rPr>
        <w:t xml:space="preserve">Informacje dotyczące ubezpieczenia mienia od wszystkich </w:t>
      </w:r>
      <w:proofErr w:type="spellStart"/>
      <w:r w:rsidR="008E1F88" w:rsidRPr="00FE2C9E">
        <w:rPr>
          <w:rFonts w:cstheme="minorHAnsi"/>
          <w:b/>
          <w:color w:val="000000"/>
          <w:szCs w:val="22"/>
        </w:rPr>
        <w:t>ryzyk</w:t>
      </w:r>
      <w:proofErr w:type="spellEnd"/>
    </w:p>
    <w:p w:rsidR="00147082" w:rsidRPr="00FE2C9E" w:rsidRDefault="00147082" w:rsidP="000F6CD4">
      <w:pPr>
        <w:spacing w:line="336" w:lineRule="auto"/>
        <w:rPr>
          <w:rFonts w:cstheme="minorHAnsi"/>
          <w:color w:val="000000"/>
          <w:szCs w:val="22"/>
        </w:rPr>
      </w:pPr>
      <w:r w:rsidRPr="00FE2C9E">
        <w:rPr>
          <w:rFonts w:cstheme="minorHAnsi"/>
          <w:color w:val="000000"/>
          <w:szCs w:val="22"/>
        </w:rPr>
        <w:t xml:space="preserve">Załącznik nr 3 - </w:t>
      </w:r>
      <w:r w:rsidR="008E1F88" w:rsidRPr="00FE2C9E">
        <w:rPr>
          <w:rFonts w:cstheme="minorHAnsi"/>
          <w:b/>
          <w:color w:val="000000"/>
          <w:szCs w:val="22"/>
        </w:rPr>
        <w:t>Informacje dotyczące ubezpieczenia sprzętu elektronicznego</w:t>
      </w:r>
    </w:p>
    <w:p w:rsidR="00147082" w:rsidRPr="00FE2C9E" w:rsidRDefault="00147082" w:rsidP="00147082">
      <w:pPr>
        <w:spacing w:line="336" w:lineRule="auto"/>
        <w:jc w:val="both"/>
        <w:rPr>
          <w:rFonts w:cstheme="minorHAnsi"/>
          <w:b/>
          <w:color w:val="000000"/>
          <w:szCs w:val="22"/>
        </w:rPr>
      </w:pPr>
      <w:r w:rsidRPr="00FE2C9E">
        <w:rPr>
          <w:rFonts w:cstheme="minorHAnsi"/>
          <w:color w:val="000000"/>
          <w:szCs w:val="22"/>
        </w:rPr>
        <w:t xml:space="preserve">Załącznik nr 4 - </w:t>
      </w:r>
      <w:r w:rsidR="00FC12F8" w:rsidRPr="00FE2C9E">
        <w:rPr>
          <w:rFonts w:cstheme="minorHAnsi"/>
          <w:b/>
          <w:color w:val="000000"/>
          <w:szCs w:val="22"/>
        </w:rPr>
        <w:t>Informacje dotyczące ubezpieczeń komunikacyjnych</w:t>
      </w:r>
    </w:p>
    <w:p w:rsidR="004D3F97" w:rsidRPr="00FE2C9E" w:rsidRDefault="004D3F97" w:rsidP="004D3F97">
      <w:pPr>
        <w:spacing w:line="336" w:lineRule="auto"/>
        <w:jc w:val="both"/>
        <w:rPr>
          <w:rFonts w:cstheme="minorHAnsi"/>
          <w:b/>
          <w:color w:val="000000"/>
          <w:szCs w:val="22"/>
        </w:rPr>
      </w:pPr>
      <w:r w:rsidRPr="00FE2C9E">
        <w:rPr>
          <w:rFonts w:cstheme="minorHAnsi"/>
          <w:color w:val="000000"/>
          <w:szCs w:val="22"/>
        </w:rPr>
        <w:t xml:space="preserve">Załącznik nr 5 - </w:t>
      </w:r>
      <w:r w:rsidRPr="00FE2C9E">
        <w:rPr>
          <w:rFonts w:cstheme="minorHAnsi"/>
          <w:b/>
          <w:color w:val="000000"/>
          <w:szCs w:val="22"/>
        </w:rPr>
        <w:t>Informacje dotyczące ubezpieczenia na rzecz pacjentów z tytułu zdarzeń medycznych</w:t>
      </w:r>
    </w:p>
    <w:p w:rsidR="00147082" w:rsidRPr="00FE2C9E" w:rsidRDefault="00147082" w:rsidP="00147082">
      <w:pPr>
        <w:spacing w:line="336" w:lineRule="auto"/>
        <w:rPr>
          <w:rFonts w:cstheme="minorHAnsi"/>
          <w:color w:val="000000"/>
          <w:szCs w:val="22"/>
        </w:rPr>
      </w:pPr>
      <w:r w:rsidRPr="00FE2C9E">
        <w:rPr>
          <w:rFonts w:cstheme="minorHAnsi"/>
          <w:color w:val="000000"/>
          <w:szCs w:val="22"/>
        </w:rPr>
        <w:t xml:space="preserve">Załącznik nr </w:t>
      </w:r>
      <w:r w:rsidR="004D3F97" w:rsidRPr="00FE2C9E">
        <w:rPr>
          <w:rFonts w:cstheme="minorHAnsi"/>
          <w:color w:val="000000"/>
          <w:szCs w:val="22"/>
        </w:rPr>
        <w:t>6</w:t>
      </w:r>
      <w:r w:rsidRPr="00FE2C9E">
        <w:rPr>
          <w:rFonts w:cstheme="minorHAnsi"/>
          <w:color w:val="000000"/>
          <w:szCs w:val="22"/>
        </w:rPr>
        <w:t xml:space="preserve"> – Ogólne warunki ubezpieczenia, które będą miały zastosowanie do poszczególnych ubezpieczeń;</w:t>
      </w:r>
    </w:p>
    <w:p w:rsidR="00147082" w:rsidRPr="00FE2C9E" w:rsidRDefault="00147082" w:rsidP="00F27688">
      <w:pPr>
        <w:tabs>
          <w:tab w:val="right" w:leader="dot" w:pos="8931"/>
        </w:tabs>
        <w:spacing w:line="336" w:lineRule="auto"/>
        <w:rPr>
          <w:rFonts w:cstheme="minorHAnsi"/>
          <w:color w:val="000000"/>
          <w:szCs w:val="22"/>
        </w:rPr>
      </w:pPr>
      <w:r w:rsidRPr="00FE2C9E">
        <w:rPr>
          <w:rFonts w:cstheme="minorHAnsi"/>
          <w:color w:val="000000"/>
          <w:szCs w:val="22"/>
        </w:rPr>
        <w:t xml:space="preserve">Załącznik nr </w:t>
      </w:r>
      <w:r w:rsidR="004D3F97" w:rsidRPr="00FE2C9E">
        <w:rPr>
          <w:rFonts w:cstheme="minorHAnsi"/>
          <w:color w:val="000000"/>
          <w:szCs w:val="22"/>
        </w:rPr>
        <w:t>7</w:t>
      </w:r>
      <w:r w:rsidRPr="00FE2C9E">
        <w:rPr>
          <w:rFonts w:cstheme="minorHAnsi"/>
          <w:color w:val="000000"/>
          <w:szCs w:val="22"/>
        </w:rPr>
        <w:t xml:space="preserve"> i dalsze – </w:t>
      </w:r>
      <w:r w:rsidR="00F27688" w:rsidRPr="00FE2C9E">
        <w:rPr>
          <w:rFonts w:cstheme="minorHAnsi"/>
          <w:color w:val="000000"/>
          <w:szCs w:val="22"/>
        </w:rPr>
        <w:tab/>
      </w:r>
    </w:p>
    <w:p w:rsidR="00147082" w:rsidRPr="00FE2C9E" w:rsidRDefault="00147082" w:rsidP="00147082">
      <w:pPr>
        <w:spacing w:line="336" w:lineRule="auto"/>
        <w:jc w:val="both"/>
        <w:rPr>
          <w:rFonts w:cstheme="minorHAnsi"/>
          <w:color w:val="000000"/>
          <w:szCs w:val="22"/>
          <w:u w:val="single"/>
        </w:rPr>
      </w:pPr>
      <w:r w:rsidRPr="00FE2C9E">
        <w:rPr>
          <w:rFonts w:cstheme="minorHAnsi"/>
          <w:color w:val="000000"/>
          <w:szCs w:val="22"/>
          <w:u w:val="single"/>
        </w:rPr>
        <w:t>CZĘŚĆ D – OKRES UBEZPIECZENIA:</w:t>
      </w:r>
    </w:p>
    <w:p w:rsidR="00147082" w:rsidRPr="00FE2C9E" w:rsidRDefault="00147082" w:rsidP="00147082">
      <w:pPr>
        <w:spacing w:line="336" w:lineRule="auto"/>
        <w:jc w:val="both"/>
        <w:rPr>
          <w:rFonts w:cstheme="minorHAnsi"/>
          <w:b/>
          <w:szCs w:val="22"/>
        </w:rPr>
      </w:pPr>
      <w:r w:rsidRPr="00FE2C9E">
        <w:rPr>
          <w:rFonts w:cstheme="minorHAnsi"/>
          <w:szCs w:val="22"/>
        </w:rPr>
        <w:t xml:space="preserve">Podstawowy okres ubezpieczenia wynosi 12 miesięcy: od </w:t>
      </w:r>
      <w:r w:rsidRPr="00FE2C9E">
        <w:rPr>
          <w:rFonts w:cstheme="minorHAnsi"/>
          <w:b/>
          <w:szCs w:val="22"/>
        </w:rPr>
        <w:t>01.05.201</w:t>
      </w:r>
      <w:r w:rsidR="00AE24FE" w:rsidRPr="00FE2C9E">
        <w:rPr>
          <w:rFonts w:cstheme="minorHAnsi"/>
          <w:b/>
          <w:szCs w:val="22"/>
        </w:rPr>
        <w:t>2</w:t>
      </w:r>
      <w:r w:rsidRPr="00FE2C9E">
        <w:rPr>
          <w:rFonts w:cstheme="minorHAnsi"/>
          <w:b/>
          <w:szCs w:val="22"/>
        </w:rPr>
        <w:t xml:space="preserve"> r. do 30.04.201</w:t>
      </w:r>
      <w:r w:rsidR="00AE24FE" w:rsidRPr="00FE2C9E">
        <w:rPr>
          <w:rFonts w:cstheme="minorHAnsi"/>
          <w:b/>
          <w:szCs w:val="22"/>
        </w:rPr>
        <w:t>3</w:t>
      </w:r>
      <w:r w:rsidRPr="00FE2C9E">
        <w:rPr>
          <w:rFonts w:cstheme="minorHAnsi"/>
          <w:b/>
          <w:szCs w:val="22"/>
        </w:rPr>
        <w:t xml:space="preserve"> r.</w:t>
      </w:r>
    </w:p>
    <w:p w:rsidR="0088060F" w:rsidRPr="00FE2C9E" w:rsidRDefault="004D3F97" w:rsidP="00147082">
      <w:pPr>
        <w:spacing w:line="336" w:lineRule="auto"/>
        <w:jc w:val="both"/>
        <w:rPr>
          <w:rFonts w:cstheme="minorHAnsi"/>
          <w:szCs w:val="22"/>
        </w:rPr>
      </w:pPr>
      <w:r w:rsidRPr="00FE2C9E">
        <w:rPr>
          <w:rFonts w:cstheme="minorHAnsi"/>
          <w:szCs w:val="22"/>
          <w:lang w:eastAsia="ar-SA"/>
        </w:rPr>
        <w:t>Okres ubezpieczenia dla każdego pojazdu wynosi 12 miesięcy i rozpoczyna się następnego dnia po zakończeniu dotychczasowej ochrony ubezpieczeniowej zgodnie z wykazem pojazdów</w:t>
      </w:r>
    </w:p>
    <w:p w:rsidR="00147082" w:rsidRPr="00FE2C9E" w:rsidRDefault="00147082" w:rsidP="00147082">
      <w:pPr>
        <w:spacing w:line="336" w:lineRule="auto"/>
        <w:jc w:val="both"/>
        <w:rPr>
          <w:rFonts w:cstheme="minorHAnsi"/>
          <w:color w:val="000000"/>
          <w:szCs w:val="22"/>
          <w:u w:val="single"/>
        </w:rPr>
      </w:pPr>
      <w:r w:rsidRPr="00FE2C9E">
        <w:rPr>
          <w:rFonts w:cstheme="minorHAnsi"/>
          <w:color w:val="000000"/>
          <w:szCs w:val="22"/>
          <w:u w:val="single"/>
        </w:rPr>
        <w:t>CZĘŚĆ E– CENA ZA REALIZACJĘ ZAMÓWIENIA:</w:t>
      </w:r>
    </w:p>
    <w:p w:rsidR="0088060F" w:rsidRPr="00FE2C9E" w:rsidRDefault="0088060F" w:rsidP="0088060F">
      <w:pPr>
        <w:spacing w:line="336" w:lineRule="auto"/>
        <w:jc w:val="both"/>
        <w:rPr>
          <w:rFonts w:cstheme="minorHAnsi"/>
          <w:szCs w:val="22"/>
        </w:rPr>
      </w:pPr>
      <w:r w:rsidRPr="00FE2C9E">
        <w:rPr>
          <w:rFonts w:cstheme="minorHAnsi"/>
          <w:szCs w:val="22"/>
        </w:rPr>
        <w:t xml:space="preserve">Łączna cena za realizację zamówienia w całym okresie ubezpieczenia </w:t>
      </w:r>
    </w:p>
    <w:p w:rsidR="00366AE0" w:rsidRPr="00FE2C9E" w:rsidRDefault="0088060F" w:rsidP="004D3F97">
      <w:pPr>
        <w:pStyle w:val="NormalnyWeb"/>
        <w:ind w:left="360"/>
        <w:rPr>
          <w:rFonts w:cstheme="minorHAnsi"/>
          <w:szCs w:val="22"/>
        </w:rPr>
      </w:pPr>
      <w:r w:rsidRPr="00FE2C9E">
        <w:rPr>
          <w:rFonts w:cstheme="minorHAnsi"/>
          <w:szCs w:val="22"/>
        </w:rPr>
        <w:lastRenderedPageBreak/>
        <w:t xml:space="preserve">Pakiet 1: </w:t>
      </w:r>
    </w:p>
    <w:p w:rsidR="00366AE0" w:rsidRPr="00FE2C9E" w:rsidRDefault="0088060F" w:rsidP="000A0B9E">
      <w:pPr>
        <w:pStyle w:val="NormalnyWeb"/>
        <w:numPr>
          <w:ilvl w:val="0"/>
          <w:numId w:val="46"/>
        </w:numPr>
        <w:ind w:left="426" w:hanging="426"/>
        <w:jc w:val="both"/>
        <w:rPr>
          <w:rFonts w:cstheme="minorHAnsi"/>
          <w:szCs w:val="22"/>
        </w:rPr>
      </w:pPr>
      <w:r w:rsidRPr="00FE2C9E">
        <w:rPr>
          <w:rFonts w:cstheme="minorHAnsi"/>
          <w:szCs w:val="22"/>
        </w:rPr>
        <w:t>Obowiązkowe ubezpieczenie odpowiedzialności cywilnej podmiotu wykonującego działalność leczniczą za szkody będące następstwem udzielenia świadczeń zdrowotnych albo niezgodnego z</w:t>
      </w:r>
      <w:r w:rsidR="00366AE0" w:rsidRPr="00FE2C9E">
        <w:rPr>
          <w:rFonts w:cstheme="minorHAnsi"/>
          <w:szCs w:val="22"/>
        </w:rPr>
        <w:t> </w:t>
      </w:r>
      <w:r w:rsidRPr="00FE2C9E">
        <w:rPr>
          <w:rFonts w:cstheme="minorHAnsi"/>
          <w:szCs w:val="22"/>
        </w:rPr>
        <w:t>prawem zaniechania udzielenia świadczeń zdrowotnych;</w:t>
      </w:r>
    </w:p>
    <w:p w:rsidR="00366AE0" w:rsidRPr="00FE2C9E" w:rsidRDefault="0088060F" w:rsidP="000A0B9E">
      <w:pPr>
        <w:pStyle w:val="NormalnyWeb"/>
        <w:numPr>
          <w:ilvl w:val="0"/>
          <w:numId w:val="46"/>
        </w:numPr>
        <w:ind w:left="426" w:hanging="426"/>
        <w:jc w:val="both"/>
        <w:rPr>
          <w:rFonts w:cstheme="minorHAnsi"/>
          <w:szCs w:val="22"/>
        </w:rPr>
      </w:pPr>
      <w:r w:rsidRPr="00FE2C9E">
        <w:rPr>
          <w:rFonts w:cstheme="minorHAnsi"/>
          <w:szCs w:val="22"/>
        </w:rPr>
        <w:t>Ubezpieczenie odpowiedzialności cywilnej za szkody wyrządzone osobie trzeciej w następstwie udzielania świadczeń zdrowotnych albo niezgodnego z prawem zaniechania udzielania świadczeń zdrowotnych w związku z wykonywaniem przez Zamawiającego działalności leczniczej;</w:t>
      </w:r>
      <w:r w:rsidR="008E1F88" w:rsidRPr="00FE2C9E">
        <w:rPr>
          <w:rFonts w:cstheme="minorHAnsi"/>
          <w:szCs w:val="22"/>
        </w:rPr>
        <w:t xml:space="preserve"> </w:t>
      </w:r>
    </w:p>
    <w:p w:rsidR="0088060F" w:rsidRPr="00FE2C9E" w:rsidRDefault="0088060F" w:rsidP="000A0B9E">
      <w:pPr>
        <w:pStyle w:val="NormalnyWeb"/>
        <w:numPr>
          <w:ilvl w:val="0"/>
          <w:numId w:val="46"/>
        </w:numPr>
        <w:ind w:left="426" w:hanging="426"/>
        <w:jc w:val="both"/>
        <w:rPr>
          <w:rFonts w:cstheme="minorHAnsi"/>
          <w:szCs w:val="22"/>
        </w:rPr>
      </w:pPr>
      <w:r w:rsidRPr="00FE2C9E">
        <w:rPr>
          <w:rFonts w:cstheme="minorHAnsi"/>
          <w:szCs w:val="22"/>
        </w:rPr>
        <w:t>Ubezpieczenie odpowiedzialności cywilnej za szkody wyrządzone osobie trzeciej w związku z</w:t>
      </w:r>
      <w:r w:rsidR="00366AE0" w:rsidRPr="00FE2C9E">
        <w:rPr>
          <w:rFonts w:cstheme="minorHAnsi"/>
          <w:szCs w:val="22"/>
        </w:rPr>
        <w:t> </w:t>
      </w:r>
      <w:r w:rsidRPr="00FE2C9E">
        <w:rPr>
          <w:rFonts w:cstheme="minorHAnsi"/>
          <w:szCs w:val="22"/>
        </w:rPr>
        <w:t xml:space="preserve">prowadzoną działalnością i posiadanym mieniem; Ubezpieczenie mienia od wszystkich </w:t>
      </w:r>
      <w:proofErr w:type="spellStart"/>
      <w:r w:rsidRPr="00FE2C9E">
        <w:rPr>
          <w:rFonts w:cstheme="minorHAnsi"/>
          <w:szCs w:val="22"/>
        </w:rPr>
        <w:t>ryzyk</w:t>
      </w:r>
      <w:proofErr w:type="spellEnd"/>
      <w:r w:rsidRPr="00FE2C9E">
        <w:rPr>
          <w:rFonts w:cstheme="minorHAnsi"/>
          <w:szCs w:val="22"/>
        </w:rPr>
        <w:t>;</w:t>
      </w:r>
      <w:r w:rsidR="00215E34" w:rsidRPr="00FE2C9E">
        <w:rPr>
          <w:rFonts w:cstheme="minorHAnsi"/>
          <w:szCs w:val="22"/>
        </w:rPr>
        <w:t xml:space="preserve"> </w:t>
      </w:r>
      <w:r w:rsidRPr="00FE2C9E">
        <w:rPr>
          <w:rFonts w:cstheme="minorHAnsi"/>
          <w:szCs w:val="22"/>
        </w:rPr>
        <w:t xml:space="preserve">Ubezpieczenie sprzętu elektrycznego i elektronicznego od wszystkich </w:t>
      </w:r>
      <w:proofErr w:type="spellStart"/>
      <w:r w:rsidRPr="00FE2C9E">
        <w:rPr>
          <w:rFonts w:cstheme="minorHAnsi"/>
          <w:szCs w:val="22"/>
        </w:rPr>
        <w:t>ryzyk</w:t>
      </w:r>
      <w:proofErr w:type="spellEnd"/>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FE2C9E">
        <w:rPr>
          <w:rFonts w:cstheme="minorHAnsi"/>
          <w:szCs w:val="22"/>
        </w:rPr>
        <w:t>…………………………zł…………gr.</w:t>
      </w: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tabs>
          <w:tab w:val="left" w:pos="4140"/>
        </w:tabs>
        <w:spacing w:before="120" w:line="360" w:lineRule="auto"/>
        <w:jc w:val="both"/>
        <w:rPr>
          <w:rFonts w:cstheme="minorHAnsi"/>
          <w:color w:val="000000"/>
          <w:szCs w:val="22"/>
        </w:rPr>
      </w:pPr>
      <w:r w:rsidRPr="00FE2C9E">
        <w:rPr>
          <w:rFonts w:cstheme="minorHAnsi"/>
          <w:color w:val="000000"/>
          <w:szCs w:val="22"/>
        </w:rPr>
        <w:t>słownie:…………………………….……………………………..złotych……………….gr</w:t>
      </w:r>
    </w:p>
    <w:p w:rsidR="00366AE0" w:rsidRPr="00FE2C9E" w:rsidRDefault="0088060F" w:rsidP="004D3F97">
      <w:pPr>
        <w:pStyle w:val="NormalnyWeb"/>
        <w:ind w:left="284"/>
        <w:rPr>
          <w:rFonts w:cstheme="minorHAnsi"/>
          <w:szCs w:val="22"/>
        </w:rPr>
      </w:pPr>
      <w:r w:rsidRPr="00FE2C9E">
        <w:rPr>
          <w:rFonts w:cstheme="minorHAnsi"/>
          <w:szCs w:val="22"/>
        </w:rPr>
        <w:t xml:space="preserve">Pakiet 2 </w:t>
      </w:r>
    </w:p>
    <w:p w:rsidR="0088060F" w:rsidRPr="00FE2C9E" w:rsidRDefault="004D3F97" w:rsidP="0098715B">
      <w:pPr>
        <w:pStyle w:val="NormalnyWeb"/>
        <w:numPr>
          <w:ilvl w:val="0"/>
          <w:numId w:val="46"/>
        </w:numPr>
        <w:ind w:left="426" w:hanging="426"/>
        <w:jc w:val="both"/>
        <w:rPr>
          <w:rFonts w:cstheme="minorHAnsi"/>
          <w:szCs w:val="22"/>
        </w:rPr>
      </w:pPr>
      <w:r w:rsidRPr="00FE2C9E">
        <w:rPr>
          <w:rFonts w:cstheme="minorHAnsi"/>
          <w:szCs w:val="22"/>
        </w:rPr>
        <w:t>Ubezpieczenia</w:t>
      </w:r>
      <w:r w:rsidRPr="00FE2C9E">
        <w:rPr>
          <w:rFonts w:cstheme="minorHAnsi"/>
          <w:bCs/>
          <w:szCs w:val="22"/>
        </w:rPr>
        <w:t xml:space="preserve"> </w:t>
      </w:r>
      <w:r w:rsidRPr="00FE2C9E">
        <w:rPr>
          <w:rFonts w:cstheme="minorHAnsi"/>
          <w:szCs w:val="22"/>
        </w:rPr>
        <w:t>komunikacyjne</w:t>
      </w:r>
      <w:r w:rsidRPr="00FE2C9E">
        <w:rPr>
          <w:rFonts w:cstheme="minorHAnsi"/>
          <w:bCs/>
          <w:szCs w:val="22"/>
        </w:rPr>
        <w:t xml:space="preserve"> pojazdów mechanicznych (</w:t>
      </w:r>
      <w:r w:rsidR="00366AE0" w:rsidRPr="00FE2C9E">
        <w:rPr>
          <w:rFonts w:cstheme="minorHAnsi"/>
          <w:bCs/>
          <w:szCs w:val="22"/>
        </w:rPr>
        <w:t>OC, AC, NNW</w:t>
      </w:r>
      <w:r w:rsidRPr="00FE2C9E">
        <w:rPr>
          <w:rFonts w:cstheme="minorHAnsi"/>
          <w:bCs/>
          <w:szCs w:val="22"/>
        </w:rPr>
        <w:t>)</w:t>
      </w: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FE2C9E">
        <w:rPr>
          <w:rFonts w:cstheme="minorHAnsi"/>
          <w:szCs w:val="22"/>
        </w:rPr>
        <w:t>…………………………zł…………gr.</w:t>
      </w: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tabs>
          <w:tab w:val="left" w:pos="4140"/>
        </w:tabs>
        <w:spacing w:before="120" w:line="360" w:lineRule="auto"/>
        <w:jc w:val="both"/>
        <w:rPr>
          <w:rFonts w:cstheme="minorHAnsi"/>
          <w:color w:val="000000"/>
          <w:szCs w:val="22"/>
        </w:rPr>
      </w:pPr>
      <w:r w:rsidRPr="00FE2C9E">
        <w:rPr>
          <w:rFonts w:cstheme="minorHAnsi"/>
          <w:color w:val="000000"/>
          <w:szCs w:val="22"/>
        </w:rPr>
        <w:t>słownie:…………………………….……………………………..złotych……………….gr</w:t>
      </w:r>
    </w:p>
    <w:p w:rsidR="0098715B" w:rsidRPr="00FE2C9E" w:rsidRDefault="0088060F" w:rsidP="0098715B">
      <w:pPr>
        <w:pStyle w:val="NormalnyWeb"/>
        <w:ind w:left="284"/>
        <w:rPr>
          <w:rFonts w:cstheme="minorHAnsi"/>
          <w:szCs w:val="22"/>
        </w:rPr>
      </w:pPr>
      <w:r w:rsidRPr="00FE2C9E">
        <w:rPr>
          <w:rFonts w:cstheme="minorHAnsi"/>
          <w:szCs w:val="22"/>
        </w:rPr>
        <w:t>Pakiet 3:</w:t>
      </w:r>
    </w:p>
    <w:p w:rsidR="0088060F" w:rsidRPr="00FE2C9E" w:rsidRDefault="0088060F" w:rsidP="0098715B">
      <w:pPr>
        <w:pStyle w:val="NormalnyWeb"/>
        <w:numPr>
          <w:ilvl w:val="0"/>
          <w:numId w:val="46"/>
        </w:numPr>
        <w:ind w:left="426" w:hanging="426"/>
        <w:jc w:val="both"/>
        <w:rPr>
          <w:rFonts w:cstheme="minorHAnsi"/>
          <w:szCs w:val="22"/>
        </w:rPr>
      </w:pPr>
      <w:r w:rsidRPr="00FE2C9E">
        <w:rPr>
          <w:rFonts w:cstheme="minorHAnsi"/>
          <w:szCs w:val="22"/>
        </w:rPr>
        <w:t xml:space="preserve"> obowiązkowe ubezpieczenie na rzecz pacjentów z tytułu zdarzeń medycznych wynosi </w:t>
      </w: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FE2C9E">
        <w:rPr>
          <w:rFonts w:cstheme="minorHAnsi"/>
          <w:szCs w:val="22"/>
        </w:rPr>
        <w:t>…………………………zł…………gr.</w:t>
      </w:r>
    </w:p>
    <w:p w:rsidR="0088060F" w:rsidRPr="00FE2C9E" w:rsidRDefault="0088060F" w:rsidP="0088060F">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88060F" w:rsidRPr="00FE2C9E" w:rsidRDefault="0088060F" w:rsidP="0088060F">
      <w:pPr>
        <w:tabs>
          <w:tab w:val="left" w:pos="4140"/>
        </w:tabs>
        <w:spacing w:before="120" w:line="360" w:lineRule="auto"/>
        <w:jc w:val="both"/>
        <w:rPr>
          <w:rFonts w:cstheme="minorHAnsi"/>
          <w:color w:val="000000"/>
          <w:szCs w:val="22"/>
        </w:rPr>
      </w:pPr>
      <w:r w:rsidRPr="00FE2C9E">
        <w:rPr>
          <w:rFonts w:cstheme="minorHAnsi"/>
          <w:color w:val="000000"/>
          <w:szCs w:val="22"/>
        </w:rPr>
        <w:lastRenderedPageBreak/>
        <w:t>słownie:…………………………….……………………………..złotych……………….gr</w:t>
      </w:r>
    </w:p>
    <w:p w:rsidR="00147082" w:rsidRPr="00FE2C9E" w:rsidRDefault="00147082" w:rsidP="00147082">
      <w:pPr>
        <w:spacing w:line="336" w:lineRule="auto"/>
        <w:jc w:val="both"/>
        <w:rPr>
          <w:rFonts w:cstheme="minorHAnsi"/>
          <w:color w:val="000000"/>
          <w:szCs w:val="22"/>
          <w:u w:val="single"/>
        </w:rPr>
      </w:pPr>
      <w:r w:rsidRPr="00FE2C9E">
        <w:rPr>
          <w:rFonts w:cstheme="minorHAnsi"/>
          <w:color w:val="000000"/>
          <w:szCs w:val="22"/>
          <w:u w:val="single"/>
        </w:rPr>
        <w:t>CZĘŚĆ F– PŁATNOŚĆ SKŁADKI</w:t>
      </w:r>
    </w:p>
    <w:p w:rsidR="00147082" w:rsidRPr="00FE2C9E" w:rsidRDefault="00147082" w:rsidP="00147082">
      <w:pPr>
        <w:spacing w:line="360" w:lineRule="auto"/>
        <w:ind w:left="360"/>
        <w:jc w:val="both"/>
        <w:rPr>
          <w:rFonts w:cstheme="minorHAnsi"/>
          <w:szCs w:val="22"/>
        </w:rPr>
      </w:pPr>
    </w:p>
    <w:p w:rsidR="00147082" w:rsidRPr="00FE2C9E" w:rsidRDefault="00147082" w:rsidP="00147082">
      <w:pPr>
        <w:spacing w:line="360" w:lineRule="auto"/>
        <w:jc w:val="both"/>
        <w:rPr>
          <w:rFonts w:cstheme="minorHAnsi"/>
          <w:szCs w:val="22"/>
        </w:rPr>
      </w:pPr>
      <w:r w:rsidRPr="00FE2C9E">
        <w:rPr>
          <w:rFonts w:cstheme="minorHAnsi"/>
          <w:szCs w:val="22"/>
        </w:rPr>
        <w:t xml:space="preserve">Składka ubezpieczeniowa </w:t>
      </w:r>
      <w:r w:rsidR="00366AE0" w:rsidRPr="00FE2C9E">
        <w:rPr>
          <w:rFonts w:cstheme="minorHAnsi"/>
          <w:szCs w:val="22"/>
        </w:rPr>
        <w:t>będzie</w:t>
      </w:r>
      <w:r w:rsidRPr="00FE2C9E">
        <w:rPr>
          <w:rFonts w:cstheme="minorHAnsi"/>
          <w:szCs w:val="22"/>
        </w:rPr>
        <w:t xml:space="preserve"> opłac</w:t>
      </w:r>
      <w:r w:rsidR="00366AE0" w:rsidRPr="00FE2C9E">
        <w:rPr>
          <w:rFonts w:cstheme="minorHAnsi"/>
          <w:szCs w:val="22"/>
        </w:rPr>
        <w:t>a</w:t>
      </w:r>
      <w:r w:rsidRPr="00FE2C9E">
        <w:rPr>
          <w:rFonts w:cstheme="minorHAnsi"/>
          <w:szCs w:val="22"/>
        </w:rPr>
        <w:t>na w 4 równych rat</w:t>
      </w:r>
      <w:r w:rsidR="00366AE0" w:rsidRPr="00FE2C9E">
        <w:rPr>
          <w:rFonts w:cstheme="minorHAnsi"/>
          <w:szCs w:val="22"/>
        </w:rPr>
        <w:t>ach</w:t>
      </w:r>
      <w:r w:rsidRPr="00FE2C9E">
        <w:rPr>
          <w:rFonts w:cstheme="minorHAnsi"/>
          <w:szCs w:val="22"/>
        </w:rPr>
        <w:t>, płatnych w terminach:</w:t>
      </w:r>
    </w:p>
    <w:p w:rsidR="00147082" w:rsidRPr="00FE2C9E" w:rsidRDefault="00147082" w:rsidP="00147082">
      <w:pPr>
        <w:spacing w:line="360" w:lineRule="auto"/>
        <w:ind w:left="360"/>
        <w:jc w:val="both"/>
        <w:rPr>
          <w:rFonts w:cstheme="minorHAnsi"/>
          <w:szCs w:val="22"/>
        </w:rPr>
      </w:pPr>
      <w:r w:rsidRPr="00FE2C9E">
        <w:rPr>
          <w:rFonts w:cstheme="minorHAnsi"/>
          <w:szCs w:val="22"/>
        </w:rPr>
        <w:t xml:space="preserve">I rata </w:t>
      </w:r>
      <w:r w:rsidRPr="00FE2C9E">
        <w:rPr>
          <w:rFonts w:cstheme="minorHAnsi"/>
          <w:szCs w:val="22"/>
        </w:rPr>
        <w:tab/>
        <w:t>– do dnia 31.05.201</w:t>
      </w:r>
      <w:r w:rsidR="00AE24FE" w:rsidRPr="00FE2C9E">
        <w:rPr>
          <w:rFonts w:cstheme="minorHAnsi"/>
          <w:szCs w:val="22"/>
        </w:rPr>
        <w:t>2</w:t>
      </w:r>
      <w:r w:rsidRPr="00FE2C9E">
        <w:rPr>
          <w:rFonts w:cstheme="minorHAnsi"/>
          <w:szCs w:val="22"/>
        </w:rPr>
        <w:t xml:space="preserve"> r.</w:t>
      </w:r>
    </w:p>
    <w:p w:rsidR="00147082" w:rsidRPr="00FE2C9E" w:rsidRDefault="00147082" w:rsidP="00147082">
      <w:pPr>
        <w:spacing w:line="360" w:lineRule="auto"/>
        <w:ind w:left="360"/>
        <w:jc w:val="both"/>
        <w:rPr>
          <w:rFonts w:cstheme="minorHAnsi"/>
          <w:szCs w:val="22"/>
        </w:rPr>
      </w:pPr>
      <w:r w:rsidRPr="00FE2C9E">
        <w:rPr>
          <w:rFonts w:cstheme="minorHAnsi"/>
          <w:szCs w:val="22"/>
        </w:rPr>
        <w:t>II rata</w:t>
      </w:r>
      <w:r w:rsidRPr="00FE2C9E">
        <w:rPr>
          <w:rFonts w:cstheme="minorHAnsi"/>
          <w:szCs w:val="22"/>
        </w:rPr>
        <w:tab/>
        <w:t>- do dnia 31.08.201</w:t>
      </w:r>
      <w:r w:rsidR="00AE24FE" w:rsidRPr="00FE2C9E">
        <w:rPr>
          <w:rFonts w:cstheme="minorHAnsi"/>
          <w:szCs w:val="22"/>
        </w:rPr>
        <w:t>2</w:t>
      </w:r>
      <w:r w:rsidRPr="00FE2C9E">
        <w:rPr>
          <w:rFonts w:cstheme="minorHAnsi"/>
          <w:szCs w:val="22"/>
        </w:rPr>
        <w:t xml:space="preserve"> r.</w:t>
      </w:r>
    </w:p>
    <w:p w:rsidR="00147082" w:rsidRPr="00FE2C9E" w:rsidRDefault="00147082" w:rsidP="00147082">
      <w:pPr>
        <w:spacing w:line="360" w:lineRule="auto"/>
        <w:ind w:left="360"/>
        <w:jc w:val="both"/>
        <w:rPr>
          <w:rFonts w:cstheme="minorHAnsi"/>
          <w:szCs w:val="22"/>
        </w:rPr>
      </w:pPr>
      <w:r w:rsidRPr="00FE2C9E">
        <w:rPr>
          <w:rFonts w:cstheme="minorHAnsi"/>
          <w:szCs w:val="22"/>
        </w:rPr>
        <w:t>III rata</w:t>
      </w:r>
      <w:r w:rsidRPr="00FE2C9E">
        <w:rPr>
          <w:rFonts w:cstheme="minorHAnsi"/>
          <w:szCs w:val="22"/>
        </w:rPr>
        <w:tab/>
        <w:t>- do dnia 30.11.201</w:t>
      </w:r>
      <w:r w:rsidR="00AE24FE" w:rsidRPr="00FE2C9E">
        <w:rPr>
          <w:rFonts w:cstheme="minorHAnsi"/>
          <w:szCs w:val="22"/>
        </w:rPr>
        <w:t>2</w:t>
      </w:r>
      <w:r w:rsidRPr="00FE2C9E">
        <w:rPr>
          <w:rFonts w:cstheme="minorHAnsi"/>
          <w:szCs w:val="22"/>
        </w:rPr>
        <w:t xml:space="preserve"> r.</w:t>
      </w:r>
    </w:p>
    <w:p w:rsidR="00147082" w:rsidRPr="00FE2C9E" w:rsidRDefault="00147082" w:rsidP="00147082">
      <w:pPr>
        <w:spacing w:line="360" w:lineRule="auto"/>
        <w:ind w:left="360"/>
        <w:jc w:val="both"/>
        <w:rPr>
          <w:rFonts w:cstheme="minorHAnsi"/>
          <w:szCs w:val="22"/>
        </w:rPr>
      </w:pPr>
      <w:r w:rsidRPr="00FE2C9E">
        <w:rPr>
          <w:rFonts w:cstheme="minorHAnsi"/>
          <w:szCs w:val="22"/>
        </w:rPr>
        <w:t>IV rata</w:t>
      </w:r>
      <w:r w:rsidRPr="00FE2C9E">
        <w:rPr>
          <w:rFonts w:cstheme="minorHAnsi"/>
          <w:szCs w:val="22"/>
        </w:rPr>
        <w:tab/>
        <w:t>- do dnia 28.02.201</w:t>
      </w:r>
      <w:r w:rsidR="00AE24FE" w:rsidRPr="00FE2C9E">
        <w:rPr>
          <w:rFonts w:cstheme="minorHAnsi"/>
          <w:szCs w:val="22"/>
        </w:rPr>
        <w:t>3</w:t>
      </w:r>
      <w:r w:rsidRPr="00FE2C9E">
        <w:rPr>
          <w:rFonts w:cstheme="minorHAnsi"/>
          <w:szCs w:val="22"/>
        </w:rPr>
        <w:t xml:space="preserve"> r.</w:t>
      </w:r>
    </w:p>
    <w:p w:rsidR="00AE24FE" w:rsidRPr="00FE2C9E" w:rsidRDefault="00AE24FE" w:rsidP="00AE24FE">
      <w:pPr>
        <w:spacing w:line="360" w:lineRule="auto"/>
        <w:jc w:val="both"/>
        <w:rPr>
          <w:rFonts w:cstheme="minorHAnsi"/>
          <w:szCs w:val="22"/>
        </w:rPr>
      </w:pPr>
      <w:r w:rsidRPr="00FE2C9E">
        <w:rPr>
          <w:rFonts w:cstheme="minorHAnsi"/>
          <w:szCs w:val="22"/>
        </w:rPr>
        <w:t>Składka za ubez</w:t>
      </w:r>
      <w:r w:rsidR="00366AE0" w:rsidRPr="00FE2C9E">
        <w:rPr>
          <w:rFonts w:cstheme="minorHAnsi"/>
          <w:szCs w:val="22"/>
        </w:rPr>
        <w:t>pieczenie komunikacyjne będzie opłacona</w:t>
      </w:r>
      <w:r w:rsidRPr="00FE2C9E">
        <w:rPr>
          <w:rFonts w:cstheme="minorHAnsi"/>
          <w:szCs w:val="22"/>
        </w:rPr>
        <w:t xml:space="preserve"> jednorazowo w terminie 14 dni od początku okresu ubezpieczenia określonego w polisie</w:t>
      </w:r>
    </w:p>
    <w:p w:rsidR="00147082" w:rsidRPr="00FE2C9E" w:rsidRDefault="00147082" w:rsidP="00147082">
      <w:pPr>
        <w:tabs>
          <w:tab w:val="left" w:pos="3600"/>
        </w:tabs>
        <w:spacing w:before="120" w:line="360" w:lineRule="auto"/>
        <w:jc w:val="right"/>
        <w:rPr>
          <w:rFonts w:cstheme="minorHAnsi"/>
          <w:color w:val="000000"/>
          <w:szCs w:val="22"/>
        </w:rPr>
      </w:pPr>
    </w:p>
    <w:p w:rsidR="00147082" w:rsidRPr="00FE2C9E" w:rsidRDefault="00147082" w:rsidP="00147082">
      <w:pPr>
        <w:tabs>
          <w:tab w:val="left" w:pos="3600"/>
        </w:tabs>
        <w:spacing w:before="120" w:line="360" w:lineRule="auto"/>
        <w:jc w:val="right"/>
        <w:rPr>
          <w:rFonts w:cstheme="minorHAnsi"/>
          <w:color w:val="000000"/>
          <w:szCs w:val="22"/>
        </w:rPr>
      </w:pPr>
    </w:p>
    <w:p w:rsidR="00147082" w:rsidRPr="00FE2C9E" w:rsidRDefault="00147082" w:rsidP="00147082">
      <w:pPr>
        <w:tabs>
          <w:tab w:val="left" w:pos="3600"/>
        </w:tabs>
        <w:spacing w:before="120" w:line="360" w:lineRule="auto"/>
        <w:jc w:val="right"/>
        <w:rPr>
          <w:rFonts w:cstheme="minorHAnsi"/>
          <w:color w:val="000000"/>
          <w:szCs w:val="22"/>
        </w:rPr>
      </w:pPr>
      <w:r w:rsidRPr="00FE2C9E">
        <w:rPr>
          <w:rFonts w:cstheme="minorHAnsi"/>
          <w:color w:val="000000"/>
          <w:szCs w:val="22"/>
        </w:rPr>
        <w:t>…………………………………….</w:t>
      </w:r>
    </w:p>
    <w:p w:rsidR="00147082" w:rsidRPr="00FE2C9E" w:rsidRDefault="00147082" w:rsidP="00147082">
      <w:pPr>
        <w:tabs>
          <w:tab w:val="left" w:pos="3600"/>
        </w:tabs>
        <w:spacing w:before="120"/>
        <w:jc w:val="right"/>
        <w:rPr>
          <w:rFonts w:cstheme="minorHAnsi"/>
          <w:color w:val="000000"/>
          <w:sz w:val="18"/>
          <w:szCs w:val="18"/>
        </w:rPr>
      </w:pPr>
      <w:r w:rsidRPr="00FE2C9E">
        <w:rPr>
          <w:rFonts w:cstheme="minorHAnsi"/>
          <w:color w:val="000000"/>
          <w:szCs w:val="22"/>
        </w:rPr>
        <w:tab/>
      </w:r>
      <w:r w:rsidRPr="00FE2C9E">
        <w:rPr>
          <w:rFonts w:cstheme="minorHAnsi"/>
          <w:color w:val="000000"/>
          <w:sz w:val="18"/>
          <w:szCs w:val="18"/>
        </w:rPr>
        <w:t xml:space="preserve">(data, podpisy i pieczątki uprawnionych reprezentantów </w:t>
      </w:r>
      <w:r w:rsidRPr="00FE2C9E">
        <w:rPr>
          <w:rFonts w:cstheme="minorHAnsi"/>
          <w:color w:val="000000"/>
          <w:sz w:val="18"/>
          <w:szCs w:val="18"/>
        </w:rPr>
        <w:br/>
        <w:t>lub upełnomocnionych przedstawicieli Wykonawcy)</w:t>
      </w:r>
    </w:p>
    <w:p w:rsidR="00147082" w:rsidRPr="00FE2C9E" w:rsidRDefault="00147082" w:rsidP="00147082">
      <w:pPr>
        <w:spacing w:line="336" w:lineRule="auto"/>
        <w:jc w:val="center"/>
        <w:rPr>
          <w:rFonts w:cstheme="minorHAnsi"/>
          <w:b/>
          <w:color w:val="000000"/>
          <w:szCs w:val="22"/>
        </w:rPr>
      </w:pPr>
      <w:r w:rsidRPr="00FE2C9E">
        <w:rPr>
          <w:rFonts w:cstheme="minorHAnsi"/>
          <w:b/>
          <w:color w:val="000000"/>
          <w:szCs w:val="22"/>
        </w:rPr>
        <w:br w:type="page"/>
      </w:r>
    </w:p>
    <w:p w:rsidR="00147082" w:rsidRPr="00FE2C9E" w:rsidRDefault="00147082" w:rsidP="00147082">
      <w:pPr>
        <w:spacing w:line="360" w:lineRule="auto"/>
        <w:jc w:val="center"/>
        <w:rPr>
          <w:rFonts w:cstheme="minorHAnsi"/>
          <w:i/>
          <w:color w:val="000000"/>
          <w:szCs w:val="22"/>
        </w:rPr>
      </w:pPr>
      <w:r w:rsidRPr="00FE2C9E">
        <w:rPr>
          <w:rFonts w:cstheme="minorHAnsi"/>
          <w:b/>
          <w:color w:val="000000"/>
          <w:szCs w:val="22"/>
        </w:rPr>
        <w:lastRenderedPageBreak/>
        <w:t>ZAŁĄCZNIK NR 1</w:t>
      </w:r>
    </w:p>
    <w:p w:rsidR="0088060F" w:rsidRPr="00FE2C9E" w:rsidRDefault="0088060F" w:rsidP="0088060F">
      <w:pPr>
        <w:spacing w:line="360" w:lineRule="auto"/>
        <w:jc w:val="center"/>
        <w:rPr>
          <w:rFonts w:cstheme="minorHAnsi"/>
          <w:b/>
          <w:color w:val="000000"/>
          <w:szCs w:val="22"/>
        </w:rPr>
      </w:pPr>
      <w:r w:rsidRPr="00FE2C9E">
        <w:rPr>
          <w:rFonts w:cstheme="minorHAnsi"/>
          <w:b/>
          <w:color w:val="000000"/>
          <w:szCs w:val="22"/>
        </w:rPr>
        <w:t xml:space="preserve"> (do Formularza Oferty)</w:t>
      </w:r>
    </w:p>
    <w:p w:rsidR="0088060F" w:rsidRPr="00FE2C9E" w:rsidRDefault="0088060F" w:rsidP="0088060F">
      <w:pPr>
        <w:spacing w:line="360" w:lineRule="auto"/>
        <w:jc w:val="center"/>
        <w:rPr>
          <w:rFonts w:cstheme="minorHAnsi"/>
          <w:b/>
          <w:color w:val="000000"/>
          <w:szCs w:val="22"/>
        </w:rPr>
      </w:pPr>
      <w:r w:rsidRPr="00FE2C9E">
        <w:rPr>
          <w:rFonts w:cstheme="minorHAnsi"/>
          <w:b/>
          <w:color w:val="000000"/>
          <w:szCs w:val="22"/>
        </w:rPr>
        <w:t xml:space="preserve">Informacje dotyczące ubezpieczenia odpowiedzialności cywilnej </w:t>
      </w:r>
    </w:p>
    <w:p w:rsidR="0088060F" w:rsidRPr="00FE2C9E" w:rsidRDefault="0088060F" w:rsidP="0088060F">
      <w:pPr>
        <w:spacing w:line="360" w:lineRule="auto"/>
        <w:jc w:val="right"/>
        <w:rPr>
          <w:rFonts w:cstheme="minorHAnsi"/>
          <w:color w:val="000000"/>
          <w:szCs w:val="22"/>
        </w:rPr>
      </w:pPr>
      <w:r w:rsidRPr="00FE2C9E">
        <w:rPr>
          <w:rFonts w:cstheme="minorHAnsi"/>
          <w:noProof/>
        </w:rPr>
        <mc:AlternateContent>
          <mc:Choice Requires="wps">
            <w:drawing>
              <wp:anchor distT="0" distB="0" distL="114300" distR="114300" simplePos="0" relativeHeight="251661312" behindDoc="0" locked="0" layoutInCell="1" allowOverlap="1" wp14:anchorId="2172417E" wp14:editId="37474F3F">
                <wp:simplePos x="0" y="0"/>
                <wp:positionH relativeFrom="column">
                  <wp:posOffset>14605</wp:posOffset>
                </wp:positionH>
                <wp:positionV relativeFrom="paragraph">
                  <wp:posOffset>139700</wp:posOffset>
                </wp:positionV>
                <wp:extent cx="5669280" cy="0"/>
                <wp:effectExtent l="9525" t="13970" r="7620" b="508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1pt" to="447.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" strokeweight=".26mm">
                <v:stroke joinstyle="miter"/>
              </v:line>
            </w:pict>
          </mc:Fallback>
        </mc:AlternateContent>
      </w:r>
    </w:p>
    <w:p w:rsidR="0088060F" w:rsidRPr="00FE2C9E" w:rsidRDefault="0088060F" w:rsidP="0088060F">
      <w:pPr>
        <w:pStyle w:val="Tekstpodstawowy21"/>
        <w:spacing w:line="360" w:lineRule="auto"/>
        <w:rPr>
          <w:rFonts w:cstheme="minorHAnsi"/>
          <w:szCs w:val="22"/>
        </w:rPr>
      </w:pPr>
      <w:r w:rsidRPr="00FE2C9E">
        <w:rPr>
          <w:rFonts w:cstheme="minorHAnsi"/>
          <w:szCs w:val="22"/>
        </w:rPr>
        <w:t xml:space="preserve">Ogólne Warunki Ubezpieczenia mające zastosowanie w ubezpieczeniu (podać rodzaj warunków ubezpieczenia i datę uchwalenia/wejścia w życie) </w:t>
      </w:r>
    </w:p>
    <w:p w:rsidR="0088060F" w:rsidRPr="00FE2C9E" w:rsidRDefault="0088060F" w:rsidP="0088060F">
      <w:pPr>
        <w:pStyle w:val="Tekstpodstawowy21"/>
        <w:spacing w:line="360" w:lineRule="auto"/>
        <w:rPr>
          <w:rFonts w:cstheme="minorHAnsi"/>
          <w:szCs w:val="22"/>
        </w:rPr>
      </w:pPr>
      <w:r w:rsidRPr="00FE2C9E">
        <w:rPr>
          <w:rFonts w:cstheme="minorHAnsi"/>
          <w:szCs w:val="22"/>
        </w:rPr>
        <w:t>___________________________________________________________________________</w:t>
      </w:r>
    </w:p>
    <w:p w:rsidR="0088060F" w:rsidRPr="00FE2C9E" w:rsidRDefault="0088060F" w:rsidP="0088060F">
      <w:pPr>
        <w:spacing w:line="360" w:lineRule="auto"/>
        <w:jc w:val="both"/>
        <w:rPr>
          <w:rFonts w:cstheme="minorHAnsi"/>
          <w:szCs w:val="22"/>
        </w:rPr>
      </w:pPr>
      <w:r w:rsidRPr="00FE2C9E">
        <w:rPr>
          <w:rFonts w:cstheme="minorHAnsi"/>
          <w:szCs w:val="22"/>
        </w:rPr>
        <w:t>___________________________________________________________________________</w:t>
      </w:r>
    </w:p>
    <w:p w:rsidR="0088060F" w:rsidRPr="00FE2C9E" w:rsidRDefault="0088060F" w:rsidP="000A0B9E">
      <w:pPr>
        <w:numPr>
          <w:ilvl w:val="0"/>
          <w:numId w:val="34"/>
        </w:numPr>
        <w:spacing w:line="360" w:lineRule="auto"/>
        <w:jc w:val="both"/>
        <w:rPr>
          <w:rFonts w:cstheme="minorHAnsi"/>
          <w:b/>
          <w:color w:val="000000"/>
          <w:szCs w:val="22"/>
        </w:rPr>
      </w:pPr>
      <w:r w:rsidRPr="00FE2C9E">
        <w:rPr>
          <w:rFonts w:cstheme="minorHAnsi"/>
          <w:b/>
          <w:color w:val="000000"/>
          <w:szCs w:val="22"/>
        </w:rPr>
        <w:t>Suma gwarancyjna i składka na 12-miesięczny okres ubezpieczenia:</w:t>
      </w:r>
    </w:p>
    <w:p w:rsidR="0088060F" w:rsidRPr="00FE2C9E" w:rsidRDefault="0088060F" w:rsidP="0088060F">
      <w:pPr>
        <w:tabs>
          <w:tab w:val="left" w:pos="717"/>
          <w:tab w:val="left" w:pos="1491"/>
          <w:tab w:val="left" w:pos="1617"/>
          <w:tab w:val="left" w:pos="1644"/>
        </w:tabs>
        <w:ind w:left="357"/>
        <w:jc w:val="both"/>
        <w:rPr>
          <w:rFonts w:cstheme="minorHAnsi"/>
          <w:b/>
          <w:color w:val="000000"/>
          <w:szCs w:val="22"/>
        </w:rPr>
      </w:pPr>
      <w:r w:rsidRPr="00FE2C9E">
        <w:rPr>
          <w:rFonts w:cstheme="minorHAnsi"/>
          <w:b/>
          <w:color w:val="000000"/>
          <w:szCs w:val="22"/>
        </w:rPr>
        <w:t xml:space="preserve">Obowiązkowe ubezpieczenie odpowiedzialności cywilnej podmiotu wykonującego działalność leczniczą za szkody będące następstwem udzielenia świadczeń zdrowotnych albo niezgodnego z prawem zaniechania udzielenia świadczeń </w:t>
      </w:r>
    </w:p>
    <w:p w:rsidR="0088060F" w:rsidRPr="00FE2C9E" w:rsidRDefault="0088060F" w:rsidP="0088060F">
      <w:pPr>
        <w:jc w:val="both"/>
        <w:rPr>
          <w:rFonts w:cstheme="minorHAnsi"/>
          <w:color w:val="000000"/>
          <w:szCs w:val="22"/>
        </w:rPr>
      </w:pPr>
      <w:r w:rsidRPr="00FE2C9E">
        <w:rPr>
          <w:rFonts w:cstheme="minorHAnsi"/>
          <w:color w:val="000000"/>
          <w:szCs w:val="22"/>
        </w:rPr>
        <w:t>Zakres ubezpieczenia obowiązkowego: zgodnie z rozporządzeniem Ministra Finansów z dnia 22 grudnia 2011 roku (</w:t>
      </w:r>
      <w:proofErr w:type="spellStart"/>
      <w:r w:rsidRPr="00FE2C9E">
        <w:rPr>
          <w:rFonts w:cstheme="minorHAnsi"/>
          <w:color w:val="000000"/>
          <w:szCs w:val="22"/>
        </w:rPr>
        <w:t>Dz.U</w:t>
      </w:r>
      <w:proofErr w:type="spellEnd"/>
      <w:r w:rsidRPr="00FE2C9E">
        <w:rPr>
          <w:rFonts w:cstheme="minorHAnsi"/>
          <w:color w:val="000000"/>
          <w:szCs w:val="22"/>
        </w:rPr>
        <w:t>. z 2011 r., Nr 293, poz. 1729)</w:t>
      </w:r>
    </w:p>
    <w:p w:rsidR="0088060F" w:rsidRPr="00FE2C9E" w:rsidRDefault="0088060F" w:rsidP="0088060F">
      <w:pPr>
        <w:jc w:val="both"/>
        <w:rPr>
          <w:rFonts w:cstheme="minorHAnsi"/>
          <w:color w:val="000000"/>
          <w:szCs w:val="22"/>
        </w:rPr>
      </w:pPr>
      <w:r w:rsidRPr="00FE2C9E">
        <w:rPr>
          <w:rFonts w:cstheme="minorHAnsi"/>
          <w:color w:val="000000"/>
          <w:szCs w:val="22"/>
        </w:rPr>
        <w:t>Suma gwarancyjna: równowartość w złotych kwoty 100.000 EUR w odniesieniu do jednego zdarzenia oraz 500.000 EUR w odniesieniu do wszystkich zdarzeń, których skutki objęte są umową ubezpieczenia.</w:t>
      </w:r>
    </w:p>
    <w:p w:rsidR="0088060F" w:rsidRPr="00FE2C9E" w:rsidRDefault="0088060F" w:rsidP="0088060F">
      <w:pPr>
        <w:spacing w:line="360" w:lineRule="auto"/>
        <w:ind w:firstLine="360"/>
        <w:jc w:val="both"/>
        <w:rPr>
          <w:rFonts w:cstheme="minorHAnsi"/>
          <w:szCs w:val="22"/>
        </w:rPr>
      </w:pPr>
      <w:r w:rsidRPr="00FE2C9E">
        <w:rPr>
          <w:rFonts w:cstheme="minorHAnsi"/>
          <w:szCs w:val="22"/>
        </w:rPr>
        <w:t>Składka: ………………………</w:t>
      </w:r>
    </w:p>
    <w:p w:rsidR="0088060F" w:rsidRPr="00FE2C9E" w:rsidRDefault="0088060F" w:rsidP="00215E34">
      <w:pPr>
        <w:tabs>
          <w:tab w:val="left" w:pos="717"/>
          <w:tab w:val="left" w:pos="1491"/>
          <w:tab w:val="left" w:pos="1617"/>
          <w:tab w:val="left" w:pos="1644"/>
        </w:tabs>
        <w:jc w:val="both"/>
        <w:rPr>
          <w:rFonts w:cstheme="minorHAnsi"/>
          <w:b/>
          <w:color w:val="000000"/>
          <w:szCs w:val="22"/>
        </w:rPr>
      </w:pPr>
      <w:r w:rsidRPr="00FE2C9E">
        <w:rPr>
          <w:rFonts w:cstheme="minorHAnsi"/>
          <w:b/>
          <w:color w:val="000000"/>
          <w:szCs w:val="22"/>
        </w:rPr>
        <w:t>Ubezpieczenie odpowiedzialności cywilnej za szkody wyrządzone osobie trzeciej w następstwie udzielania świadczeń zdrowotnych albo niezgodnego z prawem zaniechania udzielania świadczeń zdrowotnych w związku z wykonywaniem przez Zamawiającego działalności leczniczej</w:t>
      </w:r>
    </w:p>
    <w:p w:rsidR="0088060F" w:rsidRPr="00FE2C9E" w:rsidRDefault="0088060F" w:rsidP="00215E34">
      <w:pPr>
        <w:pStyle w:val="Tekstpodstawowy21"/>
        <w:spacing w:after="200" w:line="276" w:lineRule="auto"/>
        <w:jc w:val="both"/>
        <w:rPr>
          <w:rFonts w:cstheme="minorHAnsi"/>
          <w:color w:val="000000"/>
          <w:szCs w:val="22"/>
        </w:rPr>
      </w:pPr>
      <w:r w:rsidRPr="00FE2C9E">
        <w:rPr>
          <w:rFonts w:cstheme="minorHAnsi"/>
          <w:bCs/>
          <w:szCs w:val="22"/>
        </w:rPr>
        <w:t>Ogólna suma gwarancyjna o charakterze redukcyjnym w 12-miesięcznym okresie ubezpieczenia:</w:t>
      </w:r>
      <w:r w:rsidR="00215E34" w:rsidRPr="00FE2C9E">
        <w:rPr>
          <w:rFonts w:cstheme="minorHAnsi"/>
          <w:bCs/>
          <w:szCs w:val="22"/>
        </w:rPr>
        <w:t xml:space="preserve"> </w:t>
      </w:r>
      <w:r w:rsidRPr="00FE2C9E">
        <w:rPr>
          <w:rFonts w:cstheme="minorHAnsi"/>
          <w:bCs/>
          <w:szCs w:val="22"/>
        </w:rPr>
        <w:t>na jedno zdarzenie 1 000 000 zł ,</w:t>
      </w:r>
      <w:r w:rsidR="00215E34" w:rsidRPr="00FE2C9E">
        <w:rPr>
          <w:rFonts w:cstheme="minorHAnsi"/>
          <w:bCs/>
          <w:szCs w:val="22"/>
        </w:rPr>
        <w:t xml:space="preserve"> </w:t>
      </w:r>
      <w:r w:rsidRPr="00FE2C9E">
        <w:rPr>
          <w:rFonts w:cstheme="minorHAnsi"/>
          <w:bCs/>
          <w:szCs w:val="22"/>
        </w:rPr>
        <w:t>na ws</w:t>
      </w:r>
      <w:r w:rsidR="00215E34" w:rsidRPr="00FE2C9E">
        <w:rPr>
          <w:rFonts w:cstheme="minorHAnsi"/>
          <w:bCs/>
          <w:szCs w:val="22"/>
        </w:rPr>
        <w:t xml:space="preserve">zystkie zdarzenia 1 500 000 PLN, </w:t>
      </w:r>
      <w:r w:rsidRPr="00FE2C9E">
        <w:rPr>
          <w:rFonts w:cstheme="minorHAnsi"/>
          <w:color w:val="000000"/>
          <w:szCs w:val="22"/>
        </w:rPr>
        <w:t xml:space="preserve">z uwzględnieniem </w:t>
      </w:r>
      <w:proofErr w:type="spellStart"/>
      <w:r w:rsidRPr="00FE2C9E">
        <w:rPr>
          <w:rFonts w:cstheme="minorHAnsi"/>
          <w:color w:val="000000"/>
          <w:szCs w:val="22"/>
        </w:rPr>
        <w:t>podlimitów</w:t>
      </w:r>
      <w:proofErr w:type="spellEnd"/>
      <w:r w:rsidRPr="00FE2C9E">
        <w:rPr>
          <w:rFonts w:cstheme="minorHAnsi"/>
          <w:color w:val="000000"/>
          <w:szCs w:val="22"/>
        </w:rPr>
        <w:t xml:space="preserve"> zawartych w Załączniku nr 2 do </w:t>
      </w:r>
      <w:r w:rsidR="009F36F2" w:rsidRPr="00FE2C9E">
        <w:rPr>
          <w:rFonts w:cstheme="minorHAnsi"/>
          <w:color w:val="000000"/>
          <w:szCs w:val="22"/>
        </w:rPr>
        <w:t>SIWZ</w:t>
      </w:r>
    </w:p>
    <w:p w:rsidR="0088060F" w:rsidRPr="00FE2C9E" w:rsidRDefault="0088060F" w:rsidP="0088060F">
      <w:pPr>
        <w:spacing w:line="360" w:lineRule="auto"/>
        <w:jc w:val="both"/>
        <w:rPr>
          <w:rFonts w:cstheme="minorHAnsi"/>
          <w:iCs/>
          <w:color w:val="000000"/>
          <w:szCs w:val="22"/>
        </w:rPr>
      </w:pPr>
      <w:proofErr w:type="spellStart"/>
      <w:r w:rsidRPr="00FE2C9E">
        <w:rPr>
          <w:rFonts w:cstheme="minorHAnsi"/>
          <w:color w:val="000000"/>
          <w:szCs w:val="22"/>
        </w:rPr>
        <w:t>Trigger</w:t>
      </w:r>
      <w:proofErr w:type="spellEnd"/>
      <w:r w:rsidRPr="00FE2C9E">
        <w:rPr>
          <w:rFonts w:cstheme="minorHAnsi"/>
          <w:color w:val="000000"/>
          <w:szCs w:val="22"/>
        </w:rPr>
        <w:t xml:space="preserve"> </w:t>
      </w:r>
      <w:proofErr w:type="spellStart"/>
      <w:r w:rsidRPr="00FE2C9E">
        <w:rPr>
          <w:rFonts w:cstheme="minorHAnsi"/>
          <w:iCs/>
          <w:color w:val="000000"/>
          <w:szCs w:val="22"/>
        </w:rPr>
        <w:t>act</w:t>
      </w:r>
      <w:proofErr w:type="spellEnd"/>
      <w:r w:rsidRPr="00FE2C9E">
        <w:rPr>
          <w:rFonts w:cstheme="minorHAnsi"/>
          <w:iCs/>
          <w:color w:val="000000"/>
          <w:szCs w:val="22"/>
        </w:rPr>
        <w:t xml:space="preserve"> </w:t>
      </w:r>
      <w:proofErr w:type="spellStart"/>
      <w:r w:rsidRPr="00FE2C9E">
        <w:rPr>
          <w:rFonts w:cstheme="minorHAnsi"/>
          <w:iCs/>
          <w:color w:val="000000"/>
          <w:szCs w:val="22"/>
        </w:rPr>
        <w:t>committed</w:t>
      </w:r>
      <w:proofErr w:type="spellEnd"/>
      <w:r w:rsidRPr="00FE2C9E">
        <w:rPr>
          <w:rFonts w:cstheme="minorHAnsi"/>
          <w:iCs/>
          <w:color w:val="000000"/>
          <w:szCs w:val="22"/>
        </w:rPr>
        <w:t xml:space="preserve"> zgodnie z opisem przedmiotu zamówienia zawartym w Załączniku nr 2 do </w:t>
      </w:r>
      <w:r w:rsidR="009F36F2" w:rsidRPr="00FE2C9E">
        <w:rPr>
          <w:rFonts w:cstheme="minorHAnsi"/>
          <w:iCs/>
          <w:color w:val="000000"/>
          <w:szCs w:val="22"/>
        </w:rPr>
        <w:t>SIWZ</w:t>
      </w:r>
    </w:p>
    <w:p w:rsidR="0088060F" w:rsidRPr="00FE2C9E" w:rsidRDefault="0088060F" w:rsidP="0088060F">
      <w:pPr>
        <w:spacing w:line="360" w:lineRule="auto"/>
        <w:ind w:firstLine="360"/>
        <w:jc w:val="both"/>
        <w:rPr>
          <w:rFonts w:cstheme="minorHAnsi"/>
          <w:szCs w:val="22"/>
        </w:rPr>
      </w:pPr>
      <w:r w:rsidRPr="00FE2C9E">
        <w:rPr>
          <w:rFonts w:cstheme="minorHAnsi"/>
          <w:szCs w:val="22"/>
        </w:rPr>
        <w:t>Składka:…………………………</w:t>
      </w:r>
    </w:p>
    <w:p w:rsidR="0088060F" w:rsidRPr="00FE2C9E" w:rsidRDefault="0088060F" w:rsidP="00215E34">
      <w:pPr>
        <w:tabs>
          <w:tab w:val="left" w:pos="717"/>
          <w:tab w:val="left" w:pos="1491"/>
          <w:tab w:val="left" w:pos="1617"/>
          <w:tab w:val="left" w:pos="1644"/>
        </w:tabs>
        <w:jc w:val="both"/>
        <w:rPr>
          <w:rFonts w:cstheme="minorHAnsi"/>
          <w:b/>
          <w:color w:val="000000"/>
          <w:szCs w:val="22"/>
        </w:rPr>
      </w:pPr>
      <w:r w:rsidRPr="00FE2C9E">
        <w:rPr>
          <w:rFonts w:cstheme="minorHAnsi"/>
          <w:b/>
          <w:color w:val="000000"/>
          <w:szCs w:val="22"/>
        </w:rPr>
        <w:t>Ubezpieczenie odpowiedzialności cywilnej za szkody wyrządzone osobie trzeciej w związku z</w:t>
      </w:r>
      <w:r w:rsidR="00215E34" w:rsidRPr="00FE2C9E">
        <w:rPr>
          <w:rFonts w:cstheme="minorHAnsi"/>
          <w:b/>
          <w:color w:val="000000"/>
          <w:szCs w:val="22"/>
        </w:rPr>
        <w:t> </w:t>
      </w:r>
      <w:r w:rsidRPr="00FE2C9E">
        <w:rPr>
          <w:rFonts w:cstheme="minorHAnsi"/>
          <w:b/>
          <w:color w:val="000000"/>
          <w:szCs w:val="22"/>
        </w:rPr>
        <w:t xml:space="preserve">prowadzoną działalnością i posiadanym mieniem </w:t>
      </w:r>
    </w:p>
    <w:p w:rsidR="0088060F" w:rsidRPr="00FE2C9E" w:rsidRDefault="0088060F" w:rsidP="00215E34">
      <w:pPr>
        <w:pStyle w:val="Tekstpodstawowy21"/>
        <w:spacing w:after="60" w:line="240" w:lineRule="auto"/>
        <w:jc w:val="both"/>
        <w:rPr>
          <w:rFonts w:cstheme="minorHAnsi"/>
          <w:bCs/>
          <w:szCs w:val="22"/>
        </w:rPr>
      </w:pPr>
      <w:r w:rsidRPr="00FE2C9E">
        <w:rPr>
          <w:rFonts w:cstheme="minorHAnsi"/>
          <w:bCs/>
          <w:szCs w:val="22"/>
        </w:rPr>
        <w:lastRenderedPageBreak/>
        <w:t>Ogólna suma gwarancyjna o charakterze redukcyjnym w 12-mie</w:t>
      </w:r>
      <w:r w:rsidR="00215E34" w:rsidRPr="00FE2C9E">
        <w:rPr>
          <w:rFonts w:cstheme="minorHAnsi"/>
          <w:bCs/>
          <w:szCs w:val="22"/>
        </w:rPr>
        <w:t>sięcznym okresie ubezpieczenia:</w:t>
      </w:r>
      <w:r w:rsidRPr="00FE2C9E">
        <w:rPr>
          <w:rFonts w:cstheme="minorHAnsi"/>
          <w:bCs/>
          <w:szCs w:val="22"/>
        </w:rPr>
        <w:t xml:space="preserve"> </w:t>
      </w:r>
    </w:p>
    <w:p w:rsidR="0088060F" w:rsidRPr="00FE2C9E" w:rsidRDefault="0088060F" w:rsidP="0088060F">
      <w:pPr>
        <w:tabs>
          <w:tab w:val="left" w:pos="4140"/>
        </w:tabs>
        <w:spacing w:line="360" w:lineRule="auto"/>
        <w:jc w:val="both"/>
        <w:rPr>
          <w:rFonts w:cstheme="minorHAnsi"/>
          <w:color w:val="000000"/>
          <w:szCs w:val="22"/>
        </w:rPr>
      </w:pPr>
      <w:r w:rsidRPr="00FE2C9E">
        <w:rPr>
          <w:rFonts w:cstheme="minorHAnsi"/>
          <w:color w:val="000000"/>
          <w:szCs w:val="22"/>
        </w:rPr>
        <w:t xml:space="preserve">z uwzględnieniem </w:t>
      </w:r>
      <w:proofErr w:type="spellStart"/>
      <w:r w:rsidRPr="00FE2C9E">
        <w:rPr>
          <w:rFonts w:cstheme="minorHAnsi"/>
          <w:color w:val="000000"/>
          <w:szCs w:val="22"/>
        </w:rPr>
        <w:t>podlimitów</w:t>
      </w:r>
      <w:proofErr w:type="spellEnd"/>
      <w:r w:rsidRPr="00FE2C9E">
        <w:rPr>
          <w:rFonts w:cstheme="minorHAnsi"/>
          <w:color w:val="000000"/>
          <w:szCs w:val="22"/>
        </w:rPr>
        <w:t xml:space="preserve"> zawartych w Załączniku nr 2 do </w:t>
      </w:r>
      <w:r w:rsidR="009F36F2" w:rsidRPr="00FE2C9E">
        <w:rPr>
          <w:rFonts w:cstheme="minorHAnsi"/>
          <w:color w:val="000000"/>
          <w:szCs w:val="22"/>
        </w:rPr>
        <w:t>SIWZ</w:t>
      </w:r>
    </w:p>
    <w:p w:rsidR="0088060F" w:rsidRPr="00FE2C9E" w:rsidRDefault="0088060F" w:rsidP="0088060F">
      <w:pPr>
        <w:spacing w:line="360" w:lineRule="auto"/>
        <w:jc w:val="both"/>
        <w:rPr>
          <w:rFonts w:cstheme="minorHAnsi"/>
          <w:iCs/>
          <w:color w:val="000000"/>
          <w:szCs w:val="22"/>
        </w:rPr>
      </w:pPr>
      <w:proofErr w:type="spellStart"/>
      <w:r w:rsidRPr="00FE2C9E">
        <w:rPr>
          <w:rFonts w:cstheme="minorHAnsi"/>
          <w:color w:val="000000"/>
          <w:szCs w:val="22"/>
        </w:rPr>
        <w:t>Trigger</w:t>
      </w:r>
      <w:proofErr w:type="spellEnd"/>
      <w:r w:rsidRPr="00FE2C9E">
        <w:rPr>
          <w:rFonts w:cstheme="minorHAnsi"/>
          <w:color w:val="000000"/>
          <w:szCs w:val="22"/>
        </w:rPr>
        <w:t xml:space="preserve"> </w:t>
      </w:r>
      <w:proofErr w:type="spellStart"/>
      <w:r w:rsidR="00407F19" w:rsidRPr="00FE2C9E">
        <w:rPr>
          <w:rFonts w:cstheme="minorHAnsi"/>
          <w:iCs/>
          <w:color w:val="000000"/>
          <w:szCs w:val="22"/>
        </w:rPr>
        <w:t>loss</w:t>
      </w:r>
      <w:proofErr w:type="spellEnd"/>
      <w:r w:rsidR="00407F19" w:rsidRPr="00FE2C9E">
        <w:rPr>
          <w:rFonts w:cstheme="minorHAnsi"/>
          <w:iCs/>
          <w:color w:val="000000"/>
          <w:szCs w:val="22"/>
        </w:rPr>
        <w:t xml:space="preserve"> </w:t>
      </w:r>
      <w:proofErr w:type="spellStart"/>
      <w:r w:rsidR="00407F19" w:rsidRPr="00FE2C9E">
        <w:rPr>
          <w:rFonts w:cstheme="minorHAnsi"/>
          <w:iCs/>
          <w:color w:val="000000"/>
          <w:szCs w:val="22"/>
        </w:rPr>
        <w:t>ocurrence</w:t>
      </w:r>
      <w:proofErr w:type="spellEnd"/>
      <w:r w:rsidRPr="00FE2C9E">
        <w:rPr>
          <w:rFonts w:cstheme="minorHAnsi"/>
          <w:iCs/>
          <w:color w:val="000000"/>
          <w:szCs w:val="22"/>
        </w:rPr>
        <w:t xml:space="preserve"> zgodnie z opisem przedmiotu zamówienia zawartym w Załączniku nr 2 do </w:t>
      </w:r>
      <w:r w:rsidR="009F36F2" w:rsidRPr="00FE2C9E">
        <w:rPr>
          <w:rFonts w:cstheme="minorHAnsi"/>
          <w:iCs/>
          <w:color w:val="000000"/>
          <w:szCs w:val="22"/>
        </w:rPr>
        <w:t>SIWZ</w:t>
      </w:r>
    </w:p>
    <w:p w:rsidR="0088060F" w:rsidRPr="00FE2C9E" w:rsidRDefault="0088060F" w:rsidP="0088060F">
      <w:pPr>
        <w:spacing w:line="360" w:lineRule="auto"/>
        <w:ind w:firstLine="360"/>
        <w:jc w:val="both"/>
        <w:rPr>
          <w:rFonts w:cstheme="minorHAnsi"/>
          <w:szCs w:val="22"/>
        </w:rPr>
      </w:pPr>
      <w:r w:rsidRPr="00FE2C9E">
        <w:rPr>
          <w:rFonts w:cstheme="minorHAnsi"/>
          <w:szCs w:val="22"/>
        </w:rPr>
        <w:t>Składka:…………………………</w:t>
      </w:r>
    </w:p>
    <w:p w:rsidR="0088060F" w:rsidRPr="00FE2C9E" w:rsidRDefault="0088060F" w:rsidP="0088060F">
      <w:pPr>
        <w:tabs>
          <w:tab w:val="left" w:pos="4140"/>
        </w:tabs>
        <w:spacing w:line="360" w:lineRule="auto"/>
        <w:jc w:val="both"/>
        <w:rPr>
          <w:rFonts w:cstheme="minorHAnsi"/>
          <w:color w:val="000000"/>
          <w:szCs w:val="22"/>
        </w:rPr>
      </w:pPr>
      <w:r w:rsidRPr="00FE2C9E">
        <w:rPr>
          <w:rFonts w:cstheme="minorHAnsi"/>
          <w:color w:val="000000"/>
          <w:szCs w:val="22"/>
        </w:rPr>
        <w:t>Cena łączna za ubezpieczenia OC wynosi:</w:t>
      </w: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r w:rsidRPr="00FE2C9E">
        <w:rPr>
          <w:rFonts w:cstheme="minorHAnsi"/>
          <w:szCs w:val="22"/>
        </w:rPr>
        <w:t>…………………………zł 00/100</w:t>
      </w: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88060F" w:rsidRPr="00FE2C9E" w:rsidRDefault="0088060F" w:rsidP="0088060F">
      <w:pPr>
        <w:tabs>
          <w:tab w:val="left" w:leader="dot" w:pos="4140"/>
          <w:tab w:val="right" w:pos="7230"/>
        </w:tabs>
        <w:spacing w:before="120" w:line="360" w:lineRule="auto"/>
        <w:jc w:val="both"/>
        <w:rPr>
          <w:rFonts w:cstheme="minorHAnsi"/>
          <w:color w:val="000000"/>
          <w:szCs w:val="22"/>
        </w:rPr>
      </w:pPr>
      <w:r w:rsidRPr="00FE2C9E">
        <w:rPr>
          <w:rFonts w:cstheme="minorHAnsi"/>
          <w:color w:val="000000"/>
          <w:szCs w:val="22"/>
        </w:rPr>
        <w:t>słownie:</w:t>
      </w:r>
      <w:r w:rsidRPr="00FE2C9E">
        <w:rPr>
          <w:rFonts w:cstheme="minorHAnsi"/>
          <w:color w:val="000000"/>
          <w:szCs w:val="22"/>
        </w:rPr>
        <w:tab/>
        <w:t xml:space="preserve">złotych 00/100 </w:t>
      </w:r>
    </w:p>
    <w:p w:rsidR="0088060F" w:rsidRPr="00FE2C9E" w:rsidRDefault="0088060F" w:rsidP="0088060F">
      <w:pPr>
        <w:spacing w:line="360" w:lineRule="auto"/>
        <w:jc w:val="both"/>
        <w:rPr>
          <w:rFonts w:cstheme="minorHAnsi"/>
          <w:b/>
          <w:color w:val="000000"/>
          <w:szCs w:val="22"/>
        </w:rPr>
      </w:pPr>
    </w:p>
    <w:p w:rsidR="0088060F" w:rsidRPr="00FE2C9E" w:rsidRDefault="0088060F" w:rsidP="0088060F">
      <w:pPr>
        <w:tabs>
          <w:tab w:val="left" w:pos="3600"/>
        </w:tabs>
        <w:spacing w:line="360" w:lineRule="auto"/>
        <w:jc w:val="right"/>
        <w:rPr>
          <w:rFonts w:cstheme="minorHAnsi"/>
          <w:color w:val="000000"/>
          <w:szCs w:val="22"/>
        </w:rPr>
      </w:pPr>
    </w:p>
    <w:p w:rsidR="0088060F" w:rsidRPr="00FE2C9E" w:rsidRDefault="0088060F" w:rsidP="0088060F">
      <w:pPr>
        <w:tabs>
          <w:tab w:val="left" w:pos="3600"/>
        </w:tabs>
        <w:spacing w:line="360" w:lineRule="auto"/>
        <w:jc w:val="right"/>
        <w:rPr>
          <w:rFonts w:cstheme="minorHAnsi"/>
          <w:color w:val="000000"/>
          <w:szCs w:val="22"/>
        </w:rPr>
      </w:pPr>
      <w:r w:rsidRPr="00FE2C9E">
        <w:rPr>
          <w:rFonts w:cstheme="minorHAnsi"/>
          <w:color w:val="000000"/>
          <w:szCs w:val="22"/>
        </w:rPr>
        <w:t>.................................................……………………………….</w:t>
      </w:r>
    </w:p>
    <w:p w:rsidR="0088060F" w:rsidRPr="00FE2C9E" w:rsidRDefault="0088060F" w:rsidP="0088060F">
      <w:pPr>
        <w:tabs>
          <w:tab w:val="left" w:pos="3600"/>
        </w:tabs>
        <w:spacing w:line="360" w:lineRule="auto"/>
        <w:jc w:val="right"/>
        <w:rPr>
          <w:rFonts w:cstheme="minorHAnsi"/>
          <w:color w:val="000000"/>
          <w:sz w:val="18"/>
          <w:szCs w:val="18"/>
        </w:rPr>
      </w:pPr>
      <w:r w:rsidRPr="00FE2C9E">
        <w:rPr>
          <w:rFonts w:cstheme="minorHAnsi"/>
          <w:color w:val="000000"/>
          <w:szCs w:val="22"/>
        </w:rPr>
        <w:tab/>
      </w:r>
      <w:r w:rsidRPr="00FE2C9E">
        <w:rPr>
          <w:rFonts w:cstheme="minorHAnsi"/>
          <w:color w:val="000000"/>
          <w:sz w:val="18"/>
          <w:szCs w:val="18"/>
        </w:rPr>
        <w:t xml:space="preserve">(podpisy i pieczątki uprawnionych reprezentantów </w:t>
      </w:r>
      <w:r w:rsidRPr="00FE2C9E">
        <w:rPr>
          <w:rFonts w:cstheme="minorHAnsi"/>
          <w:color w:val="000000"/>
          <w:sz w:val="18"/>
          <w:szCs w:val="18"/>
        </w:rPr>
        <w:br/>
        <w:t>lub upełnomocnionych przedstawicieli Wykonawcy)</w:t>
      </w:r>
    </w:p>
    <w:p w:rsidR="0088060F" w:rsidRPr="00FE2C9E" w:rsidRDefault="0088060F">
      <w:pPr>
        <w:rPr>
          <w:rFonts w:cstheme="minorHAnsi"/>
          <w:b/>
          <w:color w:val="000000"/>
          <w:szCs w:val="22"/>
        </w:rPr>
      </w:pPr>
      <w:r w:rsidRPr="00FE2C9E">
        <w:rPr>
          <w:rFonts w:cstheme="minorHAnsi"/>
          <w:b/>
          <w:color w:val="000000"/>
          <w:szCs w:val="22"/>
        </w:rPr>
        <w:br w:type="page"/>
      </w:r>
    </w:p>
    <w:p w:rsidR="0088060F" w:rsidRPr="00FE2C9E" w:rsidRDefault="0088060F" w:rsidP="0088060F">
      <w:pPr>
        <w:spacing w:line="360" w:lineRule="auto"/>
        <w:jc w:val="center"/>
        <w:rPr>
          <w:rFonts w:cstheme="minorHAnsi"/>
          <w:i/>
          <w:color w:val="000000"/>
          <w:szCs w:val="22"/>
        </w:rPr>
      </w:pPr>
      <w:r w:rsidRPr="00FE2C9E">
        <w:rPr>
          <w:rFonts w:cstheme="minorHAnsi"/>
          <w:b/>
          <w:color w:val="000000"/>
          <w:szCs w:val="22"/>
        </w:rPr>
        <w:lastRenderedPageBreak/>
        <w:t xml:space="preserve">ZAŁĄCZNIK NR </w:t>
      </w:r>
      <w:r w:rsidR="008E1F88" w:rsidRPr="00FE2C9E">
        <w:rPr>
          <w:rFonts w:cstheme="minorHAnsi"/>
          <w:b/>
          <w:color w:val="000000"/>
          <w:szCs w:val="22"/>
        </w:rPr>
        <w:t>2</w:t>
      </w:r>
    </w:p>
    <w:p w:rsidR="0088060F" w:rsidRPr="00FE2C9E" w:rsidRDefault="0088060F" w:rsidP="0088060F">
      <w:pPr>
        <w:spacing w:line="360" w:lineRule="auto"/>
        <w:jc w:val="center"/>
        <w:rPr>
          <w:rFonts w:cstheme="minorHAnsi"/>
          <w:b/>
          <w:color w:val="000000"/>
          <w:szCs w:val="22"/>
        </w:rPr>
      </w:pPr>
      <w:r w:rsidRPr="00FE2C9E">
        <w:rPr>
          <w:rFonts w:cstheme="minorHAnsi"/>
          <w:b/>
          <w:color w:val="000000"/>
          <w:szCs w:val="22"/>
        </w:rPr>
        <w:t xml:space="preserve"> (do Formularza Oferty)</w:t>
      </w:r>
    </w:p>
    <w:p w:rsidR="0088060F" w:rsidRPr="00FE2C9E" w:rsidRDefault="0088060F" w:rsidP="00147082">
      <w:pPr>
        <w:spacing w:line="360" w:lineRule="auto"/>
        <w:jc w:val="center"/>
        <w:rPr>
          <w:rFonts w:cstheme="minorHAnsi"/>
          <w:b/>
          <w:color w:val="000000"/>
          <w:szCs w:val="22"/>
        </w:rPr>
      </w:pPr>
    </w:p>
    <w:p w:rsidR="00147082" w:rsidRPr="00FE2C9E" w:rsidRDefault="00147082" w:rsidP="00147082">
      <w:pPr>
        <w:spacing w:line="360" w:lineRule="auto"/>
        <w:jc w:val="center"/>
        <w:rPr>
          <w:rFonts w:cstheme="minorHAnsi"/>
          <w:b/>
          <w:color w:val="000000"/>
          <w:szCs w:val="22"/>
        </w:rPr>
      </w:pPr>
      <w:r w:rsidRPr="00FE2C9E">
        <w:rPr>
          <w:rFonts w:cstheme="minorHAnsi"/>
          <w:b/>
          <w:color w:val="000000"/>
          <w:szCs w:val="22"/>
        </w:rPr>
        <w:t>Informacje dotyczące ubezpieczenia mienia od wszystkich ryzyk</w:t>
      </w:r>
    </w:p>
    <w:p w:rsidR="00147082" w:rsidRPr="00FE2C9E" w:rsidRDefault="005628B7" w:rsidP="00147082">
      <w:pPr>
        <w:spacing w:line="360" w:lineRule="auto"/>
        <w:jc w:val="right"/>
        <w:rPr>
          <w:rFonts w:cstheme="minorHAnsi"/>
          <w:color w:val="000000"/>
          <w:szCs w:val="22"/>
        </w:rPr>
      </w:pPr>
      <w:r w:rsidRPr="00FE2C9E">
        <w:rPr>
          <w:rFonts w:cstheme="minorHAnsi"/>
          <w:noProof/>
          <w:color w:val="000000"/>
          <w:szCs w:val="22"/>
        </w:rPr>
        <mc:AlternateContent>
          <mc:Choice Requires="wps">
            <w:drawing>
              <wp:anchor distT="0" distB="0" distL="114300" distR="114300" simplePos="0" relativeHeight="251656192" behindDoc="0" locked="0" layoutInCell="0" allowOverlap="1" wp14:anchorId="45B800DF" wp14:editId="3F0654D0">
                <wp:simplePos x="0" y="0"/>
                <wp:positionH relativeFrom="column">
                  <wp:posOffset>14605</wp:posOffset>
                </wp:positionH>
                <wp:positionV relativeFrom="paragraph">
                  <wp:posOffset>139700</wp:posOffset>
                </wp:positionV>
                <wp:extent cx="5669280" cy="0"/>
                <wp:effectExtent l="5080" t="6350" r="12065" b="1270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1pt" to="447.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r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" o:allowincell="f"/>
            </w:pict>
          </mc:Fallback>
        </mc:AlternateContent>
      </w:r>
    </w:p>
    <w:p w:rsidR="00147082" w:rsidRPr="00FE2C9E" w:rsidRDefault="00147082" w:rsidP="00147082">
      <w:pPr>
        <w:spacing w:line="360" w:lineRule="auto"/>
        <w:jc w:val="right"/>
        <w:rPr>
          <w:rFonts w:cstheme="minorHAnsi"/>
          <w:color w:val="000000"/>
          <w:szCs w:val="22"/>
        </w:rPr>
      </w:pP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 xml:space="preserve">Ogólne Warunki Ubezpieczenia mające zastosowanie w ubezpieczeniu (podać rodzaj warunków ubezpieczenia i datę uchwalenia/wejścia w życie) </w:t>
      </w:r>
    </w:p>
    <w:p w:rsidR="00F27688"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ab/>
      </w:r>
      <w:r w:rsidRPr="00FE2C9E">
        <w:rPr>
          <w:rFonts w:cstheme="minorHAnsi"/>
          <w:color w:val="000000"/>
          <w:szCs w:val="22"/>
        </w:rPr>
        <w:tab/>
      </w:r>
    </w:p>
    <w:p w:rsidR="00F27688"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F27688" w:rsidRPr="00FE2C9E" w:rsidRDefault="00F27688" w:rsidP="00F27688">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147082" w:rsidRPr="00FE2C9E" w:rsidRDefault="00147082" w:rsidP="000A0B9E">
      <w:pPr>
        <w:numPr>
          <w:ilvl w:val="0"/>
          <w:numId w:val="24"/>
        </w:numPr>
        <w:spacing w:line="360" w:lineRule="auto"/>
        <w:jc w:val="both"/>
        <w:rPr>
          <w:rFonts w:cstheme="minorHAnsi"/>
          <w:b/>
          <w:color w:val="000000"/>
          <w:szCs w:val="22"/>
        </w:rPr>
      </w:pPr>
      <w:r w:rsidRPr="00FE2C9E">
        <w:rPr>
          <w:rFonts w:cstheme="minorHAnsi"/>
          <w:b/>
          <w:color w:val="000000"/>
          <w:szCs w:val="22"/>
        </w:rPr>
        <w:t>Wartość mienia do ubezpieczenia. Składka i stawka za 12 miesięczny okres ubezpieczenia:</w:t>
      </w:r>
    </w:p>
    <w:tbl>
      <w:tblPr>
        <w:tblW w:w="8455" w:type="dxa"/>
        <w:jc w:val="center"/>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2182"/>
        <w:gridCol w:w="1603"/>
        <w:gridCol w:w="1580"/>
      </w:tblGrid>
      <w:tr w:rsidR="00147082" w:rsidRPr="00FE2C9E">
        <w:trPr>
          <w:jc w:val="center"/>
        </w:trPr>
        <w:tc>
          <w:tcPr>
            <w:tcW w:w="3090" w:type="dxa"/>
            <w:vAlign w:val="center"/>
          </w:tcPr>
          <w:p w:rsidR="00147082" w:rsidRPr="00FE2C9E" w:rsidRDefault="00147082" w:rsidP="00E44A03">
            <w:pPr>
              <w:spacing w:line="360" w:lineRule="auto"/>
              <w:jc w:val="center"/>
              <w:rPr>
                <w:rFonts w:cstheme="minorHAnsi"/>
                <w:b/>
                <w:szCs w:val="22"/>
              </w:rPr>
            </w:pPr>
            <w:r w:rsidRPr="00FE2C9E">
              <w:rPr>
                <w:rFonts w:cstheme="minorHAnsi"/>
                <w:b/>
                <w:szCs w:val="22"/>
              </w:rPr>
              <w:t>Przedmiot ubezpieczenia</w:t>
            </w:r>
          </w:p>
        </w:tc>
        <w:tc>
          <w:tcPr>
            <w:tcW w:w="2182" w:type="dxa"/>
            <w:vAlign w:val="center"/>
          </w:tcPr>
          <w:p w:rsidR="00147082" w:rsidRPr="00FE2C9E" w:rsidRDefault="00147082" w:rsidP="00E44A03">
            <w:pPr>
              <w:spacing w:line="360" w:lineRule="auto"/>
              <w:jc w:val="center"/>
              <w:rPr>
                <w:rFonts w:cstheme="minorHAnsi"/>
                <w:b/>
                <w:szCs w:val="22"/>
              </w:rPr>
            </w:pPr>
            <w:r w:rsidRPr="00FE2C9E">
              <w:rPr>
                <w:rFonts w:cstheme="minorHAnsi"/>
                <w:b/>
                <w:szCs w:val="22"/>
              </w:rPr>
              <w:t>Suma ubezpieczenia</w:t>
            </w:r>
          </w:p>
        </w:tc>
        <w:tc>
          <w:tcPr>
            <w:tcW w:w="1603" w:type="dxa"/>
            <w:vAlign w:val="center"/>
          </w:tcPr>
          <w:p w:rsidR="00147082" w:rsidRPr="00FE2C9E" w:rsidRDefault="00147082" w:rsidP="00E44A03">
            <w:pPr>
              <w:jc w:val="center"/>
              <w:rPr>
                <w:rFonts w:cstheme="minorHAnsi"/>
                <w:b/>
                <w:szCs w:val="22"/>
              </w:rPr>
            </w:pPr>
            <w:r w:rsidRPr="00FE2C9E">
              <w:rPr>
                <w:rFonts w:cstheme="minorHAnsi"/>
                <w:b/>
                <w:szCs w:val="22"/>
              </w:rPr>
              <w:t>Stawka</w:t>
            </w:r>
          </w:p>
        </w:tc>
        <w:tc>
          <w:tcPr>
            <w:tcW w:w="1580" w:type="dxa"/>
            <w:vAlign w:val="center"/>
          </w:tcPr>
          <w:p w:rsidR="00147082" w:rsidRPr="00FE2C9E" w:rsidRDefault="00147082" w:rsidP="00E44A03">
            <w:pPr>
              <w:jc w:val="center"/>
              <w:rPr>
                <w:rFonts w:cstheme="minorHAnsi"/>
                <w:b/>
                <w:szCs w:val="22"/>
              </w:rPr>
            </w:pPr>
            <w:r w:rsidRPr="00FE2C9E">
              <w:rPr>
                <w:rFonts w:cstheme="minorHAnsi"/>
                <w:b/>
                <w:szCs w:val="22"/>
              </w:rPr>
              <w:t>Składka</w:t>
            </w:r>
          </w:p>
        </w:tc>
      </w:tr>
      <w:tr w:rsidR="008E1F88" w:rsidRPr="00FE2C9E">
        <w:trPr>
          <w:trHeight w:val="246"/>
          <w:jc w:val="center"/>
        </w:trPr>
        <w:tc>
          <w:tcPr>
            <w:tcW w:w="3090" w:type="dxa"/>
            <w:vAlign w:val="center"/>
          </w:tcPr>
          <w:p w:rsidR="008E1F88" w:rsidRPr="00FE2C9E" w:rsidRDefault="008E1F88" w:rsidP="00E44A03">
            <w:pPr>
              <w:jc w:val="center"/>
              <w:rPr>
                <w:rFonts w:cstheme="minorHAnsi"/>
                <w:szCs w:val="22"/>
              </w:rPr>
            </w:pPr>
            <w:r w:rsidRPr="00FE2C9E">
              <w:rPr>
                <w:rFonts w:cstheme="minorHAnsi"/>
                <w:szCs w:val="22"/>
              </w:rPr>
              <w:t>Grupa 1-2 KŚT</w:t>
            </w:r>
          </w:p>
        </w:tc>
        <w:tc>
          <w:tcPr>
            <w:tcW w:w="2182" w:type="dxa"/>
            <w:vAlign w:val="center"/>
          </w:tcPr>
          <w:p w:rsidR="008E1F88" w:rsidRPr="00FE2C9E" w:rsidRDefault="008E1F88" w:rsidP="008E1F88">
            <w:pPr>
              <w:jc w:val="center"/>
              <w:rPr>
                <w:rFonts w:cstheme="minorHAnsi"/>
                <w:szCs w:val="22"/>
              </w:rPr>
            </w:pPr>
            <w:r w:rsidRPr="00FE2C9E">
              <w:rPr>
                <w:rFonts w:cstheme="minorHAnsi"/>
                <w:szCs w:val="22"/>
              </w:rPr>
              <w:t xml:space="preserve">7 110 601,67   </w:t>
            </w:r>
          </w:p>
        </w:tc>
        <w:tc>
          <w:tcPr>
            <w:tcW w:w="1603" w:type="dxa"/>
          </w:tcPr>
          <w:p w:rsidR="008E1F88" w:rsidRPr="00FE2C9E" w:rsidRDefault="008E1F88" w:rsidP="00E44A03">
            <w:pPr>
              <w:spacing w:line="360" w:lineRule="auto"/>
              <w:jc w:val="right"/>
              <w:rPr>
                <w:rFonts w:cstheme="minorHAnsi"/>
                <w:szCs w:val="22"/>
              </w:rPr>
            </w:pPr>
          </w:p>
        </w:tc>
        <w:tc>
          <w:tcPr>
            <w:tcW w:w="1580" w:type="dxa"/>
          </w:tcPr>
          <w:p w:rsidR="008E1F88" w:rsidRPr="00FE2C9E" w:rsidRDefault="008E1F88" w:rsidP="00E44A03">
            <w:pPr>
              <w:spacing w:line="360" w:lineRule="auto"/>
              <w:jc w:val="right"/>
              <w:rPr>
                <w:rFonts w:cstheme="minorHAnsi"/>
                <w:szCs w:val="22"/>
              </w:rPr>
            </w:pPr>
          </w:p>
        </w:tc>
      </w:tr>
      <w:tr w:rsidR="008E1F88" w:rsidRPr="00FE2C9E">
        <w:trPr>
          <w:jc w:val="center"/>
        </w:trPr>
        <w:tc>
          <w:tcPr>
            <w:tcW w:w="3090" w:type="dxa"/>
            <w:vAlign w:val="center"/>
          </w:tcPr>
          <w:p w:rsidR="008E1F88" w:rsidRPr="00FE2C9E" w:rsidRDefault="008E1F88" w:rsidP="00E44A03">
            <w:pPr>
              <w:jc w:val="center"/>
              <w:rPr>
                <w:rFonts w:cstheme="minorHAnsi"/>
                <w:szCs w:val="22"/>
              </w:rPr>
            </w:pPr>
            <w:r w:rsidRPr="00FE2C9E">
              <w:rPr>
                <w:rFonts w:cstheme="minorHAnsi"/>
                <w:szCs w:val="22"/>
              </w:rPr>
              <w:t>Grupa 3-8 KŚT</w:t>
            </w:r>
          </w:p>
        </w:tc>
        <w:tc>
          <w:tcPr>
            <w:tcW w:w="2182" w:type="dxa"/>
            <w:vAlign w:val="center"/>
          </w:tcPr>
          <w:p w:rsidR="008E1F88" w:rsidRPr="00FE2C9E" w:rsidRDefault="008E1F88" w:rsidP="008E1F88">
            <w:pPr>
              <w:jc w:val="center"/>
              <w:rPr>
                <w:rFonts w:cstheme="minorHAnsi"/>
                <w:szCs w:val="22"/>
              </w:rPr>
            </w:pPr>
            <w:r w:rsidRPr="00FE2C9E">
              <w:rPr>
                <w:rFonts w:cstheme="minorHAnsi"/>
                <w:szCs w:val="22"/>
              </w:rPr>
              <w:t xml:space="preserve">4 519 341,90   </w:t>
            </w:r>
          </w:p>
        </w:tc>
        <w:tc>
          <w:tcPr>
            <w:tcW w:w="1603" w:type="dxa"/>
          </w:tcPr>
          <w:p w:rsidR="008E1F88" w:rsidRPr="00FE2C9E" w:rsidRDefault="008E1F88" w:rsidP="00E44A03">
            <w:pPr>
              <w:spacing w:line="360" w:lineRule="auto"/>
              <w:jc w:val="right"/>
              <w:rPr>
                <w:rFonts w:cstheme="minorHAnsi"/>
                <w:szCs w:val="22"/>
              </w:rPr>
            </w:pPr>
          </w:p>
        </w:tc>
        <w:tc>
          <w:tcPr>
            <w:tcW w:w="1580" w:type="dxa"/>
          </w:tcPr>
          <w:p w:rsidR="008E1F88" w:rsidRPr="00FE2C9E" w:rsidRDefault="008E1F88" w:rsidP="00E44A03">
            <w:pPr>
              <w:spacing w:line="360" w:lineRule="auto"/>
              <w:jc w:val="right"/>
              <w:rPr>
                <w:rFonts w:cstheme="minorHAnsi"/>
                <w:szCs w:val="22"/>
              </w:rPr>
            </w:pPr>
          </w:p>
        </w:tc>
      </w:tr>
      <w:tr w:rsidR="00147082" w:rsidRPr="00FE2C9E">
        <w:trPr>
          <w:jc w:val="center"/>
        </w:trPr>
        <w:tc>
          <w:tcPr>
            <w:tcW w:w="3090" w:type="dxa"/>
            <w:vAlign w:val="center"/>
          </w:tcPr>
          <w:p w:rsidR="00147082" w:rsidRPr="00FE2C9E" w:rsidRDefault="00147082" w:rsidP="00E44A03">
            <w:pPr>
              <w:jc w:val="center"/>
              <w:rPr>
                <w:rFonts w:cstheme="minorHAnsi"/>
                <w:szCs w:val="22"/>
              </w:rPr>
            </w:pPr>
          </w:p>
        </w:tc>
        <w:tc>
          <w:tcPr>
            <w:tcW w:w="2182" w:type="dxa"/>
            <w:vAlign w:val="center"/>
          </w:tcPr>
          <w:p w:rsidR="00147082" w:rsidRPr="00FE2C9E" w:rsidRDefault="00147082" w:rsidP="00E44A03">
            <w:pPr>
              <w:spacing w:line="360" w:lineRule="auto"/>
              <w:jc w:val="right"/>
              <w:rPr>
                <w:rFonts w:cstheme="minorHAnsi"/>
                <w:szCs w:val="22"/>
              </w:rPr>
            </w:pPr>
          </w:p>
        </w:tc>
        <w:tc>
          <w:tcPr>
            <w:tcW w:w="1603" w:type="dxa"/>
          </w:tcPr>
          <w:p w:rsidR="00147082" w:rsidRPr="00FE2C9E" w:rsidRDefault="00147082" w:rsidP="00E44A03">
            <w:pPr>
              <w:spacing w:line="360" w:lineRule="auto"/>
              <w:jc w:val="right"/>
              <w:rPr>
                <w:rFonts w:cstheme="minorHAnsi"/>
                <w:szCs w:val="22"/>
              </w:rPr>
            </w:pPr>
            <w:r w:rsidRPr="00FE2C9E">
              <w:rPr>
                <w:rFonts w:cstheme="minorHAnsi"/>
                <w:b/>
                <w:szCs w:val="22"/>
              </w:rPr>
              <w:t>Razem</w:t>
            </w:r>
          </w:p>
        </w:tc>
        <w:tc>
          <w:tcPr>
            <w:tcW w:w="1580" w:type="dxa"/>
          </w:tcPr>
          <w:p w:rsidR="00147082" w:rsidRPr="00FE2C9E" w:rsidRDefault="00147082" w:rsidP="00E44A03">
            <w:pPr>
              <w:spacing w:line="360" w:lineRule="auto"/>
              <w:jc w:val="right"/>
              <w:rPr>
                <w:rFonts w:cstheme="minorHAnsi"/>
                <w:szCs w:val="22"/>
              </w:rPr>
            </w:pPr>
          </w:p>
        </w:tc>
      </w:tr>
    </w:tbl>
    <w:p w:rsidR="00147082" w:rsidRPr="00FE2C9E" w:rsidRDefault="00147082" w:rsidP="00147082">
      <w:pPr>
        <w:tabs>
          <w:tab w:val="left" w:pos="4140"/>
        </w:tabs>
        <w:spacing w:line="360" w:lineRule="auto"/>
        <w:jc w:val="both"/>
        <w:rPr>
          <w:rFonts w:cstheme="minorHAnsi"/>
          <w:color w:val="000000"/>
          <w:szCs w:val="22"/>
        </w:rPr>
      </w:pPr>
      <w:r w:rsidRPr="00FE2C9E">
        <w:rPr>
          <w:rFonts w:cstheme="minorHAnsi"/>
          <w:color w:val="000000"/>
          <w:szCs w:val="22"/>
        </w:rPr>
        <w:t>Składka łączna słownie:</w:t>
      </w:r>
    </w:p>
    <w:p w:rsidR="00F27688" w:rsidRPr="00FE2C9E" w:rsidRDefault="00F27688" w:rsidP="00F27688">
      <w:pPr>
        <w:tabs>
          <w:tab w:val="left" w:leader="dot" w:pos="4140"/>
          <w:tab w:val="right" w:pos="7230"/>
        </w:tabs>
        <w:spacing w:before="120" w:line="360" w:lineRule="auto"/>
        <w:jc w:val="both"/>
        <w:rPr>
          <w:rFonts w:cstheme="minorHAnsi"/>
          <w:color w:val="000000"/>
          <w:szCs w:val="22"/>
        </w:rPr>
      </w:pPr>
      <w:r w:rsidRPr="00FE2C9E">
        <w:rPr>
          <w:rFonts w:cstheme="minorHAnsi"/>
          <w:color w:val="000000"/>
          <w:szCs w:val="22"/>
        </w:rPr>
        <w:tab/>
        <w:t xml:space="preserve">złotych 00/100 </w:t>
      </w:r>
    </w:p>
    <w:p w:rsidR="00147082" w:rsidRPr="00FE2C9E" w:rsidRDefault="00147082" w:rsidP="00147082">
      <w:pPr>
        <w:spacing w:line="360" w:lineRule="auto"/>
        <w:jc w:val="both"/>
        <w:rPr>
          <w:rFonts w:cstheme="minorHAnsi"/>
          <w:b/>
          <w:color w:val="000000"/>
          <w:szCs w:val="22"/>
        </w:rPr>
      </w:pPr>
    </w:p>
    <w:p w:rsidR="00147082" w:rsidRPr="00FE2C9E" w:rsidRDefault="00147082" w:rsidP="000A0B9E">
      <w:pPr>
        <w:numPr>
          <w:ilvl w:val="0"/>
          <w:numId w:val="24"/>
        </w:numPr>
        <w:spacing w:line="360" w:lineRule="auto"/>
        <w:jc w:val="both"/>
        <w:rPr>
          <w:rFonts w:cstheme="minorHAnsi"/>
          <w:b/>
          <w:color w:val="000000"/>
          <w:szCs w:val="22"/>
        </w:rPr>
      </w:pPr>
      <w:r w:rsidRPr="00FE2C9E">
        <w:rPr>
          <w:rFonts w:cstheme="minorHAnsi"/>
          <w:b/>
          <w:color w:val="000000"/>
          <w:szCs w:val="22"/>
        </w:rPr>
        <w:t>Franszyzy i udziały własne:</w:t>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W umowie ubezpieczenia mieć będą zastosowanie:</w:t>
      </w:r>
    </w:p>
    <w:p w:rsidR="00147082" w:rsidRPr="00FE2C9E" w:rsidRDefault="00215E34" w:rsidP="00215E34">
      <w:pPr>
        <w:tabs>
          <w:tab w:val="left" w:pos="3402"/>
          <w:tab w:val="left" w:pos="3544"/>
        </w:tabs>
        <w:spacing w:line="360" w:lineRule="auto"/>
        <w:jc w:val="both"/>
        <w:rPr>
          <w:rFonts w:cstheme="minorHAnsi"/>
          <w:color w:val="000000"/>
          <w:szCs w:val="22"/>
        </w:rPr>
      </w:pPr>
      <w:r w:rsidRPr="00FE2C9E">
        <w:rPr>
          <w:rFonts w:cstheme="minorHAnsi"/>
          <w:color w:val="000000"/>
          <w:szCs w:val="22"/>
        </w:rPr>
        <w:lastRenderedPageBreak/>
        <w:t xml:space="preserve">Franszyza redukcyjna </w:t>
      </w:r>
      <w:r w:rsidRPr="00FE2C9E">
        <w:rPr>
          <w:rFonts w:cstheme="minorHAnsi"/>
          <w:color w:val="000000"/>
          <w:szCs w:val="22"/>
        </w:rPr>
        <w:tab/>
      </w:r>
      <w:r w:rsidRPr="00FE2C9E">
        <w:rPr>
          <w:rFonts w:cstheme="minorHAnsi"/>
          <w:color w:val="000000"/>
          <w:szCs w:val="22"/>
        </w:rPr>
        <w:tab/>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216EA3" w:rsidP="00147082">
      <w:pPr>
        <w:spacing w:line="360" w:lineRule="auto"/>
        <w:jc w:val="both"/>
        <w:rPr>
          <w:rFonts w:cstheme="minorHAnsi"/>
          <w:color w:val="000000"/>
          <w:szCs w:val="22"/>
        </w:rPr>
      </w:pPr>
      <w:r w:rsidRPr="00FE2C9E">
        <w:rPr>
          <w:rFonts w:cstheme="minorHAnsi"/>
          <w:color w:val="000000"/>
          <w:szCs w:val="22"/>
        </w:rPr>
        <w:t>Franszyza integralna</w:t>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216EA3" w:rsidP="00147082">
      <w:pPr>
        <w:spacing w:line="360" w:lineRule="auto"/>
        <w:jc w:val="both"/>
        <w:rPr>
          <w:rFonts w:cstheme="minorHAnsi"/>
          <w:color w:val="000000"/>
          <w:szCs w:val="22"/>
        </w:rPr>
      </w:pPr>
      <w:r w:rsidRPr="00FE2C9E">
        <w:rPr>
          <w:rFonts w:cstheme="minorHAnsi"/>
          <w:color w:val="000000"/>
          <w:szCs w:val="22"/>
        </w:rPr>
        <w:t>Udział własny</w:t>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147082" w:rsidP="00147082">
      <w:pPr>
        <w:spacing w:line="360" w:lineRule="auto"/>
        <w:jc w:val="both"/>
        <w:rPr>
          <w:rFonts w:cstheme="minorHAnsi"/>
          <w:b/>
          <w:color w:val="000000"/>
          <w:szCs w:val="22"/>
        </w:rPr>
      </w:pPr>
    </w:p>
    <w:p w:rsidR="00147082" w:rsidRPr="00FE2C9E" w:rsidRDefault="00147082" w:rsidP="00147082">
      <w:pPr>
        <w:tabs>
          <w:tab w:val="left" w:pos="3600"/>
        </w:tabs>
        <w:spacing w:line="360" w:lineRule="auto"/>
        <w:jc w:val="right"/>
        <w:rPr>
          <w:rFonts w:cstheme="minorHAnsi"/>
          <w:color w:val="000000"/>
          <w:szCs w:val="22"/>
        </w:rPr>
      </w:pPr>
    </w:p>
    <w:p w:rsidR="00147082" w:rsidRPr="00FE2C9E" w:rsidRDefault="00147082" w:rsidP="00147082">
      <w:pPr>
        <w:tabs>
          <w:tab w:val="left" w:pos="3600"/>
        </w:tabs>
        <w:spacing w:line="360" w:lineRule="auto"/>
        <w:jc w:val="right"/>
        <w:rPr>
          <w:rFonts w:cstheme="minorHAnsi"/>
          <w:color w:val="000000"/>
          <w:szCs w:val="22"/>
        </w:rPr>
      </w:pPr>
      <w:r w:rsidRPr="00FE2C9E">
        <w:rPr>
          <w:rFonts w:cstheme="minorHAnsi"/>
          <w:color w:val="000000"/>
          <w:szCs w:val="22"/>
        </w:rPr>
        <w:t>...........................................…………………………………….</w:t>
      </w:r>
    </w:p>
    <w:p w:rsidR="00147082" w:rsidRPr="00FE2C9E" w:rsidRDefault="00147082" w:rsidP="00147082">
      <w:pPr>
        <w:tabs>
          <w:tab w:val="left" w:pos="3600"/>
        </w:tabs>
        <w:spacing w:line="360" w:lineRule="auto"/>
        <w:jc w:val="right"/>
        <w:rPr>
          <w:rFonts w:cstheme="minorHAnsi"/>
          <w:color w:val="000000"/>
          <w:sz w:val="18"/>
          <w:szCs w:val="18"/>
        </w:rPr>
      </w:pPr>
      <w:r w:rsidRPr="00FE2C9E">
        <w:rPr>
          <w:rFonts w:cstheme="minorHAnsi"/>
          <w:color w:val="000000"/>
          <w:szCs w:val="22"/>
        </w:rPr>
        <w:tab/>
      </w:r>
      <w:r w:rsidRPr="00FE2C9E">
        <w:rPr>
          <w:rFonts w:cstheme="minorHAnsi"/>
          <w:color w:val="000000"/>
          <w:sz w:val="18"/>
          <w:szCs w:val="18"/>
        </w:rPr>
        <w:t xml:space="preserve">(podpisy i pieczątki uprawnionych reprezentantów </w:t>
      </w:r>
      <w:r w:rsidRPr="00FE2C9E">
        <w:rPr>
          <w:rFonts w:cstheme="minorHAnsi"/>
          <w:color w:val="000000"/>
          <w:sz w:val="18"/>
          <w:szCs w:val="18"/>
        </w:rPr>
        <w:br/>
        <w:t>lub upełnomocnionych przedstawicieli Wykonawcy)</w:t>
      </w:r>
    </w:p>
    <w:p w:rsidR="00147082" w:rsidRPr="00FE2C9E" w:rsidRDefault="00147082" w:rsidP="00147082">
      <w:pPr>
        <w:pStyle w:val="Tekstpodstawowywcity"/>
        <w:spacing w:after="0"/>
        <w:ind w:left="360"/>
        <w:rPr>
          <w:rFonts w:cstheme="minorHAnsi"/>
          <w:snapToGrid w:val="0"/>
          <w:color w:val="000000"/>
          <w:sz w:val="22"/>
          <w:szCs w:val="22"/>
        </w:rPr>
      </w:pPr>
    </w:p>
    <w:p w:rsidR="00147082" w:rsidRPr="00FE2C9E" w:rsidRDefault="00147082" w:rsidP="00BC7D39">
      <w:pPr>
        <w:spacing w:line="360" w:lineRule="auto"/>
        <w:jc w:val="center"/>
        <w:rPr>
          <w:rFonts w:cstheme="minorHAnsi"/>
          <w:color w:val="000000"/>
          <w:szCs w:val="22"/>
        </w:rPr>
      </w:pPr>
      <w:r w:rsidRPr="00FE2C9E">
        <w:rPr>
          <w:rFonts w:cstheme="minorHAnsi"/>
          <w:color w:val="000000"/>
          <w:szCs w:val="22"/>
        </w:rPr>
        <w:br w:type="page"/>
      </w:r>
      <w:r w:rsidRPr="00FE2C9E">
        <w:rPr>
          <w:rFonts w:cstheme="minorHAnsi"/>
          <w:b/>
          <w:color w:val="000000"/>
          <w:szCs w:val="22"/>
        </w:rPr>
        <w:lastRenderedPageBreak/>
        <w:t xml:space="preserve">ZAŁĄCZNIK NR </w:t>
      </w:r>
      <w:r w:rsidR="0088060F" w:rsidRPr="00FE2C9E">
        <w:rPr>
          <w:rFonts w:cstheme="minorHAnsi"/>
          <w:b/>
          <w:color w:val="000000"/>
          <w:szCs w:val="22"/>
        </w:rPr>
        <w:t>3</w:t>
      </w:r>
    </w:p>
    <w:p w:rsidR="00147082" w:rsidRPr="00FE2C9E" w:rsidRDefault="00147082" w:rsidP="00147082">
      <w:pPr>
        <w:spacing w:line="360" w:lineRule="auto"/>
        <w:jc w:val="center"/>
        <w:rPr>
          <w:rFonts w:cstheme="minorHAnsi"/>
          <w:b/>
          <w:color w:val="000000"/>
          <w:szCs w:val="22"/>
        </w:rPr>
      </w:pPr>
      <w:r w:rsidRPr="00FE2C9E">
        <w:rPr>
          <w:rFonts w:cstheme="minorHAnsi"/>
          <w:b/>
          <w:color w:val="000000"/>
          <w:szCs w:val="22"/>
        </w:rPr>
        <w:t>(do Formularza Oferty)</w:t>
      </w:r>
    </w:p>
    <w:p w:rsidR="00147082" w:rsidRPr="00FE2C9E" w:rsidRDefault="00147082" w:rsidP="00147082">
      <w:pPr>
        <w:spacing w:line="360" w:lineRule="auto"/>
        <w:jc w:val="center"/>
        <w:rPr>
          <w:rFonts w:cstheme="minorHAnsi"/>
          <w:b/>
          <w:color w:val="000000"/>
          <w:szCs w:val="22"/>
        </w:rPr>
      </w:pPr>
      <w:r w:rsidRPr="00FE2C9E">
        <w:rPr>
          <w:rFonts w:cstheme="minorHAnsi"/>
          <w:b/>
          <w:color w:val="000000"/>
          <w:szCs w:val="22"/>
        </w:rPr>
        <w:t>Informacje dotyczące ubezpieczenia sprzętu elektronicznego</w:t>
      </w:r>
    </w:p>
    <w:p w:rsidR="00147082" w:rsidRPr="00FE2C9E" w:rsidRDefault="005628B7" w:rsidP="00147082">
      <w:pPr>
        <w:spacing w:line="360" w:lineRule="auto"/>
        <w:jc w:val="center"/>
        <w:rPr>
          <w:rFonts w:cstheme="minorHAnsi"/>
          <w:b/>
          <w:color w:val="000000"/>
          <w:szCs w:val="22"/>
        </w:rPr>
      </w:pPr>
      <w:r w:rsidRPr="00FE2C9E">
        <w:rPr>
          <w:rFonts w:cstheme="minorHAnsi"/>
          <w:b/>
          <w:noProof/>
          <w:color w:val="000000"/>
          <w:szCs w:val="22"/>
        </w:rPr>
        <mc:AlternateContent>
          <mc:Choice Requires="wps">
            <w:drawing>
              <wp:anchor distT="0" distB="0" distL="114300" distR="114300" simplePos="0" relativeHeight="251659264" behindDoc="0" locked="0" layoutInCell="1" allowOverlap="1" wp14:anchorId="70F07551" wp14:editId="53D1A8C0">
                <wp:simplePos x="0" y="0"/>
                <wp:positionH relativeFrom="column">
                  <wp:posOffset>342900</wp:posOffset>
                </wp:positionH>
                <wp:positionV relativeFrom="paragraph">
                  <wp:posOffset>102870</wp:posOffset>
                </wp:positionV>
                <wp:extent cx="5166995" cy="2540"/>
                <wp:effectExtent l="9525" t="7620" r="5080" b="889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6699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1pt" to="433.8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"/>
            </w:pict>
          </mc:Fallback>
        </mc:AlternateContent>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 xml:space="preserve">Ogólne Warunki Ubezpieczenia mające zastosowanie w ubezpieczeniu (podać rodzaj warunków ubezpieczenia i datę uchwalenia/wejścia w życie) </w:t>
      </w:r>
    </w:p>
    <w:p w:rsidR="00216EA3" w:rsidRPr="00FE2C9E" w:rsidRDefault="00216EA3" w:rsidP="00216EA3">
      <w:pPr>
        <w:tabs>
          <w:tab w:val="right" w:leader="dot" w:pos="8789"/>
        </w:tabs>
        <w:spacing w:line="360" w:lineRule="auto"/>
        <w:jc w:val="both"/>
        <w:rPr>
          <w:rFonts w:cstheme="minorHAnsi"/>
          <w:color w:val="000000"/>
          <w:szCs w:val="22"/>
        </w:rPr>
      </w:pPr>
      <w:r w:rsidRPr="00FE2C9E">
        <w:rPr>
          <w:rFonts w:cstheme="minorHAnsi"/>
          <w:color w:val="000000"/>
          <w:szCs w:val="22"/>
        </w:rPr>
        <w:tab/>
      </w:r>
      <w:r w:rsidRPr="00FE2C9E">
        <w:rPr>
          <w:rFonts w:cstheme="minorHAnsi"/>
          <w:color w:val="000000"/>
          <w:szCs w:val="22"/>
        </w:rPr>
        <w:tab/>
      </w:r>
    </w:p>
    <w:p w:rsidR="00216EA3" w:rsidRPr="00FE2C9E" w:rsidRDefault="00216EA3" w:rsidP="00216EA3">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216EA3" w:rsidRPr="00FE2C9E" w:rsidRDefault="00216EA3" w:rsidP="00216EA3">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216EA3" w:rsidRPr="00FE2C9E" w:rsidRDefault="00216EA3" w:rsidP="00216EA3">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147082" w:rsidRPr="00FE2C9E" w:rsidRDefault="00147082" w:rsidP="00147082">
      <w:pPr>
        <w:spacing w:line="360" w:lineRule="auto"/>
        <w:jc w:val="both"/>
        <w:rPr>
          <w:rFonts w:cstheme="minorHAnsi"/>
          <w:i/>
          <w:color w:val="000000"/>
          <w:szCs w:val="22"/>
        </w:rPr>
      </w:pPr>
    </w:p>
    <w:p w:rsidR="00147082" w:rsidRPr="00FE2C9E" w:rsidRDefault="00147082" w:rsidP="000A0B9E">
      <w:pPr>
        <w:numPr>
          <w:ilvl w:val="0"/>
          <w:numId w:val="25"/>
        </w:numPr>
        <w:spacing w:line="360" w:lineRule="auto"/>
        <w:jc w:val="both"/>
        <w:rPr>
          <w:rFonts w:cstheme="minorHAnsi"/>
          <w:b/>
          <w:color w:val="000000"/>
          <w:szCs w:val="22"/>
        </w:rPr>
      </w:pPr>
      <w:r w:rsidRPr="00FE2C9E">
        <w:rPr>
          <w:rFonts w:cstheme="minorHAnsi"/>
          <w:b/>
          <w:color w:val="000000"/>
          <w:szCs w:val="22"/>
        </w:rPr>
        <w:t xml:space="preserve">Wartość mienia do ubezpieczenia. </w:t>
      </w:r>
      <w:r w:rsidR="00215E34" w:rsidRPr="00FE2C9E">
        <w:rPr>
          <w:rFonts w:cstheme="minorHAnsi"/>
          <w:b/>
          <w:color w:val="000000"/>
          <w:szCs w:val="22"/>
        </w:rPr>
        <w:t xml:space="preserve"> </w:t>
      </w:r>
      <w:r w:rsidRPr="00FE2C9E">
        <w:rPr>
          <w:rFonts w:cstheme="minorHAnsi"/>
          <w:b/>
          <w:color w:val="000000"/>
          <w:szCs w:val="22"/>
        </w:rPr>
        <w:t>Stawka:</w:t>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 xml:space="preserve">Za ubezpieczenie sprzętu elektronicznego, składka naliczana będzie od zadeklarowanych przez Zamawiającego sum ubezpieczenia. </w:t>
      </w:r>
    </w:p>
    <w:tbl>
      <w:tblPr>
        <w:tblW w:w="10623" w:type="dxa"/>
        <w:jc w:val="center"/>
        <w:tblInd w:w="5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left w:w="70" w:type="dxa"/>
          <w:right w:w="70" w:type="dxa"/>
        </w:tblCellMar>
        <w:tblLook w:val="04A0" w:firstRow="1" w:lastRow="0" w:firstColumn="1" w:lastColumn="0" w:noHBand="0" w:noVBand="1"/>
      </w:tblPr>
      <w:tblGrid>
        <w:gridCol w:w="434"/>
        <w:gridCol w:w="4915"/>
        <w:gridCol w:w="2000"/>
        <w:gridCol w:w="1508"/>
        <w:gridCol w:w="1766"/>
      </w:tblGrid>
      <w:tr w:rsidR="00BC7D39" w:rsidRPr="00FE2C9E" w:rsidTr="00BC7D39">
        <w:trPr>
          <w:trHeight w:val="620"/>
          <w:jc w:val="center"/>
        </w:trPr>
        <w:tc>
          <w:tcPr>
            <w:tcW w:w="434" w:type="dxa"/>
            <w:shd w:val="clear" w:color="auto" w:fill="auto"/>
            <w:vAlign w:val="center"/>
            <w:hideMark/>
          </w:tcPr>
          <w:p w:rsidR="00BC7D39" w:rsidRPr="00FE2C9E" w:rsidRDefault="00BC7D39" w:rsidP="008E1F88">
            <w:pPr>
              <w:jc w:val="center"/>
              <w:rPr>
                <w:rFonts w:cstheme="minorHAnsi"/>
                <w:b/>
                <w:bCs/>
                <w:sz w:val="20"/>
              </w:rPr>
            </w:pPr>
            <w:r w:rsidRPr="00FE2C9E">
              <w:rPr>
                <w:rFonts w:cstheme="minorHAnsi"/>
                <w:b/>
                <w:bCs/>
                <w:sz w:val="20"/>
              </w:rPr>
              <w:t>LP</w:t>
            </w:r>
          </w:p>
        </w:tc>
        <w:tc>
          <w:tcPr>
            <w:tcW w:w="4915" w:type="dxa"/>
            <w:shd w:val="clear" w:color="auto" w:fill="auto"/>
            <w:vAlign w:val="center"/>
            <w:hideMark/>
          </w:tcPr>
          <w:p w:rsidR="00BC7D39" w:rsidRPr="00FE2C9E" w:rsidRDefault="00BC7D39" w:rsidP="008E1F88">
            <w:pPr>
              <w:rPr>
                <w:rFonts w:cstheme="minorHAnsi"/>
                <w:b/>
                <w:bCs/>
                <w:sz w:val="20"/>
              </w:rPr>
            </w:pPr>
            <w:r w:rsidRPr="00FE2C9E">
              <w:rPr>
                <w:rFonts w:cstheme="minorHAnsi"/>
                <w:b/>
                <w:bCs/>
                <w:sz w:val="20"/>
              </w:rPr>
              <w:t>Nazwa i rodzaj sprzętu</w:t>
            </w:r>
          </w:p>
        </w:tc>
        <w:tc>
          <w:tcPr>
            <w:tcW w:w="2000" w:type="dxa"/>
            <w:vAlign w:val="center"/>
          </w:tcPr>
          <w:p w:rsidR="00BC7D39" w:rsidRPr="00FE2C9E" w:rsidRDefault="00BC7D39" w:rsidP="00301788">
            <w:pPr>
              <w:rPr>
                <w:rFonts w:cstheme="minorHAnsi"/>
                <w:b/>
                <w:bCs/>
                <w:sz w:val="20"/>
              </w:rPr>
            </w:pPr>
            <w:r w:rsidRPr="00FE2C9E">
              <w:rPr>
                <w:rFonts w:cstheme="minorHAnsi"/>
                <w:b/>
                <w:bCs/>
                <w:sz w:val="20"/>
              </w:rPr>
              <w:t xml:space="preserve"> Wartość brutto </w:t>
            </w:r>
          </w:p>
        </w:tc>
        <w:tc>
          <w:tcPr>
            <w:tcW w:w="1508" w:type="dxa"/>
            <w:shd w:val="clear" w:color="auto" w:fill="auto"/>
            <w:vAlign w:val="center"/>
            <w:hideMark/>
          </w:tcPr>
          <w:p w:rsidR="00BC7D39" w:rsidRPr="00FE2C9E" w:rsidRDefault="00BC7D39" w:rsidP="008E1F88">
            <w:pPr>
              <w:rPr>
                <w:rFonts w:cstheme="minorHAnsi"/>
                <w:b/>
                <w:bCs/>
                <w:sz w:val="20"/>
              </w:rPr>
            </w:pPr>
            <w:r w:rsidRPr="00FE2C9E">
              <w:rPr>
                <w:rFonts w:cstheme="minorHAnsi"/>
                <w:b/>
                <w:bCs/>
                <w:sz w:val="20"/>
              </w:rPr>
              <w:t>stawka</w:t>
            </w:r>
          </w:p>
        </w:tc>
        <w:tc>
          <w:tcPr>
            <w:tcW w:w="1766" w:type="dxa"/>
            <w:shd w:val="clear" w:color="auto" w:fill="auto"/>
            <w:vAlign w:val="center"/>
            <w:hideMark/>
          </w:tcPr>
          <w:p w:rsidR="00BC7D39" w:rsidRPr="00FE2C9E" w:rsidRDefault="00BC7D39" w:rsidP="008E1F88">
            <w:pPr>
              <w:jc w:val="center"/>
              <w:rPr>
                <w:rFonts w:cstheme="minorHAnsi"/>
                <w:b/>
                <w:bCs/>
                <w:sz w:val="20"/>
              </w:rPr>
            </w:pPr>
            <w:r w:rsidRPr="00FE2C9E">
              <w:rPr>
                <w:rFonts w:cstheme="minorHAnsi"/>
                <w:b/>
                <w:bCs/>
                <w:sz w:val="20"/>
              </w:rPr>
              <w:t>składka</w:t>
            </w:r>
          </w:p>
        </w:tc>
      </w:tr>
      <w:tr w:rsidR="00BC7D39" w:rsidRPr="00FE2C9E" w:rsidTr="00BC7D39">
        <w:trPr>
          <w:trHeight w:val="310"/>
          <w:jc w:val="center"/>
        </w:trPr>
        <w:tc>
          <w:tcPr>
            <w:tcW w:w="434" w:type="dxa"/>
            <w:shd w:val="clear" w:color="auto" w:fill="auto"/>
            <w:noWrap/>
            <w:vAlign w:val="bottom"/>
            <w:hideMark/>
          </w:tcPr>
          <w:p w:rsidR="00BC7D39" w:rsidRPr="00FE2C9E" w:rsidRDefault="00BC7D39" w:rsidP="008E1F88">
            <w:pPr>
              <w:jc w:val="center"/>
              <w:rPr>
                <w:rFonts w:cstheme="minorHAnsi"/>
                <w:sz w:val="20"/>
              </w:rPr>
            </w:pPr>
          </w:p>
        </w:tc>
        <w:tc>
          <w:tcPr>
            <w:tcW w:w="4915" w:type="dxa"/>
            <w:shd w:val="clear" w:color="auto" w:fill="auto"/>
            <w:noWrap/>
            <w:vAlign w:val="center"/>
            <w:hideMark/>
          </w:tcPr>
          <w:p w:rsidR="00BC7D39" w:rsidRPr="00FE2C9E" w:rsidRDefault="00BC7D39" w:rsidP="008E1F88">
            <w:pPr>
              <w:rPr>
                <w:rFonts w:cstheme="minorHAnsi"/>
                <w:sz w:val="20"/>
              </w:rPr>
            </w:pPr>
            <w:r w:rsidRPr="00FE2C9E">
              <w:rPr>
                <w:rFonts w:cstheme="minorHAnsi"/>
                <w:sz w:val="20"/>
              </w:rPr>
              <w:t>sprzęt stacjonarny wg wykazu</w:t>
            </w:r>
          </w:p>
        </w:tc>
        <w:tc>
          <w:tcPr>
            <w:tcW w:w="2000" w:type="dxa"/>
            <w:vAlign w:val="center"/>
          </w:tcPr>
          <w:p w:rsidR="00BC7D39" w:rsidRPr="00FE2C9E" w:rsidRDefault="00BC7D39" w:rsidP="00BC7D39">
            <w:pPr>
              <w:rPr>
                <w:rFonts w:cstheme="minorHAnsi"/>
                <w:sz w:val="20"/>
              </w:rPr>
            </w:pPr>
            <w:r w:rsidRPr="00FE2C9E">
              <w:rPr>
                <w:rFonts w:cstheme="minorHAnsi"/>
                <w:sz w:val="20"/>
              </w:rPr>
              <w:t>2 263 166,55</w:t>
            </w:r>
          </w:p>
        </w:tc>
        <w:tc>
          <w:tcPr>
            <w:tcW w:w="1508" w:type="dxa"/>
            <w:shd w:val="clear" w:color="auto" w:fill="auto"/>
            <w:noWrap/>
            <w:vAlign w:val="center"/>
            <w:hideMark/>
          </w:tcPr>
          <w:p w:rsidR="00BC7D39" w:rsidRPr="00FE2C9E" w:rsidRDefault="00BC7D39" w:rsidP="008E1F88">
            <w:pPr>
              <w:rPr>
                <w:rFonts w:cstheme="minorHAnsi"/>
                <w:sz w:val="20"/>
              </w:rPr>
            </w:pPr>
          </w:p>
        </w:tc>
        <w:tc>
          <w:tcPr>
            <w:tcW w:w="1766" w:type="dxa"/>
            <w:shd w:val="clear" w:color="auto" w:fill="auto"/>
            <w:vAlign w:val="center"/>
            <w:hideMark/>
          </w:tcPr>
          <w:p w:rsidR="00BC7D39" w:rsidRPr="00FE2C9E" w:rsidRDefault="00BC7D39" w:rsidP="008E1F88">
            <w:pPr>
              <w:jc w:val="center"/>
              <w:rPr>
                <w:rFonts w:cstheme="minorHAnsi"/>
                <w:b/>
                <w:bCs/>
                <w:sz w:val="20"/>
              </w:rPr>
            </w:pPr>
          </w:p>
        </w:tc>
      </w:tr>
      <w:tr w:rsidR="00BC7D39" w:rsidRPr="00FE2C9E" w:rsidTr="00BC7D39">
        <w:trPr>
          <w:trHeight w:val="310"/>
          <w:jc w:val="center"/>
        </w:trPr>
        <w:tc>
          <w:tcPr>
            <w:tcW w:w="434" w:type="dxa"/>
            <w:shd w:val="clear" w:color="auto" w:fill="auto"/>
            <w:noWrap/>
            <w:vAlign w:val="center"/>
            <w:hideMark/>
          </w:tcPr>
          <w:p w:rsidR="00BC7D39" w:rsidRPr="00FE2C9E" w:rsidRDefault="00BC7D39" w:rsidP="008E1F88">
            <w:pPr>
              <w:jc w:val="center"/>
              <w:rPr>
                <w:rFonts w:cstheme="minorHAnsi"/>
                <w:sz w:val="20"/>
              </w:rPr>
            </w:pPr>
          </w:p>
        </w:tc>
        <w:tc>
          <w:tcPr>
            <w:tcW w:w="4915" w:type="dxa"/>
            <w:shd w:val="clear" w:color="auto" w:fill="auto"/>
            <w:vAlign w:val="center"/>
            <w:hideMark/>
          </w:tcPr>
          <w:p w:rsidR="00BC7D39" w:rsidRPr="00FE2C9E" w:rsidRDefault="00BC7D39" w:rsidP="008E1F88">
            <w:pPr>
              <w:rPr>
                <w:rFonts w:cstheme="minorHAnsi"/>
                <w:sz w:val="20"/>
              </w:rPr>
            </w:pPr>
            <w:r w:rsidRPr="00FE2C9E">
              <w:rPr>
                <w:rFonts w:cstheme="minorHAnsi"/>
                <w:sz w:val="20"/>
              </w:rPr>
              <w:t>sprzęt przenośny wg wykazu</w:t>
            </w:r>
          </w:p>
        </w:tc>
        <w:tc>
          <w:tcPr>
            <w:tcW w:w="2000" w:type="dxa"/>
            <w:vAlign w:val="center"/>
          </w:tcPr>
          <w:p w:rsidR="00BC7D39" w:rsidRPr="00FE2C9E" w:rsidRDefault="00BC7D39" w:rsidP="00BC7D39">
            <w:pPr>
              <w:rPr>
                <w:rFonts w:cstheme="minorHAnsi"/>
                <w:sz w:val="20"/>
              </w:rPr>
            </w:pPr>
            <w:r w:rsidRPr="00FE2C9E">
              <w:rPr>
                <w:rFonts w:cstheme="minorHAnsi"/>
                <w:sz w:val="20"/>
              </w:rPr>
              <w:t>39 963,43</w:t>
            </w:r>
          </w:p>
        </w:tc>
        <w:tc>
          <w:tcPr>
            <w:tcW w:w="1508" w:type="dxa"/>
            <w:shd w:val="clear" w:color="auto" w:fill="auto"/>
            <w:noWrap/>
            <w:vAlign w:val="center"/>
            <w:hideMark/>
          </w:tcPr>
          <w:p w:rsidR="00BC7D39" w:rsidRPr="00FE2C9E" w:rsidRDefault="00BC7D39" w:rsidP="008E1F88">
            <w:pPr>
              <w:rPr>
                <w:rFonts w:cstheme="minorHAnsi"/>
                <w:sz w:val="20"/>
              </w:rPr>
            </w:pPr>
          </w:p>
        </w:tc>
        <w:tc>
          <w:tcPr>
            <w:tcW w:w="1766" w:type="dxa"/>
            <w:shd w:val="clear" w:color="auto" w:fill="auto"/>
            <w:noWrap/>
            <w:vAlign w:val="center"/>
            <w:hideMark/>
          </w:tcPr>
          <w:p w:rsidR="00BC7D39" w:rsidRPr="00FE2C9E" w:rsidRDefault="00BC7D39" w:rsidP="008E1F88">
            <w:pPr>
              <w:jc w:val="center"/>
              <w:rPr>
                <w:rFonts w:cstheme="minorHAnsi"/>
                <w:sz w:val="20"/>
              </w:rPr>
            </w:pPr>
          </w:p>
        </w:tc>
      </w:tr>
    </w:tbl>
    <w:p w:rsidR="00BC7D39" w:rsidRPr="00FE2C9E" w:rsidRDefault="00BC7D39">
      <w:pPr>
        <w:rPr>
          <w:rFonts w:cstheme="minorHAnsi"/>
          <w:b/>
          <w:szCs w:val="22"/>
        </w:rPr>
      </w:pPr>
      <w:r w:rsidRPr="00FE2C9E">
        <w:rPr>
          <w:rFonts w:cstheme="minorHAnsi"/>
          <w:b/>
          <w:szCs w:val="22"/>
        </w:rPr>
        <w:br w:type="page"/>
      </w:r>
    </w:p>
    <w:p w:rsidR="00147082" w:rsidRPr="00FE2C9E" w:rsidRDefault="00147082" w:rsidP="000A0B9E">
      <w:pPr>
        <w:numPr>
          <w:ilvl w:val="0"/>
          <w:numId w:val="25"/>
        </w:numPr>
        <w:spacing w:line="360" w:lineRule="auto"/>
        <w:jc w:val="both"/>
        <w:rPr>
          <w:rFonts w:cstheme="minorHAnsi"/>
          <w:b/>
          <w:szCs w:val="22"/>
        </w:rPr>
      </w:pPr>
      <w:r w:rsidRPr="00FE2C9E">
        <w:rPr>
          <w:rFonts w:cstheme="minorHAnsi"/>
          <w:b/>
          <w:szCs w:val="22"/>
        </w:rPr>
        <w:lastRenderedPageBreak/>
        <w:t>Składka za wymagany okres ubezpieczenia:</w:t>
      </w:r>
    </w:p>
    <w:p w:rsidR="00581D77" w:rsidRPr="00FE2C9E" w:rsidRDefault="00581D77" w:rsidP="00581D77">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581D77" w:rsidRPr="00FE2C9E" w:rsidRDefault="00581D77" w:rsidP="00581D77">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r w:rsidRPr="00FE2C9E">
        <w:rPr>
          <w:rFonts w:cstheme="minorHAnsi"/>
          <w:szCs w:val="22"/>
        </w:rPr>
        <w:t>…………………………zł 00/100</w:t>
      </w:r>
    </w:p>
    <w:p w:rsidR="00581D77" w:rsidRPr="00FE2C9E" w:rsidRDefault="00581D77" w:rsidP="00581D77">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581D77" w:rsidRPr="00FE2C9E" w:rsidRDefault="00581D77" w:rsidP="00581D77">
      <w:pPr>
        <w:tabs>
          <w:tab w:val="left" w:leader="dot" w:pos="4140"/>
          <w:tab w:val="right" w:pos="7230"/>
        </w:tabs>
        <w:spacing w:before="120" w:line="360" w:lineRule="auto"/>
        <w:jc w:val="both"/>
        <w:rPr>
          <w:rFonts w:cstheme="minorHAnsi"/>
          <w:color w:val="000000"/>
          <w:szCs w:val="22"/>
        </w:rPr>
      </w:pPr>
      <w:r w:rsidRPr="00FE2C9E">
        <w:rPr>
          <w:rFonts w:cstheme="minorHAnsi"/>
          <w:color w:val="000000"/>
          <w:szCs w:val="22"/>
        </w:rPr>
        <w:t>słownie:</w:t>
      </w:r>
      <w:r w:rsidRPr="00FE2C9E">
        <w:rPr>
          <w:rFonts w:cstheme="minorHAnsi"/>
          <w:color w:val="000000"/>
          <w:szCs w:val="22"/>
        </w:rPr>
        <w:tab/>
        <w:t xml:space="preserve">złotych 00/100 </w:t>
      </w:r>
    </w:p>
    <w:p w:rsidR="00147082" w:rsidRPr="00FE2C9E" w:rsidRDefault="00147082" w:rsidP="00147082">
      <w:pPr>
        <w:spacing w:line="360" w:lineRule="auto"/>
        <w:jc w:val="both"/>
        <w:rPr>
          <w:rFonts w:cstheme="minorHAnsi"/>
          <w:color w:val="000000"/>
          <w:szCs w:val="22"/>
        </w:rPr>
      </w:pPr>
    </w:p>
    <w:p w:rsidR="00147082" w:rsidRPr="00FE2C9E" w:rsidRDefault="00147082" w:rsidP="000A0B9E">
      <w:pPr>
        <w:numPr>
          <w:ilvl w:val="0"/>
          <w:numId w:val="25"/>
        </w:numPr>
        <w:spacing w:line="360" w:lineRule="auto"/>
        <w:jc w:val="both"/>
        <w:rPr>
          <w:rFonts w:cstheme="minorHAnsi"/>
          <w:b/>
          <w:color w:val="000000"/>
          <w:szCs w:val="22"/>
        </w:rPr>
      </w:pPr>
      <w:r w:rsidRPr="00FE2C9E">
        <w:rPr>
          <w:rFonts w:cstheme="minorHAnsi"/>
          <w:b/>
          <w:color w:val="000000"/>
          <w:szCs w:val="22"/>
        </w:rPr>
        <w:t>Franszyzy i udziały własne:</w:t>
      </w:r>
    </w:p>
    <w:p w:rsidR="00147082" w:rsidRPr="00FE2C9E" w:rsidRDefault="00147082" w:rsidP="00147082">
      <w:pPr>
        <w:spacing w:line="360" w:lineRule="auto"/>
        <w:jc w:val="both"/>
        <w:rPr>
          <w:rFonts w:cstheme="minorHAnsi"/>
          <w:color w:val="000000"/>
          <w:szCs w:val="22"/>
        </w:rPr>
      </w:pPr>
      <w:r w:rsidRPr="00FE2C9E">
        <w:rPr>
          <w:rFonts w:cstheme="minorHAnsi"/>
          <w:color w:val="000000"/>
          <w:szCs w:val="22"/>
        </w:rPr>
        <w:t>W umowie ubezpieczenia mieć będą zastosowanie:</w:t>
      </w:r>
    </w:p>
    <w:p w:rsidR="00147082" w:rsidRPr="00FE2C9E" w:rsidRDefault="00581D77" w:rsidP="00147082">
      <w:pPr>
        <w:spacing w:line="360" w:lineRule="auto"/>
        <w:jc w:val="both"/>
        <w:rPr>
          <w:rFonts w:cstheme="minorHAnsi"/>
          <w:color w:val="000000"/>
          <w:szCs w:val="22"/>
        </w:rPr>
      </w:pPr>
      <w:r w:rsidRPr="00FE2C9E">
        <w:rPr>
          <w:rFonts w:cstheme="minorHAnsi"/>
          <w:color w:val="000000"/>
          <w:szCs w:val="22"/>
        </w:rPr>
        <w:t xml:space="preserve">Franszyza redukcyjna </w:t>
      </w:r>
      <w:r w:rsidRPr="00FE2C9E">
        <w:rPr>
          <w:rFonts w:cstheme="minorHAnsi"/>
          <w:color w:val="000000"/>
          <w:szCs w:val="22"/>
        </w:rPr>
        <w:tab/>
      </w:r>
      <w:r w:rsidRPr="00FE2C9E">
        <w:rPr>
          <w:rFonts w:cstheme="minorHAnsi"/>
          <w:color w:val="000000"/>
          <w:szCs w:val="22"/>
        </w:rPr>
        <w:tab/>
      </w:r>
      <w:r w:rsidR="00215E34" w:rsidRPr="00FE2C9E">
        <w:rPr>
          <w:rFonts w:cstheme="minorHAnsi"/>
          <w:color w:val="000000"/>
          <w:szCs w:val="22"/>
        </w:rPr>
        <w:t xml:space="preserve">      </w:t>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581D77" w:rsidP="00147082">
      <w:pPr>
        <w:spacing w:line="360" w:lineRule="auto"/>
        <w:jc w:val="both"/>
        <w:rPr>
          <w:rFonts w:cstheme="minorHAnsi"/>
          <w:color w:val="000000"/>
          <w:szCs w:val="22"/>
        </w:rPr>
      </w:pPr>
      <w:r w:rsidRPr="00FE2C9E">
        <w:rPr>
          <w:rFonts w:cstheme="minorHAnsi"/>
          <w:color w:val="000000"/>
          <w:szCs w:val="22"/>
        </w:rPr>
        <w:t>Franszyza integralna</w:t>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581D77" w:rsidP="00147082">
      <w:pPr>
        <w:spacing w:line="360" w:lineRule="auto"/>
        <w:jc w:val="both"/>
        <w:rPr>
          <w:rFonts w:cstheme="minorHAnsi"/>
          <w:color w:val="000000"/>
          <w:szCs w:val="22"/>
        </w:rPr>
      </w:pPr>
      <w:r w:rsidRPr="00FE2C9E">
        <w:rPr>
          <w:rFonts w:cstheme="minorHAnsi"/>
          <w:color w:val="000000"/>
          <w:szCs w:val="22"/>
        </w:rPr>
        <w:t>Udział własny</w:t>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Pr="00FE2C9E">
        <w:rPr>
          <w:rFonts w:cstheme="minorHAnsi"/>
          <w:color w:val="000000"/>
          <w:szCs w:val="22"/>
        </w:rPr>
        <w:tab/>
      </w:r>
      <w:r w:rsidR="00147082" w:rsidRPr="00FE2C9E">
        <w:rPr>
          <w:rFonts w:cstheme="minorHAnsi"/>
          <w:color w:val="000000"/>
          <w:szCs w:val="22"/>
        </w:rPr>
        <w:t>TAK / NIE</w:t>
      </w:r>
      <w:r w:rsidR="00147082" w:rsidRPr="00FE2C9E">
        <w:rPr>
          <w:rFonts w:cstheme="minorHAnsi"/>
          <w:color w:val="000000"/>
          <w:szCs w:val="22"/>
        </w:rPr>
        <w:tab/>
        <w:t>w wysokości: ……………..…….</w:t>
      </w:r>
    </w:p>
    <w:p w:rsidR="00147082" w:rsidRPr="00FE2C9E" w:rsidRDefault="00147082" w:rsidP="00147082">
      <w:pPr>
        <w:spacing w:line="360" w:lineRule="auto"/>
        <w:jc w:val="both"/>
        <w:rPr>
          <w:rFonts w:cstheme="minorHAnsi"/>
          <w:color w:val="000000"/>
          <w:szCs w:val="22"/>
        </w:rPr>
      </w:pPr>
    </w:p>
    <w:p w:rsidR="00147082" w:rsidRPr="00FE2C9E" w:rsidRDefault="00147082" w:rsidP="00147082">
      <w:pPr>
        <w:spacing w:line="360" w:lineRule="auto"/>
        <w:jc w:val="both"/>
        <w:rPr>
          <w:rFonts w:cstheme="minorHAnsi"/>
          <w:b/>
          <w:color w:val="000000"/>
          <w:szCs w:val="22"/>
        </w:rPr>
      </w:pPr>
    </w:p>
    <w:p w:rsidR="00147082" w:rsidRPr="00FE2C9E" w:rsidRDefault="00147082" w:rsidP="00147082">
      <w:pPr>
        <w:tabs>
          <w:tab w:val="left" w:pos="3600"/>
        </w:tabs>
        <w:spacing w:line="360" w:lineRule="auto"/>
        <w:jc w:val="right"/>
        <w:rPr>
          <w:rFonts w:cstheme="minorHAnsi"/>
          <w:color w:val="000000"/>
          <w:szCs w:val="22"/>
        </w:rPr>
      </w:pPr>
      <w:r w:rsidRPr="00FE2C9E">
        <w:rPr>
          <w:rFonts w:cstheme="minorHAnsi"/>
          <w:color w:val="000000"/>
          <w:szCs w:val="22"/>
        </w:rPr>
        <w:t>…………………………………….</w:t>
      </w:r>
    </w:p>
    <w:p w:rsidR="00147082" w:rsidRPr="00FE2C9E" w:rsidRDefault="00147082" w:rsidP="00147082">
      <w:pPr>
        <w:tabs>
          <w:tab w:val="left" w:pos="3600"/>
        </w:tabs>
        <w:spacing w:line="360" w:lineRule="auto"/>
        <w:jc w:val="right"/>
        <w:rPr>
          <w:rFonts w:cstheme="minorHAnsi"/>
          <w:color w:val="000000"/>
          <w:sz w:val="18"/>
          <w:szCs w:val="18"/>
        </w:rPr>
      </w:pPr>
      <w:r w:rsidRPr="00FE2C9E">
        <w:rPr>
          <w:rFonts w:cstheme="minorHAnsi"/>
          <w:color w:val="000000"/>
          <w:szCs w:val="22"/>
        </w:rPr>
        <w:tab/>
      </w:r>
      <w:r w:rsidRPr="00FE2C9E">
        <w:rPr>
          <w:rFonts w:cstheme="minorHAnsi"/>
          <w:color w:val="000000"/>
          <w:sz w:val="18"/>
          <w:szCs w:val="18"/>
        </w:rPr>
        <w:t xml:space="preserve">(podpisy i pieczątki uprawnionych reprezentantów </w:t>
      </w:r>
      <w:r w:rsidRPr="00FE2C9E">
        <w:rPr>
          <w:rFonts w:cstheme="minorHAnsi"/>
          <w:color w:val="000000"/>
          <w:sz w:val="18"/>
          <w:szCs w:val="18"/>
        </w:rPr>
        <w:br/>
        <w:t>lub upełnomocnionych przedstawicieli Wykonawcy)</w:t>
      </w:r>
    </w:p>
    <w:p w:rsidR="00147082" w:rsidRPr="00FE2C9E" w:rsidRDefault="00147082" w:rsidP="00147082">
      <w:pPr>
        <w:spacing w:line="360" w:lineRule="auto"/>
        <w:jc w:val="center"/>
        <w:rPr>
          <w:rFonts w:cstheme="minorHAnsi"/>
          <w:b/>
          <w:color w:val="000000"/>
          <w:szCs w:val="22"/>
        </w:rPr>
      </w:pPr>
      <w:r w:rsidRPr="00FE2C9E">
        <w:rPr>
          <w:rFonts w:cstheme="minorHAnsi"/>
          <w:b/>
          <w:color w:val="000000"/>
          <w:szCs w:val="22"/>
        </w:rPr>
        <w:br w:type="page"/>
      </w:r>
      <w:r w:rsidRPr="00FE2C9E">
        <w:rPr>
          <w:rFonts w:cstheme="minorHAnsi"/>
          <w:b/>
          <w:color w:val="000000"/>
          <w:szCs w:val="22"/>
        </w:rPr>
        <w:lastRenderedPageBreak/>
        <w:t xml:space="preserve">ZAŁĄCZNIK NR </w:t>
      </w:r>
      <w:r w:rsidR="0088060F" w:rsidRPr="00FE2C9E">
        <w:rPr>
          <w:rFonts w:cstheme="minorHAnsi"/>
          <w:b/>
          <w:color w:val="000000"/>
          <w:szCs w:val="22"/>
        </w:rPr>
        <w:t>4</w:t>
      </w:r>
    </w:p>
    <w:p w:rsidR="0088060F" w:rsidRPr="00FE2C9E" w:rsidRDefault="0088060F" w:rsidP="00147082">
      <w:pPr>
        <w:spacing w:line="360" w:lineRule="auto"/>
        <w:jc w:val="center"/>
        <w:rPr>
          <w:rFonts w:cstheme="minorHAnsi"/>
          <w:b/>
          <w:color w:val="000000"/>
          <w:szCs w:val="22"/>
        </w:rPr>
      </w:pPr>
    </w:p>
    <w:p w:rsidR="0088060F" w:rsidRPr="00FE2C9E" w:rsidRDefault="0088060F" w:rsidP="0088060F">
      <w:pPr>
        <w:spacing w:line="360" w:lineRule="auto"/>
        <w:jc w:val="center"/>
        <w:rPr>
          <w:rFonts w:cstheme="minorHAnsi"/>
          <w:b/>
          <w:color w:val="000000"/>
          <w:szCs w:val="22"/>
        </w:rPr>
      </w:pPr>
      <w:r w:rsidRPr="00FE2C9E">
        <w:rPr>
          <w:rFonts w:cstheme="minorHAnsi"/>
          <w:b/>
          <w:color w:val="000000"/>
          <w:szCs w:val="22"/>
        </w:rPr>
        <w:t>(do Formularza Oferty)</w:t>
      </w:r>
    </w:p>
    <w:p w:rsidR="0088060F" w:rsidRPr="00FE2C9E" w:rsidRDefault="0088060F" w:rsidP="0088060F">
      <w:pPr>
        <w:spacing w:line="360" w:lineRule="auto"/>
        <w:jc w:val="center"/>
        <w:rPr>
          <w:rFonts w:cstheme="minorHAnsi"/>
          <w:b/>
          <w:color w:val="000000"/>
          <w:szCs w:val="22"/>
        </w:rPr>
      </w:pPr>
      <w:r w:rsidRPr="00FE2C9E">
        <w:rPr>
          <w:rFonts w:cstheme="minorHAnsi"/>
          <w:b/>
          <w:color w:val="000000"/>
          <w:szCs w:val="22"/>
        </w:rPr>
        <w:t>Informacje dotyczące ubezpieczeń komunikacyjnych</w:t>
      </w:r>
    </w:p>
    <w:p w:rsidR="0088060F" w:rsidRPr="00FE2C9E" w:rsidRDefault="0088060F" w:rsidP="0088060F">
      <w:pPr>
        <w:spacing w:line="360" w:lineRule="auto"/>
        <w:jc w:val="center"/>
        <w:rPr>
          <w:rFonts w:cstheme="minorHAnsi"/>
          <w:b/>
          <w:color w:val="000000"/>
          <w:szCs w:val="22"/>
        </w:rPr>
      </w:pPr>
      <w:r w:rsidRPr="00FE2C9E">
        <w:rPr>
          <w:rFonts w:cstheme="minorHAnsi"/>
          <w:b/>
          <w:noProof/>
          <w:color w:val="000000"/>
          <w:szCs w:val="22"/>
        </w:rPr>
        <mc:AlternateContent>
          <mc:Choice Requires="wps">
            <w:drawing>
              <wp:anchor distT="0" distB="0" distL="114300" distR="114300" simplePos="0" relativeHeight="251663360" behindDoc="0" locked="0" layoutInCell="1" allowOverlap="1" wp14:anchorId="2D439F33" wp14:editId="163F2C04">
                <wp:simplePos x="0" y="0"/>
                <wp:positionH relativeFrom="column">
                  <wp:posOffset>342900</wp:posOffset>
                </wp:positionH>
                <wp:positionV relativeFrom="paragraph">
                  <wp:posOffset>102870</wp:posOffset>
                </wp:positionV>
                <wp:extent cx="5166995" cy="2540"/>
                <wp:effectExtent l="9525" t="7620" r="5080" b="889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6699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1pt" to="433.8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"/>
            </w:pict>
          </mc:Fallback>
        </mc:AlternateContent>
      </w:r>
    </w:p>
    <w:p w:rsidR="0088060F" w:rsidRPr="00FE2C9E" w:rsidRDefault="0088060F" w:rsidP="0088060F">
      <w:pPr>
        <w:spacing w:line="360" w:lineRule="auto"/>
        <w:jc w:val="both"/>
        <w:rPr>
          <w:rFonts w:cstheme="minorHAnsi"/>
          <w:color w:val="000000"/>
          <w:szCs w:val="22"/>
        </w:rPr>
      </w:pPr>
      <w:r w:rsidRPr="00FE2C9E">
        <w:rPr>
          <w:rFonts w:cstheme="minorHAnsi"/>
          <w:color w:val="000000"/>
          <w:szCs w:val="22"/>
        </w:rPr>
        <w:t xml:space="preserve">Ogólne Warunki Ubezpieczenia mające zastosowanie w ubezpieczeniu (podać rodzaj warunków ubezpieczenia i datę uchwalenia/wejścia w życie) </w:t>
      </w:r>
    </w:p>
    <w:p w:rsidR="0088060F" w:rsidRPr="00FE2C9E" w:rsidRDefault="0088060F" w:rsidP="0088060F">
      <w:pPr>
        <w:tabs>
          <w:tab w:val="right" w:leader="dot" w:pos="8789"/>
        </w:tabs>
        <w:spacing w:line="360" w:lineRule="auto"/>
        <w:jc w:val="both"/>
        <w:rPr>
          <w:rFonts w:cstheme="minorHAnsi"/>
          <w:color w:val="000000"/>
          <w:szCs w:val="22"/>
        </w:rPr>
      </w:pPr>
      <w:r w:rsidRPr="00FE2C9E">
        <w:rPr>
          <w:rFonts w:cstheme="minorHAnsi"/>
          <w:color w:val="000000"/>
          <w:szCs w:val="22"/>
        </w:rPr>
        <w:tab/>
      </w:r>
      <w:r w:rsidRPr="00FE2C9E">
        <w:rPr>
          <w:rFonts w:cstheme="minorHAnsi"/>
          <w:color w:val="000000"/>
          <w:szCs w:val="22"/>
        </w:rPr>
        <w:tab/>
      </w:r>
    </w:p>
    <w:p w:rsidR="0088060F" w:rsidRPr="00FE2C9E" w:rsidRDefault="0088060F" w:rsidP="0088060F">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88060F" w:rsidRPr="00FE2C9E" w:rsidRDefault="0088060F" w:rsidP="0088060F">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88060F" w:rsidRPr="00FE2C9E" w:rsidRDefault="0088060F" w:rsidP="0088060F">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88060F" w:rsidRPr="00FE2C9E" w:rsidRDefault="0088060F" w:rsidP="0088060F">
      <w:pPr>
        <w:spacing w:line="360" w:lineRule="auto"/>
        <w:jc w:val="both"/>
        <w:rPr>
          <w:rFonts w:cstheme="minorHAnsi"/>
          <w:i/>
          <w:color w:val="000000"/>
          <w:szCs w:val="22"/>
        </w:rPr>
      </w:pPr>
    </w:p>
    <w:tbl>
      <w:tblPr>
        <w:tblW w:w="8700" w:type="dxa"/>
        <w:tblInd w:w="55" w:type="dxa"/>
        <w:tblCellMar>
          <w:left w:w="70" w:type="dxa"/>
          <w:right w:w="70" w:type="dxa"/>
        </w:tblCellMar>
        <w:tblLook w:val="04A0" w:firstRow="1" w:lastRow="0" w:firstColumn="1" w:lastColumn="0" w:noHBand="0" w:noVBand="1"/>
      </w:tblPr>
      <w:tblGrid>
        <w:gridCol w:w="680"/>
        <w:gridCol w:w="1100"/>
        <w:gridCol w:w="1730"/>
        <w:gridCol w:w="1760"/>
        <w:gridCol w:w="1180"/>
        <w:gridCol w:w="1180"/>
        <w:gridCol w:w="1180"/>
      </w:tblGrid>
      <w:tr w:rsidR="00FC4712" w:rsidRPr="00FE2C9E" w:rsidTr="00FC4712">
        <w:trPr>
          <w:trHeight w:val="1695"/>
        </w:trPr>
        <w:tc>
          <w:tcPr>
            <w:tcW w:w="680" w:type="dxa"/>
            <w:tcBorders>
              <w:top w:val="single" w:sz="8" w:space="0" w:color="auto"/>
              <w:left w:val="single" w:sz="8" w:space="0" w:color="auto"/>
              <w:bottom w:val="single" w:sz="8" w:space="0" w:color="auto"/>
              <w:right w:val="single" w:sz="4" w:space="0" w:color="000000"/>
            </w:tcBorders>
            <w:shd w:val="clear" w:color="FFFFCC" w:fill="FFFF99"/>
            <w:noWrap/>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Lp.</w:t>
            </w:r>
          </w:p>
        </w:tc>
        <w:tc>
          <w:tcPr>
            <w:tcW w:w="1100" w:type="dxa"/>
            <w:tcBorders>
              <w:top w:val="single" w:sz="8" w:space="0" w:color="auto"/>
              <w:left w:val="nil"/>
              <w:bottom w:val="single" w:sz="8" w:space="0" w:color="auto"/>
              <w:right w:val="single" w:sz="4" w:space="0" w:color="000000"/>
            </w:tcBorders>
            <w:shd w:val="clear" w:color="FFFFCC" w:fill="FFFF99"/>
            <w:noWrap/>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Nr rej.</w:t>
            </w:r>
          </w:p>
        </w:tc>
        <w:tc>
          <w:tcPr>
            <w:tcW w:w="1620" w:type="dxa"/>
            <w:tcBorders>
              <w:top w:val="single" w:sz="8" w:space="0" w:color="auto"/>
              <w:left w:val="nil"/>
              <w:bottom w:val="single" w:sz="8" w:space="0" w:color="auto"/>
              <w:right w:val="single" w:sz="4" w:space="0" w:color="000000"/>
            </w:tcBorders>
            <w:shd w:val="clear" w:color="FFFFCC" w:fill="FFFF99"/>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marka/typ/model</w:t>
            </w:r>
          </w:p>
        </w:tc>
        <w:tc>
          <w:tcPr>
            <w:tcW w:w="1760" w:type="dxa"/>
            <w:tcBorders>
              <w:top w:val="single" w:sz="8" w:space="0" w:color="auto"/>
              <w:left w:val="single" w:sz="8" w:space="0" w:color="auto"/>
              <w:bottom w:val="single" w:sz="8" w:space="0" w:color="auto"/>
              <w:right w:val="single" w:sz="8" w:space="0" w:color="auto"/>
            </w:tcBorders>
            <w:shd w:val="clear" w:color="FFFFCC" w:fill="FFFF99"/>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suma ubezpieczenia AC z VAT</w:t>
            </w:r>
          </w:p>
        </w:tc>
        <w:tc>
          <w:tcPr>
            <w:tcW w:w="1180" w:type="dxa"/>
            <w:tcBorders>
              <w:top w:val="single" w:sz="8" w:space="0" w:color="auto"/>
              <w:left w:val="nil"/>
              <w:bottom w:val="single" w:sz="8" w:space="0" w:color="auto"/>
              <w:right w:val="nil"/>
            </w:tcBorders>
            <w:shd w:val="clear" w:color="FFFFCC" w:fill="FFFF99"/>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składka OC</w:t>
            </w:r>
          </w:p>
        </w:tc>
        <w:tc>
          <w:tcPr>
            <w:tcW w:w="1180" w:type="dxa"/>
            <w:tcBorders>
              <w:top w:val="single" w:sz="8" w:space="0" w:color="auto"/>
              <w:left w:val="single" w:sz="8" w:space="0" w:color="auto"/>
              <w:bottom w:val="single" w:sz="8" w:space="0" w:color="auto"/>
              <w:right w:val="single" w:sz="8" w:space="0" w:color="auto"/>
            </w:tcBorders>
            <w:shd w:val="clear" w:color="FFFFCC" w:fill="FFFF99"/>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składka AC</w:t>
            </w:r>
          </w:p>
        </w:tc>
        <w:tc>
          <w:tcPr>
            <w:tcW w:w="1180" w:type="dxa"/>
            <w:tcBorders>
              <w:top w:val="single" w:sz="8" w:space="0" w:color="auto"/>
              <w:left w:val="nil"/>
              <w:bottom w:val="single" w:sz="8" w:space="0" w:color="auto"/>
              <w:right w:val="single" w:sz="8" w:space="0" w:color="auto"/>
            </w:tcBorders>
            <w:shd w:val="clear" w:color="FFFFCC" w:fill="FFFF99"/>
            <w:vAlign w:val="center"/>
            <w:hideMark/>
          </w:tcPr>
          <w:p w:rsidR="00FC4712" w:rsidRPr="00FE2C9E" w:rsidRDefault="00FC4712" w:rsidP="00FC4712">
            <w:pPr>
              <w:jc w:val="center"/>
              <w:rPr>
                <w:rFonts w:ascii="Arial" w:hAnsi="Arial" w:cs="Arial"/>
                <w:b/>
                <w:bCs/>
                <w:sz w:val="20"/>
              </w:rPr>
            </w:pPr>
            <w:r w:rsidRPr="00FE2C9E">
              <w:rPr>
                <w:rFonts w:ascii="Arial" w:hAnsi="Arial" w:cs="Arial"/>
                <w:b/>
                <w:bCs/>
                <w:sz w:val="20"/>
              </w:rPr>
              <w:t>składka NNW</w:t>
            </w:r>
          </w:p>
        </w:tc>
      </w:tr>
      <w:tr w:rsidR="00FC4712" w:rsidRPr="00FE2C9E" w:rsidTr="00FC4712">
        <w:trPr>
          <w:trHeight w:val="60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1</w:t>
            </w:r>
          </w:p>
        </w:tc>
        <w:tc>
          <w:tcPr>
            <w:tcW w:w="1100" w:type="dxa"/>
            <w:tcBorders>
              <w:top w:val="nil"/>
              <w:left w:val="nil"/>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NIL30AF</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FC4712" w:rsidRPr="00FE2C9E" w:rsidRDefault="00FC4712" w:rsidP="00FC4712">
            <w:pPr>
              <w:rPr>
                <w:rFonts w:ascii="Arial" w:hAnsi="Arial" w:cs="Arial"/>
                <w:sz w:val="20"/>
              </w:rPr>
            </w:pPr>
            <w:r w:rsidRPr="00FE2C9E">
              <w:rPr>
                <w:rFonts w:ascii="Arial" w:hAnsi="Arial" w:cs="Arial"/>
                <w:sz w:val="20"/>
              </w:rPr>
              <w:t xml:space="preserve">Peugeot </w:t>
            </w:r>
            <w:proofErr w:type="spellStart"/>
            <w:r w:rsidRPr="00FE2C9E">
              <w:rPr>
                <w:rFonts w:ascii="Arial" w:hAnsi="Arial" w:cs="Arial"/>
                <w:sz w:val="20"/>
              </w:rPr>
              <w:t>Boxer</w:t>
            </w:r>
            <w:proofErr w:type="spellEnd"/>
          </w:p>
        </w:tc>
        <w:tc>
          <w:tcPr>
            <w:tcW w:w="176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xml:space="preserve">130 978,95 zł </w:t>
            </w:r>
          </w:p>
        </w:tc>
        <w:tc>
          <w:tcPr>
            <w:tcW w:w="1180" w:type="dxa"/>
            <w:tcBorders>
              <w:top w:val="nil"/>
              <w:left w:val="single" w:sz="8" w:space="0" w:color="auto"/>
              <w:bottom w:val="single" w:sz="4" w:space="0" w:color="000000"/>
              <w:right w:val="nil"/>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r>
      <w:tr w:rsidR="00FC4712" w:rsidRPr="00FE2C9E" w:rsidTr="00FC4712">
        <w:trPr>
          <w:trHeight w:val="60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2</w:t>
            </w:r>
          </w:p>
        </w:tc>
        <w:tc>
          <w:tcPr>
            <w:tcW w:w="1100" w:type="dxa"/>
            <w:tcBorders>
              <w:top w:val="nil"/>
              <w:left w:val="nil"/>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NLIF985</w:t>
            </w:r>
          </w:p>
        </w:tc>
        <w:tc>
          <w:tcPr>
            <w:tcW w:w="1620" w:type="dxa"/>
            <w:tcBorders>
              <w:top w:val="nil"/>
              <w:left w:val="nil"/>
              <w:bottom w:val="single" w:sz="4" w:space="0" w:color="auto"/>
              <w:right w:val="single" w:sz="4" w:space="0" w:color="auto"/>
            </w:tcBorders>
            <w:shd w:val="clear" w:color="auto" w:fill="auto"/>
            <w:vAlign w:val="bottom"/>
            <w:hideMark/>
          </w:tcPr>
          <w:p w:rsidR="00FC4712" w:rsidRPr="00FE2C9E" w:rsidRDefault="00FC4712" w:rsidP="00FC4712">
            <w:pPr>
              <w:rPr>
                <w:rFonts w:ascii="Arial" w:hAnsi="Arial" w:cs="Arial"/>
                <w:sz w:val="20"/>
              </w:rPr>
            </w:pPr>
            <w:r w:rsidRPr="00FE2C9E">
              <w:rPr>
                <w:rFonts w:ascii="Arial" w:hAnsi="Arial" w:cs="Arial"/>
                <w:sz w:val="20"/>
              </w:rPr>
              <w:t>Mercedes Sprinter</w:t>
            </w:r>
          </w:p>
        </w:tc>
        <w:tc>
          <w:tcPr>
            <w:tcW w:w="176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xml:space="preserve"> 62 432,73 zł </w:t>
            </w:r>
          </w:p>
        </w:tc>
        <w:tc>
          <w:tcPr>
            <w:tcW w:w="1180" w:type="dxa"/>
            <w:tcBorders>
              <w:top w:val="nil"/>
              <w:left w:val="single" w:sz="8" w:space="0" w:color="auto"/>
              <w:bottom w:val="single" w:sz="4" w:space="0" w:color="000000"/>
              <w:right w:val="nil"/>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r>
      <w:tr w:rsidR="00FC4712" w:rsidRPr="00FE2C9E" w:rsidTr="00FC4712">
        <w:trPr>
          <w:trHeight w:val="60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3</w:t>
            </w:r>
          </w:p>
        </w:tc>
        <w:tc>
          <w:tcPr>
            <w:tcW w:w="1100" w:type="dxa"/>
            <w:tcBorders>
              <w:top w:val="nil"/>
              <w:left w:val="nil"/>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NLIS610</w:t>
            </w:r>
          </w:p>
        </w:tc>
        <w:tc>
          <w:tcPr>
            <w:tcW w:w="1620" w:type="dxa"/>
            <w:tcBorders>
              <w:top w:val="nil"/>
              <w:left w:val="nil"/>
              <w:bottom w:val="single" w:sz="4" w:space="0" w:color="auto"/>
              <w:right w:val="single" w:sz="4" w:space="0" w:color="auto"/>
            </w:tcBorders>
            <w:shd w:val="clear" w:color="auto" w:fill="auto"/>
            <w:vAlign w:val="bottom"/>
            <w:hideMark/>
          </w:tcPr>
          <w:p w:rsidR="00FC4712" w:rsidRPr="00FE2C9E" w:rsidRDefault="00FC4712" w:rsidP="00FC4712">
            <w:pPr>
              <w:rPr>
                <w:rFonts w:ascii="Arial" w:hAnsi="Arial" w:cs="Arial"/>
                <w:sz w:val="20"/>
              </w:rPr>
            </w:pPr>
            <w:r w:rsidRPr="00FE2C9E">
              <w:rPr>
                <w:rFonts w:ascii="Arial" w:hAnsi="Arial" w:cs="Arial"/>
                <w:sz w:val="20"/>
              </w:rPr>
              <w:t>Renault Master</w:t>
            </w:r>
          </w:p>
        </w:tc>
        <w:tc>
          <w:tcPr>
            <w:tcW w:w="176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xml:space="preserve"> 128 087,16 zł </w:t>
            </w:r>
          </w:p>
        </w:tc>
        <w:tc>
          <w:tcPr>
            <w:tcW w:w="1180" w:type="dxa"/>
            <w:tcBorders>
              <w:top w:val="nil"/>
              <w:left w:val="single" w:sz="8" w:space="0" w:color="auto"/>
              <w:bottom w:val="single" w:sz="4" w:space="0" w:color="000000"/>
              <w:right w:val="nil"/>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r>
      <w:tr w:rsidR="00FC4712" w:rsidRPr="00FE2C9E" w:rsidTr="00FC4712">
        <w:trPr>
          <w:trHeight w:val="600"/>
        </w:trPr>
        <w:tc>
          <w:tcPr>
            <w:tcW w:w="680" w:type="dxa"/>
            <w:tcBorders>
              <w:top w:val="nil"/>
              <w:left w:val="single" w:sz="4" w:space="0" w:color="000000"/>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4</w:t>
            </w:r>
          </w:p>
        </w:tc>
        <w:tc>
          <w:tcPr>
            <w:tcW w:w="1100" w:type="dxa"/>
            <w:tcBorders>
              <w:top w:val="nil"/>
              <w:left w:val="nil"/>
              <w:bottom w:val="single" w:sz="4" w:space="0" w:color="000000"/>
              <w:right w:val="single" w:sz="4" w:space="0" w:color="000000"/>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r w:rsidR="00591EB1" w:rsidRPr="00FE2C9E">
              <w:rPr>
                <w:rFonts w:ascii="Arial" w:hAnsi="Arial" w:cs="Arial"/>
                <w:sz w:val="20"/>
              </w:rPr>
              <w:t>NLI77JE</w:t>
            </w:r>
          </w:p>
        </w:tc>
        <w:tc>
          <w:tcPr>
            <w:tcW w:w="1620" w:type="dxa"/>
            <w:tcBorders>
              <w:top w:val="nil"/>
              <w:left w:val="nil"/>
              <w:bottom w:val="single" w:sz="4" w:space="0" w:color="000000"/>
              <w:right w:val="single" w:sz="4" w:space="0" w:color="000000"/>
            </w:tcBorders>
            <w:shd w:val="clear" w:color="auto" w:fill="auto"/>
            <w:noWrap/>
            <w:vAlign w:val="bottom"/>
            <w:hideMark/>
          </w:tcPr>
          <w:p w:rsidR="00FC4712" w:rsidRPr="00FE2C9E" w:rsidRDefault="00FC4712" w:rsidP="00FC4712">
            <w:pPr>
              <w:rPr>
                <w:rFonts w:ascii="Arial" w:hAnsi="Arial" w:cs="Arial"/>
                <w:sz w:val="20"/>
              </w:rPr>
            </w:pPr>
            <w:r w:rsidRPr="00FE2C9E">
              <w:rPr>
                <w:rFonts w:ascii="Arial" w:hAnsi="Arial" w:cs="Arial"/>
                <w:sz w:val="20"/>
              </w:rPr>
              <w:t xml:space="preserve"> Volkswagen</w:t>
            </w:r>
          </w:p>
        </w:tc>
        <w:tc>
          <w:tcPr>
            <w:tcW w:w="176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xml:space="preserve"> 325 923,45 zł </w:t>
            </w:r>
          </w:p>
        </w:tc>
        <w:tc>
          <w:tcPr>
            <w:tcW w:w="1180" w:type="dxa"/>
            <w:tcBorders>
              <w:top w:val="nil"/>
              <w:left w:val="single" w:sz="8" w:space="0" w:color="auto"/>
              <w:bottom w:val="single" w:sz="4" w:space="0" w:color="000000"/>
              <w:right w:val="nil"/>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c>
          <w:tcPr>
            <w:tcW w:w="1180" w:type="dxa"/>
            <w:tcBorders>
              <w:top w:val="nil"/>
              <w:left w:val="nil"/>
              <w:bottom w:val="single" w:sz="4" w:space="0" w:color="auto"/>
              <w:right w:val="single" w:sz="4" w:space="0" w:color="auto"/>
            </w:tcBorders>
            <w:shd w:val="clear" w:color="auto" w:fill="auto"/>
            <w:noWrap/>
            <w:vAlign w:val="center"/>
            <w:hideMark/>
          </w:tcPr>
          <w:p w:rsidR="00FC4712" w:rsidRPr="00FE2C9E" w:rsidRDefault="00FC4712" w:rsidP="00FC4712">
            <w:pPr>
              <w:jc w:val="center"/>
              <w:rPr>
                <w:rFonts w:ascii="Arial" w:hAnsi="Arial" w:cs="Arial"/>
                <w:sz w:val="20"/>
              </w:rPr>
            </w:pPr>
            <w:r w:rsidRPr="00FE2C9E">
              <w:rPr>
                <w:rFonts w:ascii="Arial" w:hAnsi="Arial" w:cs="Arial"/>
                <w:sz w:val="20"/>
              </w:rPr>
              <w:t> </w:t>
            </w:r>
          </w:p>
        </w:tc>
      </w:tr>
    </w:tbl>
    <w:p w:rsidR="0088060F" w:rsidRPr="00FE2C9E" w:rsidRDefault="0088060F" w:rsidP="0088060F">
      <w:pPr>
        <w:spacing w:line="360" w:lineRule="auto"/>
        <w:jc w:val="both"/>
        <w:rPr>
          <w:rFonts w:cstheme="minorHAnsi"/>
          <w:i/>
          <w:color w:val="000000"/>
          <w:szCs w:val="22"/>
        </w:rPr>
      </w:pPr>
    </w:p>
    <w:p w:rsidR="0088060F" w:rsidRPr="00FE2C9E" w:rsidRDefault="0088060F" w:rsidP="0088060F">
      <w:pPr>
        <w:spacing w:line="360" w:lineRule="auto"/>
        <w:jc w:val="both"/>
        <w:rPr>
          <w:rFonts w:cstheme="minorHAnsi"/>
          <w:color w:val="000000"/>
          <w:szCs w:val="22"/>
        </w:rPr>
      </w:pPr>
    </w:p>
    <w:p w:rsidR="0088060F" w:rsidRPr="00FE2C9E" w:rsidRDefault="0088060F" w:rsidP="000A0B9E">
      <w:pPr>
        <w:numPr>
          <w:ilvl w:val="0"/>
          <w:numId w:val="25"/>
        </w:numPr>
        <w:spacing w:line="360" w:lineRule="auto"/>
        <w:jc w:val="both"/>
        <w:rPr>
          <w:rFonts w:cstheme="minorHAnsi"/>
          <w:b/>
          <w:szCs w:val="22"/>
        </w:rPr>
      </w:pPr>
      <w:r w:rsidRPr="00FE2C9E">
        <w:rPr>
          <w:rFonts w:cstheme="minorHAnsi"/>
          <w:b/>
          <w:szCs w:val="22"/>
        </w:rPr>
        <w:lastRenderedPageBreak/>
        <w:t>Składka za wymagany okres ubezpieczenia:</w:t>
      </w: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r w:rsidRPr="00FE2C9E">
        <w:rPr>
          <w:rFonts w:cstheme="minorHAnsi"/>
          <w:szCs w:val="22"/>
        </w:rPr>
        <w:t>…………………………zł 00/100</w:t>
      </w:r>
    </w:p>
    <w:p w:rsidR="0088060F" w:rsidRPr="00FE2C9E" w:rsidRDefault="0088060F" w:rsidP="0088060F">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88060F" w:rsidRPr="00FE2C9E" w:rsidRDefault="0088060F" w:rsidP="0088060F">
      <w:pPr>
        <w:tabs>
          <w:tab w:val="left" w:leader="dot" w:pos="4140"/>
          <w:tab w:val="right" w:pos="7230"/>
        </w:tabs>
        <w:spacing w:before="120" w:line="360" w:lineRule="auto"/>
        <w:jc w:val="both"/>
        <w:rPr>
          <w:rFonts w:cstheme="minorHAnsi"/>
          <w:color w:val="000000"/>
          <w:szCs w:val="22"/>
        </w:rPr>
      </w:pPr>
      <w:r w:rsidRPr="00FE2C9E">
        <w:rPr>
          <w:rFonts w:cstheme="minorHAnsi"/>
          <w:color w:val="000000"/>
          <w:szCs w:val="22"/>
        </w:rPr>
        <w:t>słownie:</w:t>
      </w:r>
      <w:r w:rsidRPr="00FE2C9E">
        <w:rPr>
          <w:rFonts w:cstheme="minorHAnsi"/>
          <w:color w:val="000000"/>
          <w:szCs w:val="22"/>
        </w:rPr>
        <w:tab/>
        <w:t xml:space="preserve">złotych 00/100 </w:t>
      </w:r>
    </w:p>
    <w:p w:rsidR="0088060F" w:rsidRPr="00FE2C9E" w:rsidRDefault="0088060F" w:rsidP="0088060F">
      <w:pPr>
        <w:spacing w:line="360" w:lineRule="auto"/>
        <w:jc w:val="both"/>
        <w:rPr>
          <w:rFonts w:cstheme="minorHAnsi"/>
          <w:color w:val="000000"/>
          <w:szCs w:val="22"/>
        </w:rPr>
      </w:pPr>
    </w:p>
    <w:p w:rsidR="0088060F" w:rsidRPr="00FE2C9E" w:rsidRDefault="0088060F" w:rsidP="000A0B9E">
      <w:pPr>
        <w:numPr>
          <w:ilvl w:val="0"/>
          <w:numId w:val="25"/>
        </w:numPr>
        <w:spacing w:line="360" w:lineRule="auto"/>
        <w:jc w:val="both"/>
        <w:rPr>
          <w:rFonts w:cstheme="minorHAnsi"/>
          <w:b/>
          <w:color w:val="000000"/>
          <w:szCs w:val="22"/>
        </w:rPr>
      </w:pPr>
      <w:r w:rsidRPr="00FE2C9E">
        <w:rPr>
          <w:rFonts w:cstheme="minorHAnsi"/>
          <w:b/>
          <w:color w:val="000000"/>
          <w:szCs w:val="22"/>
        </w:rPr>
        <w:t>Franszyzy i udziały własne:</w:t>
      </w:r>
    </w:p>
    <w:p w:rsidR="0088060F" w:rsidRPr="00FE2C9E" w:rsidRDefault="004D3F97" w:rsidP="0088060F">
      <w:pPr>
        <w:spacing w:line="360" w:lineRule="auto"/>
        <w:jc w:val="both"/>
        <w:rPr>
          <w:rFonts w:cstheme="minorHAnsi"/>
          <w:color w:val="000000"/>
          <w:szCs w:val="22"/>
        </w:rPr>
      </w:pPr>
      <w:r w:rsidRPr="00FE2C9E">
        <w:rPr>
          <w:rFonts w:cstheme="minorHAnsi"/>
          <w:color w:val="000000"/>
          <w:szCs w:val="22"/>
        </w:rPr>
        <w:t>Brak franszyz i udziałów własnych</w:t>
      </w:r>
    </w:p>
    <w:p w:rsidR="0088060F" w:rsidRPr="00FE2C9E" w:rsidRDefault="0088060F" w:rsidP="0088060F">
      <w:pPr>
        <w:spacing w:line="360" w:lineRule="auto"/>
        <w:jc w:val="both"/>
        <w:rPr>
          <w:rFonts w:cstheme="minorHAnsi"/>
          <w:b/>
          <w:color w:val="000000"/>
          <w:szCs w:val="22"/>
        </w:rPr>
      </w:pPr>
    </w:p>
    <w:p w:rsidR="0088060F" w:rsidRPr="00FE2C9E" w:rsidRDefault="0088060F" w:rsidP="0088060F">
      <w:pPr>
        <w:tabs>
          <w:tab w:val="left" w:pos="3600"/>
        </w:tabs>
        <w:spacing w:line="360" w:lineRule="auto"/>
        <w:jc w:val="right"/>
        <w:rPr>
          <w:rFonts w:cstheme="minorHAnsi"/>
          <w:color w:val="000000"/>
          <w:szCs w:val="22"/>
        </w:rPr>
      </w:pPr>
      <w:r w:rsidRPr="00FE2C9E">
        <w:rPr>
          <w:rFonts w:cstheme="minorHAnsi"/>
          <w:color w:val="000000"/>
          <w:szCs w:val="22"/>
        </w:rPr>
        <w:t>…………………………………….</w:t>
      </w:r>
    </w:p>
    <w:p w:rsidR="0088060F" w:rsidRPr="00FE2C9E" w:rsidRDefault="0088060F" w:rsidP="0088060F">
      <w:pPr>
        <w:tabs>
          <w:tab w:val="left" w:pos="3600"/>
        </w:tabs>
        <w:spacing w:line="360" w:lineRule="auto"/>
        <w:jc w:val="right"/>
        <w:rPr>
          <w:rFonts w:cstheme="minorHAnsi"/>
          <w:color w:val="000000"/>
          <w:sz w:val="18"/>
          <w:szCs w:val="18"/>
        </w:rPr>
      </w:pPr>
      <w:r w:rsidRPr="00FE2C9E">
        <w:rPr>
          <w:rFonts w:cstheme="minorHAnsi"/>
          <w:color w:val="000000"/>
          <w:szCs w:val="22"/>
        </w:rPr>
        <w:tab/>
      </w:r>
      <w:r w:rsidRPr="00FE2C9E">
        <w:rPr>
          <w:rFonts w:cstheme="minorHAnsi"/>
          <w:color w:val="000000"/>
          <w:sz w:val="18"/>
          <w:szCs w:val="18"/>
        </w:rPr>
        <w:t xml:space="preserve">(podpisy i pieczątki uprawnionych reprezentantów </w:t>
      </w:r>
      <w:r w:rsidRPr="00FE2C9E">
        <w:rPr>
          <w:rFonts w:cstheme="minorHAnsi"/>
          <w:color w:val="000000"/>
          <w:sz w:val="18"/>
          <w:szCs w:val="18"/>
        </w:rPr>
        <w:br/>
        <w:t>lub upełnomocnionych przedstawicieli Wykonawcy)</w:t>
      </w:r>
    </w:p>
    <w:p w:rsidR="00FC4712" w:rsidRPr="00FE2C9E" w:rsidRDefault="00FC4712">
      <w:pPr>
        <w:rPr>
          <w:rFonts w:cstheme="minorHAnsi"/>
          <w:b/>
          <w:color w:val="000000"/>
          <w:szCs w:val="22"/>
        </w:rPr>
      </w:pPr>
      <w:r w:rsidRPr="00FE2C9E">
        <w:rPr>
          <w:rFonts w:cstheme="minorHAnsi"/>
          <w:b/>
          <w:color w:val="000000"/>
          <w:szCs w:val="22"/>
        </w:rPr>
        <w:br w:type="page"/>
      </w:r>
    </w:p>
    <w:p w:rsidR="00FC4712" w:rsidRPr="00FE2C9E" w:rsidRDefault="00FC4712" w:rsidP="00FC4712">
      <w:pPr>
        <w:spacing w:line="360" w:lineRule="auto"/>
        <w:jc w:val="center"/>
        <w:rPr>
          <w:rFonts w:cstheme="minorHAnsi"/>
          <w:b/>
          <w:color w:val="000000"/>
          <w:szCs w:val="22"/>
        </w:rPr>
      </w:pPr>
      <w:r w:rsidRPr="00FE2C9E">
        <w:rPr>
          <w:rFonts w:cstheme="minorHAnsi"/>
          <w:b/>
          <w:color w:val="000000"/>
          <w:szCs w:val="22"/>
        </w:rPr>
        <w:lastRenderedPageBreak/>
        <w:t>ZAŁĄCZNIK NR 5</w:t>
      </w:r>
    </w:p>
    <w:p w:rsidR="00FC4712" w:rsidRPr="00FE2C9E" w:rsidRDefault="00FC4712" w:rsidP="00FC4712">
      <w:pPr>
        <w:spacing w:line="360" w:lineRule="auto"/>
        <w:jc w:val="center"/>
        <w:rPr>
          <w:rFonts w:cstheme="minorHAnsi"/>
          <w:b/>
          <w:color w:val="000000"/>
          <w:szCs w:val="22"/>
        </w:rPr>
      </w:pPr>
    </w:p>
    <w:p w:rsidR="00FC4712" w:rsidRPr="00FE2C9E" w:rsidRDefault="00FC4712" w:rsidP="00FC4712">
      <w:pPr>
        <w:spacing w:line="360" w:lineRule="auto"/>
        <w:jc w:val="center"/>
        <w:rPr>
          <w:rFonts w:cstheme="minorHAnsi"/>
          <w:b/>
          <w:color w:val="000000"/>
          <w:szCs w:val="22"/>
        </w:rPr>
      </w:pPr>
      <w:r w:rsidRPr="00FE2C9E">
        <w:rPr>
          <w:rFonts w:cstheme="minorHAnsi"/>
          <w:b/>
          <w:color w:val="000000"/>
          <w:szCs w:val="22"/>
        </w:rPr>
        <w:t>(do Formularza Oferty)</w:t>
      </w:r>
    </w:p>
    <w:p w:rsidR="0088060F" w:rsidRPr="00FE2C9E" w:rsidRDefault="00FC4712" w:rsidP="00147082">
      <w:pPr>
        <w:spacing w:line="360" w:lineRule="auto"/>
        <w:jc w:val="center"/>
        <w:rPr>
          <w:rFonts w:cstheme="minorHAnsi"/>
          <w:b/>
          <w:color w:val="000000"/>
          <w:szCs w:val="22"/>
        </w:rPr>
      </w:pPr>
      <w:r w:rsidRPr="00FE2C9E">
        <w:rPr>
          <w:rFonts w:cstheme="minorHAnsi"/>
          <w:b/>
          <w:color w:val="000000"/>
          <w:szCs w:val="22"/>
        </w:rPr>
        <w:t xml:space="preserve">Informacje dotyczące ubezpieczenia </w:t>
      </w:r>
      <w:r w:rsidR="00215E34" w:rsidRPr="00FE2C9E">
        <w:rPr>
          <w:rFonts w:cstheme="minorHAnsi"/>
          <w:b/>
          <w:color w:val="000000"/>
          <w:szCs w:val="22"/>
        </w:rPr>
        <w:t xml:space="preserve">na </w:t>
      </w:r>
      <w:r w:rsidRPr="00FE2C9E">
        <w:rPr>
          <w:rFonts w:cstheme="minorHAnsi"/>
          <w:b/>
          <w:szCs w:val="22"/>
        </w:rPr>
        <w:t>rzecz pacjentów z tytułu zdarzeń medycznych</w:t>
      </w:r>
    </w:p>
    <w:p w:rsidR="00FC4712" w:rsidRPr="00FE2C9E" w:rsidRDefault="00FC4712" w:rsidP="00FC4712">
      <w:pPr>
        <w:spacing w:line="360" w:lineRule="auto"/>
        <w:jc w:val="center"/>
        <w:rPr>
          <w:rFonts w:cstheme="minorHAnsi"/>
          <w:b/>
          <w:szCs w:val="22"/>
        </w:rPr>
      </w:pPr>
    </w:p>
    <w:p w:rsidR="00FC4712" w:rsidRPr="00FE2C9E" w:rsidRDefault="00FC4712" w:rsidP="00FC4712">
      <w:pPr>
        <w:pStyle w:val="Tekstpodstawowy21"/>
        <w:spacing w:line="360" w:lineRule="auto"/>
        <w:rPr>
          <w:rFonts w:cstheme="minorHAnsi"/>
          <w:szCs w:val="22"/>
        </w:rPr>
      </w:pPr>
      <w:r w:rsidRPr="00FE2C9E">
        <w:rPr>
          <w:rFonts w:cstheme="minorHAnsi"/>
          <w:szCs w:val="22"/>
        </w:rPr>
        <w:t xml:space="preserve">Ogólne Warunki Ubezpieczenia mające zastosowanie w ubezpieczeniu (podać rodzaj warunków ubezpieczenia i datę uchwalenia/wejścia w życie) </w:t>
      </w:r>
    </w:p>
    <w:p w:rsidR="00FC4712" w:rsidRPr="00FE2C9E" w:rsidRDefault="00FC4712" w:rsidP="00FC4712">
      <w:pPr>
        <w:pStyle w:val="Tekstpodstawowy21"/>
        <w:spacing w:line="360" w:lineRule="auto"/>
        <w:rPr>
          <w:rFonts w:cstheme="minorHAnsi"/>
          <w:szCs w:val="22"/>
        </w:rPr>
      </w:pPr>
      <w:r w:rsidRPr="00FE2C9E">
        <w:rPr>
          <w:rFonts w:cstheme="minorHAnsi"/>
          <w:szCs w:val="22"/>
        </w:rPr>
        <w:t>___________________________________________________________________________</w:t>
      </w:r>
    </w:p>
    <w:p w:rsidR="00FC4712" w:rsidRPr="00FE2C9E" w:rsidRDefault="00FC4712" w:rsidP="00FC4712">
      <w:pPr>
        <w:autoSpaceDE w:val="0"/>
        <w:jc w:val="both"/>
        <w:rPr>
          <w:rFonts w:cstheme="minorHAnsi"/>
          <w:szCs w:val="22"/>
        </w:rPr>
      </w:pPr>
      <w:r w:rsidRPr="00FE2C9E">
        <w:rPr>
          <w:rFonts w:cstheme="minorHAnsi"/>
          <w:b/>
          <w:bCs/>
          <w:szCs w:val="22"/>
        </w:rPr>
        <w:t xml:space="preserve">1. Suma ubezpieczenia: </w:t>
      </w:r>
      <w:r w:rsidRPr="00FE2C9E">
        <w:rPr>
          <w:rFonts w:cstheme="minorHAnsi"/>
          <w:szCs w:val="22"/>
        </w:rPr>
        <w:t>zgodna z Ustawą z dnia</w:t>
      </w:r>
      <w:r w:rsidR="00215E34" w:rsidRPr="00FE2C9E">
        <w:rPr>
          <w:rFonts w:cstheme="minorHAnsi"/>
          <w:szCs w:val="22"/>
        </w:rPr>
        <w:t xml:space="preserve"> </w:t>
      </w:r>
      <w:r w:rsidRPr="00FE2C9E">
        <w:rPr>
          <w:rFonts w:cstheme="minorHAnsi"/>
          <w:szCs w:val="22"/>
        </w:rPr>
        <w:t>28 kwietnia 2011 r. o zmianie ustawy</w:t>
      </w:r>
      <w:r w:rsidR="00215E34" w:rsidRPr="00FE2C9E">
        <w:rPr>
          <w:rFonts w:cstheme="minorHAnsi"/>
          <w:szCs w:val="22"/>
        </w:rPr>
        <w:t xml:space="preserve"> </w:t>
      </w:r>
      <w:r w:rsidRPr="00FE2C9E">
        <w:rPr>
          <w:rFonts w:cstheme="minorHAnsi"/>
          <w:szCs w:val="22"/>
        </w:rPr>
        <w:t>o prawach pacjenta i Rzeczniku Praw Pacjenta oraz ustawy o ubezpieczeniach obowiązkowych, Ubezpieczeniowym Funduszu Gwarancyjnym i Polskim Biurze Ubezpieczycieli Komunikacyjnych (Dz. U. z 2011 Nr 113, poz. 660) z zastrzeżeniem wysokości świadczeń w odniesieniu do jednego pacjenta w przypadku poszczególnych zdarzeń medycznych określonych w rozporządzeniu Ministra Zdrowia z</w:t>
      </w:r>
      <w:r w:rsidR="00215E34" w:rsidRPr="00FE2C9E">
        <w:rPr>
          <w:rFonts w:cstheme="minorHAnsi"/>
          <w:szCs w:val="22"/>
        </w:rPr>
        <w:t> </w:t>
      </w:r>
      <w:r w:rsidRPr="00FE2C9E">
        <w:rPr>
          <w:rFonts w:cstheme="minorHAnsi"/>
          <w:szCs w:val="22"/>
        </w:rPr>
        <w:t>dnia 10 lutego 2012 r. w sprawie szczegółowego zakresu oraz warunków ustalania wysokości świadczenia w przypadku zdarzenia medycznego (</w:t>
      </w:r>
      <w:proofErr w:type="spellStart"/>
      <w:r w:rsidRPr="00FE2C9E">
        <w:rPr>
          <w:rFonts w:cstheme="minorHAnsi"/>
          <w:szCs w:val="22"/>
        </w:rPr>
        <w:t>Dz.U</w:t>
      </w:r>
      <w:proofErr w:type="spellEnd"/>
      <w:r w:rsidRPr="00FE2C9E">
        <w:rPr>
          <w:rFonts w:cstheme="minorHAnsi"/>
          <w:szCs w:val="22"/>
        </w:rPr>
        <w:t>. z 2012 Nr 0 poz. 207)</w:t>
      </w:r>
    </w:p>
    <w:p w:rsidR="00FC4712" w:rsidRPr="00FE2C9E" w:rsidRDefault="00FC4712" w:rsidP="00FC4712">
      <w:pPr>
        <w:autoSpaceDE w:val="0"/>
        <w:jc w:val="both"/>
        <w:rPr>
          <w:rFonts w:cstheme="minorHAnsi"/>
          <w:bCs/>
          <w:szCs w:val="22"/>
        </w:rPr>
      </w:pPr>
    </w:p>
    <w:p w:rsidR="00FC4712" w:rsidRPr="00FE2C9E" w:rsidRDefault="00FC4712" w:rsidP="00FC4712">
      <w:pPr>
        <w:autoSpaceDE w:val="0"/>
        <w:jc w:val="both"/>
        <w:rPr>
          <w:rFonts w:cstheme="minorHAnsi"/>
          <w:bCs/>
          <w:szCs w:val="22"/>
        </w:rPr>
      </w:pPr>
      <w:r w:rsidRPr="00FE2C9E">
        <w:rPr>
          <w:rFonts w:cstheme="minorHAnsi"/>
          <w:bCs/>
          <w:szCs w:val="22"/>
        </w:rPr>
        <w:t>1.200.000,00 PLN w rocznym okresie ubezpieczenia w odniesieniu do wszystkich zdarzeń medycznych objętych ochroną ubezpieczeniową, z tym że w przypadku:</w:t>
      </w:r>
    </w:p>
    <w:p w:rsidR="00FC4712" w:rsidRPr="00FE2C9E" w:rsidRDefault="00FC4712" w:rsidP="00FC4712">
      <w:pPr>
        <w:autoSpaceDE w:val="0"/>
        <w:jc w:val="both"/>
        <w:rPr>
          <w:rFonts w:cstheme="minorHAnsi"/>
          <w:szCs w:val="22"/>
        </w:rPr>
      </w:pPr>
      <w:r w:rsidRPr="00FE2C9E">
        <w:rPr>
          <w:rFonts w:cstheme="minorHAnsi"/>
          <w:szCs w:val="22"/>
        </w:rPr>
        <w:t>1) zakażenia, uszkodzenia ciała lub rozstroju zdrowia pacjenta - wynosi 100.000,00 PLN,</w:t>
      </w:r>
    </w:p>
    <w:p w:rsidR="00FC4712" w:rsidRPr="00FE2C9E" w:rsidRDefault="00FC4712" w:rsidP="00FC4712">
      <w:pPr>
        <w:autoSpaceDE w:val="0"/>
        <w:jc w:val="both"/>
        <w:rPr>
          <w:rFonts w:cstheme="minorHAnsi"/>
          <w:szCs w:val="22"/>
        </w:rPr>
      </w:pPr>
      <w:r w:rsidRPr="00FE2C9E">
        <w:rPr>
          <w:rFonts w:cstheme="minorHAnsi"/>
          <w:szCs w:val="22"/>
        </w:rPr>
        <w:t>2) śmierci pacjenta - wynosi 300.000,00 PLN</w:t>
      </w:r>
    </w:p>
    <w:p w:rsidR="00FC4712" w:rsidRPr="00FE2C9E" w:rsidRDefault="00FC4712" w:rsidP="00FC4712">
      <w:pPr>
        <w:jc w:val="both"/>
        <w:rPr>
          <w:rFonts w:cstheme="minorHAnsi"/>
          <w:szCs w:val="22"/>
        </w:rPr>
      </w:pPr>
      <w:r w:rsidRPr="00FE2C9E">
        <w:rPr>
          <w:rFonts w:cstheme="minorHAnsi"/>
          <w:bCs/>
          <w:szCs w:val="22"/>
        </w:rPr>
        <w:t>w odniesieniu do jednego pacjenta</w:t>
      </w:r>
      <w:r w:rsidRPr="00FE2C9E">
        <w:rPr>
          <w:rFonts w:cstheme="minorHAnsi"/>
          <w:szCs w:val="22"/>
        </w:rPr>
        <w:t>.</w:t>
      </w:r>
    </w:p>
    <w:p w:rsidR="00FC4712" w:rsidRPr="00FE2C9E" w:rsidRDefault="00FC4712" w:rsidP="00FC4712">
      <w:pPr>
        <w:jc w:val="both"/>
        <w:rPr>
          <w:rFonts w:cstheme="minorHAnsi"/>
          <w:szCs w:val="22"/>
        </w:rPr>
      </w:pPr>
    </w:p>
    <w:p w:rsidR="00FC4712" w:rsidRPr="00FE2C9E" w:rsidRDefault="00FC4712" w:rsidP="00FC4712">
      <w:pPr>
        <w:autoSpaceDE w:val="0"/>
        <w:jc w:val="both"/>
        <w:rPr>
          <w:rFonts w:cstheme="minorHAnsi"/>
          <w:szCs w:val="22"/>
        </w:rPr>
      </w:pPr>
      <w:r w:rsidRPr="00FE2C9E">
        <w:rPr>
          <w:rFonts w:cstheme="minorHAnsi"/>
          <w:b/>
          <w:bCs/>
          <w:szCs w:val="22"/>
        </w:rPr>
        <w:t xml:space="preserve">Zakres ubezpieczenia </w:t>
      </w:r>
      <w:r w:rsidRPr="00FE2C9E">
        <w:rPr>
          <w:rFonts w:cstheme="minorHAnsi"/>
          <w:szCs w:val="22"/>
        </w:rPr>
        <w:t>- ubezpieczenie na rzecz pacjentów z tytułu zdarzeń medycznych (zgodnie z art. 25 ust. 1 pkt 2. Ustawy z dnia 15 kwietnia 2011 r. o działalności leczniczej - Dz. U. z 2011 Nr 112, poz. 654), które miały miejsce w okresie ochrony ubezpieczeniowej,</w:t>
      </w:r>
      <w:r w:rsidR="00215E34" w:rsidRPr="00FE2C9E">
        <w:rPr>
          <w:rFonts w:cstheme="minorHAnsi"/>
          <w:szCs w:val="22"/>
        </w:rPr>
        <w:t xml:space="preserve"> </w:t>
      </w:r>
      <w:r w:rsidRPr="00FE2C9E">
        <w:rPr>
          <w:rFonts w:cstheme="minorHAnsi"/>
          <w:szCs w:val="22"/>
        </w:rPr>
        <w:t>w rozumieniu ustawy o prawach pacjenta i Rzeczniku Praw Pacjenta (Ustawa z dnia</w:t>
      </w:r>
      <w:r w:rsidR="00215E34" w:rsidRPr="00FE2C9E">
        <w:rPr>
          <w:rFonts w:cstheme="minorHAnsi"/>
          <w:szCs w:val="22"/>
        </w:rPr>
        <w:t xml:space="preserve"> </w:t>
      </w:r>
      <w:r w:rsidRPr="00FE2C9E">
        <w:rPr>
          <w:rFonts w:cstheme="minorHAnsi"/>
          <w:szCs w:val="22"/>
        </w:rPr>
        <w:t>6 listopada 2008 r. - Dz. U. z 2009 r. Nr 52, poz. 417 wraz z późniejszymi zmianami, w tym Ustawą z dnia 28 kwietnia 2011 r. o zmianie ustawy o</w:t>
      </w:r>
      <w:r w:rsidR="00215E34" w:rsidRPr="00FE2C9E">
        <w:rPr>
          <w:rFonts w:cstheme="minorHAnsi"/>
          <w:szCs w:val="22"/>
        </w:rPr>
        <w:t> </w:t>
      </w:r>
      <w:r w:rsidRPr="00FE2C9E">
        <w:rPr>
          <w:rFonts w:cstheme="minorHAnsi"/>
          <w:szCs w:val="22"/>
        </w:rPr>
        <w:t>prawach pacjenta i Rzeczniku Praw Pacjenta oraz ustawy o ubezpieczeniach obowiązkowych, Ubezpieczeniowym Funduszu Gwarancyjnym i Polskim Biurze Ubezpieczycieli Komunikacyjnych - Dz. U. z 2011r. Nr 113, poz. 660).</w:t>
      </w:r>
    </w:p>
    <w:p w:rsidR="00FC4712" w:rsidRPr="00FE2C9E" w:rsidRDefault="00FC4712" w:rsidP="00FC4712">
      <w:pPr>
        <w:jc w:val="both"/>
        <w:rPr>
          <w:rFonts w:cstheme="minorHAnsi"/>
          <w:szCs w:val="22"/>
        </w:rPr>
      </w:pPr>
    </w:p>
    <w:p w:rsidR="00FC4712" w:rsidRPr="00FE2C9E" w:rsidRDefault="00FC4712" w:rsidP="00FC4712">
      <w:pPr>
        <w:jc w:val="both"/>
        <w:rPr>
          <w:rFonts w:cstheme="minorHAnsi"/>
          <w:b/>
          <w:szCs w:val="22"/>
        </w:rPr>
      </w:pPr>
      <w:r w:rsidRPr="00FE2C9E">
        <w:rPr>
          <w:rFonts w:cstheme="minorHAnsi"/>
          <w:b/>
          <w:szCs w:val="22"/>
        </w:rPr>
        <w:lastRenderedPageBreak/>
        <w:t>2.  Składka: ………………………</w:t>
      </w:r>
    </w:p>
    <w:p w:rsidR="00FC4712" w:rsidRPr="00FE2C9E" w:rsidRDefault="00FC4712" w:rsidP="00FC4712">
      <w:pPr>
        <w:spacing w:line="360" w:lineRule="auto"/>
        <w:ind w:left="360"/>
        <w:jc w:val="both"/>
        <w:rPr>
          <w:rFonts w:cstheme="minorHAnsi"/>
          <w:b/>
          <w:color w:val="000000"/>
          <w:szCs w:val="22"/>
        </w:rPr>
      </w:pPr>
    </w:p>
    <w:p w:rsidR="00FC4712" w:rsidRPr="00FE2C9E" w:rsidRDefault="00FC4712" w:rsidP="00FC4712">
      <w:pPr>
        <w:spacing w:line="360" w:lineRule="auto"/>
        <w:ind w:left="360"/>
        <w:jc w:val="both"/>
        <w:rPr>
          <w:rFonts w:cstheme="minorHAnsi"/>
          <w:b/>
          <w:color w:val="000000"/>
          <w:szCs w:val="22"/>
        </w:rPr>
      </w:pPr>
      <w:r w:rsidRPr="00FE2C9E">
        <w:rPr>
          <w:rFonts w:cstheme="minorHAnsi"/>
          <w:b/>
          <w:color w:val="000000"/>
          <w:szCs w:val="22"/>
        </w:rPr>
        <w:t>Składka łączna słownie:</w:t>
      </w:r>
    </w:p>
    <w:p w:rsidR="00FC4712" w:rsidRPr="00FE2C9E" w:rsidRDefault="00FC4712" w:rsidP="00FC4712">
      <w:pPr>
        <w:spacing w:line="360" w:lineRule="auto"/>
        <w:ind w:left="360"/>
        <w:jc w:val="both"/>
        <w:rPr>
          <w:rFonts w:cstheme="minorHAnsi"/>
          <w:color w:val="000000"/>
          <w:szCs w:val="22"/>
        </w:rPr>
      </w:pPr>
      <w:r w:rsidRPr="00FE2C9E">
        <w:rPr>
          <w:rFonts w:cstheme="minorHAnsi"/>
          <w:color w:val="000000"/>
          <w:szCs w:val="22"/>
        </w:rPr>
        <w:t>.………………………………………………………………..złotych……………….groszy</w:t>
      </w:r>
    </w:p>
    <w:p w:rsidR="00FC4712" w:rsidRPr="00FE2C9E" w:rsidRDefault="00FC4712" w:rsidP="00FC4712">
      <w:pPr>
        <w:tabs>
          <w:tab w:val="left" w:pos="3600"/>
        </w:tabs>
        <w:spacing w:line="360" w:lineRule="auto"/>
        <w:jc w:val="right"/>
        <w:rPr>
          <w:rFonts w:cstheme="minorHAnsi"/>
          <w:color w:val="000000"/>
          <w:szCs w:val="22"/>
        </w:rPr>
      </w:pPr>
    </w:p>
    <w:p w:rsidR="00FC4712" w:rsidRPr="00FE2C9E" w:rsidRDefault="00FC4712" w:rsidP="00FC4712">
      <w:pPr>
        <w:tabs>
          <w:tab w:val="left" w:pos="3600"/>
        </w:tabs>
        <w:spacing w:line="360" w:lineRule="auto"/>
        <w:jc w:val="right"/>
        <w:rPr>
          <w:rFonts w:cstheme="minorHAnsi"/>
          <w:color w:val="000000"/>
          <w:szCs w:val="22"/>
        </w:rPr>
      </w:pPr>
    </w:p>
    <w:p w:rsidR="00FC4712" w:rsidRPr="00FE2C9E" w:rsidRDefault="00FC4712" w:rsidP="00FC4712">
      <w:pPr>
        <w:tabs>
          <w:tab w:val="left" w:pos="3600"/>
        </w:tabs>
        <w:spacing w:line="360" w:lineRule="auto"/>
        <w:jc w:val="right"/>
        <w:rPr>
          <w:rFonts w:cstheme="minorHAnsi"/>
          <w:color w:val="000000"/>
          <w:szCs w:val="22"/>
        </w:rPr>
      </w:pPr>
      <w:r w:rsidRPr="00FE2C9E">
        <w:rPr>
          <w:rFonts w:cstheme="minorHAnsi"/>
          <w:color w:val="000000"/>
          <w:szCs w:val="22"/>
        </w:rPr>
        <w:t>…...........................................………………………………….</w:t>
      </w:r>
    </w:p>
    <w:p w:rsidR="00FC4712" w:rsidRPr="00FE2C9E" w:rsidRDefault="00FC4712" w:rsidP="00FC4712">
      <w:pPr>
        <w:tabs>
          <w:tab w:val="left" w:pos="3600"/>
        </w:tabs>
        <w:spacing w:before="120"/>
        <w:jc w:val="right"/>
        <w:rPr>
          <w:rFonts w:cstheme="minorHAnsi"/>
          <w:szCs w:val="22"/>
        </w:rPr>
      </w:pPr>
      <w:r w:rsidRPr="00FE2C9E">
        <w:rPr>
          <w:rFonts w:cstheme="minorHAnsi"/>
          <w:color w:val="000000"/>
          <w:szCs w:val="22"/>
        </w:rPr>
        <w:tab/>
        <w:t xml:space="preserve">(podpisy i pieczątki uprawnionych reprezentantów </w:t>
      </w:r>
      <w:r w:rsidRPr="00FE2C9E">
        <w:rPr>
          <w:rFonts w:cstheme="minorHAnsi"/>
          <w:color w:val="000000"/>
          <w:szCs w:val="22"/>
        </w:rPr>
        <w:br/>
        <w:t>lub upełnomocnionych przedstawicieli Wykonawcy</w:t>
      </w:r>
    </w:p>
    <w:p w:rsidR="00147082" w:rsidRPr="00FE2C9E" w:rsidRDefault="00147082" w:rsidP="000A4046">
      <w:pPr>
        <w:spacing w:line="360" w:lineRule="auto"/>
        <w:jc w:val="center"/>
        <w:rPr>
          <w:rFonts w:cstheme="minorHAnsi"/>
          <w:b/>
          <w:szCs w:val="22"/>
        </w:rPr>
        <w:sectPr w:rsidR="00147082" w:rsidRPr="00FE2C9E" w:rsidSect="00366AE0">
          <w:footerReference w:type="default" r:id="rId14"/>
          <w:footnotePr>
            <w:pos w:val="beneathText"/>
          </w:footnotePr>
          <w:pgSz w:w="11905" w:h="16837" w:code="9"/>
          <w:pgMar w:top="1418" w:right="1418" w:bottom="1418" w:left="1418" w:header="720" w:footer="226" w:gutter="0"/>
          <w:pgNumType w:start="1"/>
          <w:cols w:space="708"/>
          <w:docGrid w:linePitch="360"/>
        </w:sectPr>
      </w:pPr>
      <w:r w:rsidRPr="00FE2C9E">
        <w:rPr>
          <w:rFonts w:cstheme="minorHAnsi"/>
          <w:b/>
          <w:color w:val="000000"/>
          <w:szCs w:val="22"/>
        </w:rPr>
        <w:br w:type="page"/>
      </w:r>
    </w:p>
    <w:p w:rsidR="006D55B7" w:rsidRPr="00FE2C9E" w:rsidRDefault="006D55B7" w:rsidP="006D55B7">
      <w:pPr>
        <w:tabs>
          <w:tab w:val="left" w:pos="30240"/>
        </w:tabs>
        <w:rPr>
          <w:rFonts w:cstheme="minorHAnsi"/>
          <w:b/>
          <w:szCs w:val="22"/>
        </w:rPr>
      </w:pPr>
      <w:r w:rsidRPr="00FE2C9E">
        <w:rPr>
          <w:rFonts w:cstheme="minorHAnsi"/>
          <w:b/>
          <w:szCs w:val="22"/>
        </w:rPr>
        <w:lastRenderedPageBreak/>
        <w:t xml:space="preserve">Załącznik nr </w:t>
      </w:r>
      <w:r w:rsidR="00D0578B" w:rsidRPr="00FE2C9E">
        <w:rPr>
          <w:rFonts w:cstheme="minorHAnsi"/>
          <w:b/>
          <w:szCs w:val="22"/>
        </w:rPr>
        <w:t>2</w:t>
      </w:r>
      <w:r w:rsidRPr="00FE2C9E">
        <w:rPr>
          <w:rFonts w:cstheme="minorHAnsi"/>
          <w:b/>
          <w:szCs w:val="22"/>
        </w:rPr>
        <w:t xml:space="preserve"> do </w:t>
      </w:r>
      <w:r w:rsidR="009F36F2" w:rsidRPr="00FE2C9E">
        <w:rPr>
          <w:rFonts w:cstheme="minorHAnsi"/>
          <w:b/>
          <w:szCs w:val="22"/>
        </w:rPr>
        <w:t>SIWZ</w:t>
      </w:r>
      <w:r w:rsidRPr="00FE2C9E">
        <w:rPr>
          <w:rFonts w:cstheme="minorHAnsi"/>
          <w:b/>
          <w:szCs w:val="22"/>
        </w:rPr>
        <w:t xml:space="preserve"> </w:t>
      </w:r>
    </w:p>
    <w:p w:rsidR="006D55B7" w:rsidRPr="00FE2C9E" w:rsidRDefault="006D55B7" w:rsidP="006D55B7">
      <w:pPr>
        <w:tabs>
          <w:tab w:val="left" w:pos="30240"/>
        </w:tabs>
        <w:rPr>
          <w:rFonts w:cstheme="minorHAnsi"/>
          <w:b/>
          <w:szCs w:val="22"/>
        </w:rPr>
      </w:pPr>
      <w:r w:rsidRPr="00FE2C9E">
        <w:rPr>
          <w:rFonts w:cstheme="minorHAnsi"/>
          <w:b/>
          <w:szCs w:val="22"/>
        </w:rPr>
        <w:t>Wzór oświadczenia z art.22 ust. 1 i art.24 ustawy PZP</w:t>
      </w:r>
    </w:p>
    <w:p w:rsidR="00147082" w:rsidRPr="00FE2C9E" w:rsidRDefault="00147082" w:rsidP="00147082">
      <w:pPr>
        <w:jc w:val="right"/>
        <w:rPr>
          <w:rFonts w:cstheme="minorHAnsi"/>
          <w:b/>
          <w:szCs w:val="22"/>
        </w:rPr>
      </w:pPr>
    </w:p>
    <w:p w:rsidR="00147082" w:rsidRPr="00FE2C9E" w:rsidRDefault="00147082" w:rsidP="00147082">
      <w:pPr>
        <w:tabs>
          <w:tab w:val="center" w:pos="1418"/>
        </w:tabs>
        <w:rPr>
          <w:rFonts w:cstheme="minorHAnsi"/>
          <w:szCs w:val="22"/>
        </w:rPr>
      </w:pPr>
      <w:r w:rsidRPr="00FE2C9E">
        <w:rPr>
          <w:rFonts w:cstheme="minorHAnsi"/>
          <w:szCs w:val="22"/>
        </w:rPr>
        <w:tab/>
        <w:t>......................................................</w:t>
      </w:r>
    </w:p>
    <w:p w:rsidR="00147082" w:rsidRPr="00FE2C9E" w:rsidRDefault="00147082" w:rsidP="00147082">
      <w:pPr>
        <w:ind w:firstLine="708"/>
        <w:rPr>
          <w:rFonts w:cstheme="minorHAnsi"/>
          <w:sz w:val="18"/>
          <w:szCs w:val="18"/>
        </w:rPr>
      </w:pPr>
      <w:r w:rsidRPr="00FE2C9E">
        <w:rPr>
          <w:rFonts w:cstheme="minorHAnsi"/>
          <w:sz w:val="18"/>
          <w:szCs w:val="18"/>
        </w:rPr>
        <w:t>(nazwa Wykonawcy)</w:t>
      </w:r>
    </w:p>
    <w:p w:rsidR="00147082" w:rsidRPr="00FE2C9E" w:rsidRDefault="00147082" w:rsidP="00147082">
      <w:pPr>
        <w:pStyle w:val="Tekstpodstawowy"/>
        <w:spacing w:line="360" w:lineRule="auto"/>
        <w:rPr>
          <w:rFonts w:cstheme="minorHAnsi"/>
          <w:szCs w:val="22"/>
        </w:rPr>
      </w:pPr>
    </w:p>
    <w:p w:rsidR="00147082" w:rsidRPr="00FE2C9E" w:rsidRDefault="00147082" w:rsidP="00147082">
      <w:pPr>
        <w:pStyle w:val="Tekstpodstawowy3"/>
        <w:jc w:val="center"/>
        <w:rPr>
          <w:rFonts w:cstheme="minorHAnsi"/>
          <w:b/>
          <w:sz w:val="28"/>
          <w:szCs w:val="28"/>
        </w:rPr>
      </w:pPr>
      <w:r w:rsidRPr="00FE2C9E">
        <w:rPr>
          <w:rFonts w:cstheme="minorHAnsi"/>
          <w:b/>
          <w:sz w:val="28"/>
          <w:szCs w:val="28"/>
        </w:rPr>
        <w:t>OŚWIADCZENIE WYKONAWCY</w:t>
      </w:r>
    </w:p>
    <w:p w:rsidR="00147082" w:rsidRPr="00FE2C9E" w:rsidRDefault="00147082" w:rsidP="00147082">
      <w:pPr>
        <w:pStyle w:val="Tekstpodstawowy3"/>
        <w:jc w:val="center"/>
        <w:rPr>
          <w:rFonts w:cstheme="minorHAnsi"/>
          <w:b/>
          <w:sz w:val="26"/>
          <w:szCs w:val="26"/>
        </w:rPr>
      </w:pPr>
      <w:r w:rsidRPr="00FE2C9E">
        <w:rPr>
          <w:rFonts w:cstheme="minorHAnsi"/>
          <w:b/>
          <w:sz w:val="28"/>
          <w:szCs w:val="28"/>
        </w:rPr>
        <w:t xml:space="preserve"> </w:t>
      </w:r>
      <w:r w:rsidRPr="00FE2C9E">
        <w:rPr>
          <w:rFonts w:cstheme="minorHAnsi"/>
          <w:b/>
          <w:sz w:val="26"/>
          <w:szCs w:val="26"/>
        </w:rPr>
        <w:t xml:space="preserve">O SPEŁNIANIU WARUNKÓW UDZIAŁU W POSTĘPOWANIU OKREŚLONYCH </w:t>
      </w:r>
      <w:r w:rsidR="00215E34" w:rsidRPr="00FE2C9E">
        <w:rPr>
          <w:rFonts w:cstheme="minorHAnsi"/>
          <w:b/>
          <w:sz w:val="26"/>
          <w:szCs w:val="26"/>
        </w:rPr>
        <w:br/>
      </w:r>
      <w:r w:rsidRPr="00FE2C9E">
        <w:rPr>
          <w:rFonts w:cstheme="minorHAnsi"/>
          <w:b/>
          <w:sz w:val="26"/>
          <w:szCs w:val="26"/>
        </w:rPr>
        <w:t xml:space="preserve">W ART. 22 UST. 1 USTAWY PRAWO ZAMÓWIEŃ PUBLICZNYCH </w:t>
      </w:r>
    </w:p>
    <w:p w:rsidR="00147082" w:rsidRPr="00FE2C9E" w:rsidRDefault="00147082" w:rsidP="00147082">
      <w:pPr>
        <w:pStyle w:val="Tekstpodstawowy"/>
        <w:jc w:val="both"/>
        <w:rPr>
          <w:rFonts w:cstheme="minorHAnsi"/>
          <w:b/>
          <w:szCs w:val="22"/>
        </w:rPr>
      </w:pPr>
      <w:r w:rsidRPr="00FE2C9E">
        <w:rPr>
          <w:rFonts w:cstheme="minorHAnsi"/>
          <w:b/>
          <w:szCs w:val="22"/>
        </w:rPr>
        <w:t xml:space="preserve">Przystępując do udziału w postępowaniu o udzielenie zamówienia publicznego na </w:t>
      </w:r>
      <w:r w:rsidR="00581D77" w:rsidRPr="00FE2C9E">
        <w:rPr>
          <w:rFonts w:cstheme="minorHAnsi"/>
          <w:b/>
          <w:szCs w:val="22"/>
        </w:rPr>
        <w:t xml:space="preserve">świadczenie usługi </w:t>
      </w:r>
      <w:r w:rsidRPr="00FE2C9E">
        <w:rPr>
          <w:rFonts w:cstheme="minorHAnsi"/>
          <w:b/>
          <w:szCs w:val="22"/>
        </w:rPr>
        <w:t>ubezpieczenie mienia i odpowiedzialności cywilnej</w:t>
      </w:r>
      <w:r w:rsidR="00581D77" w:rsidRPr="00FE2C9E">
        <w:rPr>
          <w:rFonts w:cstheme="minorHAnsi"/>
          <w:b/>
          <w:szCs w:val="22"/>
        </w:rPr>
        <w:t xml:space="preserve"> na rzecz Zespołu Opieki Zdrowotnej w </w:t>
      </w:r>
      <w:r w:rsidR="00215E34" w:rsidRPr="00FE2C9E">
        <w:rPr>
          <w:rFonts w:cstheme="minorHAnsi"/>
          <w:b/>
          <w:szCs w:val="22"/>
        </w:rPr>
        <w:t> </w:t>
      </w:r>
      <w:r w:rsidR="00581D77" w:rsidRPr="00FE2C9E">
        <w:rPr>
          <w:rFonts w:cstheme="minorHAnsi"/>
          <w:b/>
          <w:szCs w:val="22"/>
        </w:rPr>
        <w:t>Lidzbarku Warmińskim</w:t>
      </w:r>
      <w:r w:rsidRPr="00FE2C9E">
        <w:rPr>
          <w:rFonts w:cstheme="minorHAnsi"/>
          <w:b/>
          <w:szCs w:val="22"/>
        </w:rPr>
        <w:t xml:space="preserve"> oświadczamy, że:</w:t>
      </w:r>
    </w:p>
    <w:p w:rsidR="00581D77" w:rsidRPr="00FE2C9E" w:rsidRDefault="00581D77" w:rsidP="00581D77">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581D77" w:rsidRPr="00FE2C9E" w:rsidRDefault="00581D77" w:rsidP="00581D77">
      <w:pPr>
        <w:tabs>
          <w:tab w:val="right" w:leader="dot" w:pos="8789"/>
        </w:tabs>
        <w:spacing w:line="360" w:lineRule="auto"/>
        <w:jc w:val="both"/>
        <w:rPr>
          <w:rFonts w:cstheme="minorHAnsi"/>
          <w:color w:val="000000"/>
          <w:szCs w:val="22"/>
        </w:rPr>
      </w:pPr>
      <w:r w:rsidRPr="00FE2C9E">
        <w:rPr>
          <w:rFonts w:cstheme="minorHAnsi"/>
          <w:b/>
          <w:szCs w:val="22"/>
        </w:rPr>
        <w:t xml:space="preserve"> </w:t>
      </w:r>
      <w:r w:rsidRPr="00FE2C9E">
        <w:rPr>
          <w:rFonts w:cstheme="minorHAnsi"/>
          <w:color w:val="000000"/>
          <w:szCs w:val="22"/>
        </w:rPr>
        <w:tab/>
      </w:r>
    </w:p>
    <w:p w:rsidR="00147082" w:rsidRPr="00FE2C9E" w:rsidRDefault="00581D77" w:rsidP="00581D77">
      <w:pPr>
        <w:pStyle w:val="Tekstpodstawowy"/>
        <w:spacing w:line="360" w:lineRule="auto"/>
        <w:rPr>
          <w:rFonts w:cstheme="minorHAnsi"/>
          <w:b/>
          <w:sz w:val="18"/>
          <w:szCs w:val="18"/>
        </w:rPr>
      </w:pPr>
      <w:r w:rsidRPr="00FE2C9E">
        <w:rPr>
          <w:rFonts w:cstheme="minorHAnsi"/>
          <w:b/>
          <w:sz w:val="18"/>
          <w:szCs w:val="18"/>
        </w:rPr>
        <w:t xml:space="preserve"> </w:t>
      </w:r>
      <w:r w:rsidR="00147082" w:rsidRPr="00FE2C9E">
        <w:rPr>
          <w:rFonts w:cstheme="minorHAnsi"/>
          <w:b/>
          <w:sz w:val="18"/>
          <w:szCs w:val="18"/>
        </w:rPr>
        <w:t>(nazwa Wykonawcy)</w:t>
      </w:r>
    </w:p>
    <w:p w:rsidR="00147082" w:rsidRPr="00FE2C9E" w:rsidRDefault="00147082" w:rsidP="00147082">
      <w:pPr>
        <w:pStyle w:val="Tekstpodstawowy"/>
        <w:spacing w:line="360" w:lineRule="auto"/>
        <w:jc w:val="both"/>
        <w:rPr>
          <w:rFonts w:cstheme="minorHAnsi"/>
          <w:b/>
          <w:szCs w:val="22"/>
        </w:rPr>
      </w:pPr>
      <w:r w:rsidRPr="00FE2C9E">
        <w:rPr>
          <w:rFonts w:cstheme="minorHAnsi"/>
          <w:b/>
          <w:szCs w:val="22"/>
        </w:rPr>
        <w:t>spełnia warunki udziału w postępowaniu dotyczące:</w:t>
      </w:r>
    </w:p>
    <w:p w:rsidR="00147082" w:rsidRPr="00FE2C9E" w:rsidRDefault="00147082" w:rsidP="000A0B9E">
      <w:pPr>
        <w:widowControl w:val="0"/>
        <w:numPr>
          <w:ilvl w:val="0"/>
          <w:numId w:val="23"/>
        </w:numPr>
        <w:spacing w:line="360" w:lineRule="auto"/>
        <w:jc w:val="both"/>
        <w:rPr>
          <w:rFonts w:cstheme="minorHAnsi"/>
          <w:noProof/>
          <w:szCs w:val="22"/>
        </w:rPr>
      </w:pPr>
      <w:r w:rsidRPr="00FE2C9E">
        <w:rPr>
          <w:rFonts w:cstheme="minorHAnsi"/>
          <w:noProof/>
          <w:szCs w:val="22"/>
        </w:rPr>
        <w:t>posiadania uprawnień do wykonywania określonej działalności lub czynności, jeżeli przepisy prawa nakładają obowiązek ich posiadania;</w:t>
      </w:r>
    </w:p>
    <w:p w:rsidR="00147082" w:rsidRPr="00FE2C9E" w:rsidRDefault="00147082" w:rsidP="000A0B9E">
      <w:pPr>
        <w:widowControl w:val="0"/>
        <w:numPr>
          <w:ilvl w:val="0"/>
          <w:numId w:val="23"/>
        </w:numPr>
        <w:spacing w:line="360" w:lineRule="auto"/>
        <w:jc w:val="both"/>
        <w:rPr>
          <w:rFonts w:cstheme="minorHAnsi"/>
          <w:noProof/>
          <w:szCs w:val="22"/>
        </w:rPr>
      </w:pPr>
      <w:r w:rsidRPr="00FE2C9E">
        <w:rPr>
          <w:rFonts w:cstheme="minorHAnsi"/>
          <w:noProof/>
          <w:szCs w:val="22"/>
        </w:rPr>
        <w:t>posiadania wiedzy i doświadczenia;</w:t>
      </w:r>
    </w:p>
    <w:p w:rsidR="00147082" w:rsidRPr="00FE2C9E" w:rsidRDefault="00147082" w:rsidP="000A0B9E">
      <w:pPr>
        <w:widowControl w:val="0"/>
        <w:numPr>
          <w:ilvl w:val="0"/>
          <w:numId w:val="23"/>
        </w:numPr>
        <w:spacing w:line="360" w:lineRule="auto"/>
        <w:jc w:val="both"/>
        <w:rPr>
          <w:rFonts w:cstheme="minorHAnsi"/>
          <w:noProof/>
          <w:szCs w:val="22"/>
        </w:rPr>
      </w:pPr>
      <w:r w:rsidRPr="00FE2C9E">
        <w:rPr>
          <w:rFonts w:cstheme="minorHAnsi"/>
          <w:noProof/>
          <w:szCs w:val="22"/>
        </w:rPr>
        <w:t>dysponowania odpowiednim potencjałem technicznym oraz osobami zdolnymi do wykonania zamówienia;</w:t>
      </w:r>
    </w:p>
    <w:p w:rsidR="00147082" w:rsidRPr="00FE2C9E" w:rsidRDefault="00215E34" w:rsidP="000A0B9E">
      <w:pPr>
        <w:widowControl w:val="0"/>
        <w:numPr>
          <w:ilvl w:val="0"/>
          <w:numId w:val="23"/>
        </w:numPr>
        <w:spacing w:line="360" w:lineRule="auto"/>
        <w:jc w:val="both"/>
        <w:rPr>
          <w:rFonts w:cstheme="minorHAnsi"/>
          <w:noProof/>
          <w:szCs w:val="22"/>
        </w:rPr>
      </w:pPr>
      <w:r w:rsidRPr="00FE2C9E">
        <w:rPr>
          <w:rFonts w:cstheme="minorHAnsi"/>
          <w:noProof/>
          <w:szCs w:val="22"/>
        </w:rPr>
        <w:t xml:space="preserve">znajduje się w </w:t>
      </w:r>
      <w:r w:rsidR="00147082" w:rsidRPr="00FE2C9E">
        <w:rPr>
          <w:rFonts w:cstheme="minorHAnsi"/>
          <w:noProof/>
          <w:szCs w:val="22"/>
        </w:rPr>
        <w:t>sytuacji ekonomicznej i finansowej</w:t>
      </w:r>
      <w:r w:rsidRPr="00FE2C9E">
        <w:rPr>
          <w:rFonts w:cstheme="minorHAnsi"/>
          <w:noProof/>
          <w:szCs w:val="22"/>
        </w:rPr>
        <w:t xml:space="preserve"> gwarantującej wykonanie zamówienia</w:t>
      </w:r>
      <w:r w:rsidR="00147082" w:rsidRPr="00FE2C9E">
        <w:rPr>
          <w:rFonts w:cstheme="minorHAnsi"/>
          <w:noProof/>
          <w:szCs w:val="22"/>
        </w:rPr>
        <w:t>.</w:t>
      </w:r>
      <w:r w:rsidRPr="00FE2C9E">
        <w:rPr>
          <w:rFonts w:cstheme="minorHAnsi"/>
          <w:noProof/>
          <w:szCs w:val="22"/>
        </w:rPr>
        <w:t xml:space="preserve"> </w:t>
      </w:r>
    </w:p>
    <w:p w:rsidR="00147082" w:rsidRPr="00FE2C9E" w:rsidRDefault="00147082" w:rsidP="00147082">
      <w:pPr>
        <w:jc w:val="both"/>
        <w:rPr>
          <w:rFonts w:cstheme="minorHAnsi"/>
          <w:szCs w:val="22"/>
        </w:rPr>
      </w:pPr>
      <w:r w:rsidRPr="00FE2C9E">
        <w:rPr>
          <w:rFonts w:cstheme="minorHAnsi"/>
          <w:szCs w:val="22"/>
        </w:rPr>
        <w:t>......................................, dnia...........................................</w:t>
      </w:r>
    </w:p>
    <w:p w:rsidR="00147082" w:rsidRPr="00FE2C9E" w:rsidRDefault="00215E34" w:rsidP="00147082">
      <w:pPr>
        <w:pStyle w:val="Tekstpodstawowy3"/>
        <w:tabs>
          <w:tab w:val="center" w:pos="6237"/>
        </w:tabs>
        <w:rPr>
          <w:rFonts w:cstheme="minorHAnsi"/>
          <w:sz w:val="22"/>
          <w:szCs w:val="22"/>
        </w:rPr>
      </w:pPr>
      <w:r w:rsidRPr="00FE2C9E">
        <w:rPr>
          <w:rFonts w:cstheme="minorHAnsi"/>
          <w:sz w:val="22"/>
          <w:szCs w:val="22"/>
        </w:rPr>
        <w:tab/>
      </w:r>
      <w:r w:rsidR="00147082" w:rsidRPr="00FE2C9E">
        <w:rPr>
          <w:rFonts w:cstheme="minorHAnsi"/>
          <w:sz w:val="22"/>
          <w:szCs w:val="22"/>
        </w:rPr>
        <w:t>..............................................................................................</w:t>
      </w:r>
    </w:p>
    <w:p w:rsidR="00147082" w:rsidRPr="00FE2C9E" w:rsidRDefault="00147082" w:rsidP="00147082">
      <w:pPr>
        <w:pStyle w:val="Tekstpodstawowy3"/>
        <w:tabs>
          <w:tab w:val="center" w:pos="6237"/>
        </w:tabs>
        <w:rPr>
          <w:rFonts w:cstheme="minorHAnsi"/>
          <w:i/>
          <w:sz w:val="18"/>
          <w:szCs w:val="18"/>
        </w:rPr>
      </w:pPr>
      <w:r w:rsidRPr="00FE2C9E">
        <w:rPr>
          <w:rFonts w:cstheme="minorHAnsi"/>
          <w:i/>
          <w:sz w:val="22"/>
          <w:szCs w:val="22"/>
        </w:rPr>
        <w:tab/>
      </w:r>
      <w:r w:rsidRPr="00FE2C9E">
        <w:rPr>
          <w:rFonts w:cstheme="minorHAnsi"/>
          <w:i/>
          <w:sz w:val="18"/>
          <w:szCs w:val="18"/>
        </w:rPr>
        <w:t>(pieczęcie i podpisy osób uprawnionych do reprezentowania Wykonawcy)</w:t>
      </w:r>
    </w:p>
    <w:p w:rsidR="00147082" w:rsidRPr="00FE2C9E" w:rsidRDefault="00147082" w:rsidP="006D55B7">
      <w:pPr>
        <w:tabs>
          <w:tab w:val="left" w:pos="30240"/>
        </w:tabs>
        <w:rPr>
          <w:rFonts w:cstheme="minorHAnsi"/>
          <w:b/>
          <w:szCs w:val="22"/>
        </w:rPr>
      </w:pPr>
    </w:p>
    <w:p w:rsidR="00147082" w:rsidRPr="00FE2C9E" w:rsidRDefault="00147082" w:rsidP="00147082">
      <w:pPr>
        <w:pStyle w:val="Tekstpodstawowy3"/>
        <w:jc w:val="right"/>
        <w:rPr>
          <w:rFonts w:cstheme="minorHAnsi"/>
          <w:sz w:val="22"/>
          <w:szCs w:val="22"/>
        </w:rPr>
      </w:pPr>
    </w:p>
    <w:p w:rsidR="00147082" w:rsidRPr="00FE2C9E" w:rsidRDefault="00147082" w:rsidP="00147082">
      <w:pPr>
        <w:jc w:val="right"/>
        <w:rPr>
          <w:rFonts w:cstheme="minorHAnsi"/>
          <w:b/>
          <w:szCs w:val="22"/>
        </w:rPr>
      </w:pPr>
    </w:p>
    <w:p w:rsidR="007A1123" w:rsidRPr="00FE2C9E" w:rsidRDefault="007A1123" w:rsidP="00147082">
      <w:pPr>
        <w:ind w:firstLine="708"/>
        <w:rPr>
          <w:rFonts w:cstheme="minorHAnsi"/>
          <w:sz w:val="18"/>
          <w:szCs w:val="18"/>
        </w:rPr>
      </w:pPr>
    </w:p>
    <w:p w:rsidR="00147082" w:rsidRPr="00FE2C9E" w:rsidRDefault="00147082" w:rsidP="00147082">
      <w:pPr>
        <w:rPr>
          <w:rFonts w:cstheme="minorHAnsi"/>
          <w:szCs w:val="22"/>
        </w:rPr>
      </w:pPr>
    </w:p>
    <w:p w:rsidR="00147082" w:rsidRPr="00FE2C9E" w:rsidRDefault="00147082" w:rsidP="00147082">
      <w:pPr>
        <w:rPr>
          <w:rFonts w:cstheme="minorHAnsi"/>
          <w:szCs w:val="22"/>
        </w:rPr>
      </w:pPr>
    </w:p>
    <w:p w:rsidR="00581D77" w:rsidRPr="00FE2C9E" w:rsidRDefault="00581D77" w:rsidP="00581D77">
      <w:pPr>
        <w:pStyle w:val="Tekstpodstawowy3"/>
        <w:jc w:val="center"/>
        <w:rPr>
          <w:rFonts w:cstheme="minorHAnsi"/>
          <w:b/>
          <w:sz w:val="28"/>
          <w:szCs w:val="28"/>
        </w:rPr>
      </w:pPr>
      <w:r w:rsidRPr="00FE2C9E">
        <w:rPr>
          <w:rFonts w:cstheme="minorHAnsi"/>
          <w:b/>
          <w:sz w:val="28"/>
          <w:szCs w:val="28"/>
        </w:rPr>
        <w:t>OŚWIADCZENIE WYKONAWCY</w:t>
      </w:r>
    </w:p>
    <w:p w:rsidR="00147082" w:rsidRPr="00FE2C9E" w:rsidRDefault="00147082" w:rsidP="00147082">
      <w:pPr>
        <w:jc w:val="center"/>
        <w:rPr>
          <w:rFonts w:cstheme="minorHAnsi"/>
          <w:b/>
          <w:sz w:val="26"/>
          <w:szCs w:val="26"/>
        </w:rPr>
      </w:pPr>
      <w:r w:rsidRPr="00FE2C9E">
        <w:rPr>
          <w:rFonts w:cstheme="minorHAnsi"/>
          <w:b/>
          <w:sz w:val="26"/>
          <w:szCs w:val="26"/>
        </w:rPr>
        <w:t>O BRAKU PODSTAW DO WYKLUCZENIA</w:t>
      </w:r>
    </w:p>
    <w:p w:rsidR="00147082" w:rsidRPr="00FE2C9E" w:rsidRDefault="00147082" w:rsidP="00147082">
      <w:pPr>
        <w:pStyle w:val="Tekstpodstawowy3"/>
        <w:jc w:val="right"/>
        <w:rPr>
          <w:rFonts w:cstheme="minorHAnsi"/>
          <w:sz w:val="22"/>
          <w:szCs w:val="22"/>
        </w:rPr>
      </w:pPr>
    </w:p>
    <w:p w:rsidR="00E44A03" w:rsidRPr="00FE2C9E" w:rsidRDefault="00E44A03" w:rsidP="00E44A03">
      <w:pPr>
        <w:pStyle w:val="Tekstpodstawowy"/>
        <w:jc w:val="both"/>
        <w:rPr>
          <w:rFonts w:cstheme="minorHAnsi"/>
          <w:b/>
          <w:szCs w:val="22"/>
        </w:rPr>
      </w:pPr>
      <w:r w:rsidRPr="00FE2C9E">
        <w:rPr>
          <w:rFonts w:cstheme="minorHAnsi"/>
          <w:b/>
          <w:szCs w:val="22"/>
        </w:rPr>
        <w:t>Przystępując do udziału w postępowaniu o udziele</w:t>
      </w:r>
      <w:r w:rsidR="007C1346" w:rsidRPr="00FE2C9E">
        <w:rPr>
          <w:rFonts w:cstheme="minorHAnsi"/>
          <w:b/>
          <w:szCs w:val="22"/>
        </w:rPr>
        <w:t xml:space="preserve">nie zamówienia publicznego na </w:t>
      </w:r>
      <w:r w:rsidRPr="00FE2C9E">
        <w:rPr>
          <w:rFonts w:cstheme="minorHAnsi"/>
          <w:b/>
          <w:szCs w:val="22"/>
        </w:rPr>
        <w:t>świadczenie usługi ubezpieczenie mienia i odpowiedzialności cywilnej na rzecz Zespołu Opieki Zdrowotnej w Lidzbarku Warmińskim oświadczamy, że:</w:t>
      </w:r>
    </w:p>
    <w:p w:rsidR="00E44A03" w:rsidRPr="00FE2C9E" w:rsidRDefault="00E44A03" w:rsidP="00E44A03">
      <w:pPr>
        <w:tabs>
          <w:tab w:val="right" w:leader="dot" w:pos="8789"/>
        </w:tabs>
        <w:spacing w:line="360" w:lineRule="auto"/>
        <w:jc w:val="both"/>
        <w:rPr>
          <w:rFonts w:cstheme="minorHAnsi"/>
          <w:color w:val="000000"/>
          <w:szCs w:val="22"/>
        </w:rPr>
      </w:pPr>
      <w:r w:rsidRPr="00FE2C9E">
        <w:rPr>
          <w:rFonts w:cstheme="minorHAnsi"/>
          <w:color w:val="000000"/>
          <w:szCs w:val="22"/>
        </w:rPr>
        <w:tab/>
      </w:r>
    </w:p>
    <w:p w:rsidR="00E44A03" w:rsidRPr="00FE2C9E" w:rsidRDefault="00E44A03" w:rsidP="00E44A03">
      <w:pPr>
        <w:tabs>
          <w:tab w:val="right" w:leader="dot" w:pos="8789"/>
        </w:tabs>
        <w:spacing w:line="360" w:lineRule="auto"/>
        <w:jc w:val="both"/>
        <w:rPr>
          <w:rFonts w:cstheme="minorHAnsi"/>
          <w:color w:val="000000"/>
          <w:szCs w:val="22"/>
        </w:rPr>
      </w:pPr>
      <w:r w:rsidRPr="00FE2C9E">
        <w:rPr>
          <w:rFonts w:cstheme="minorHAnsi"/>
          <w:b/>
          <w:szCs w:val="22"/>
        </w:rPr>
        <w:t xml:space="preserve"> </w:t>
      </w:r>
      <w:r w:rsidRPr="00FE2C9E">
        <w:rPr>
          <w:rFonts w:cstheme="minorHAnsi"/>
          <w:color w:val="000000"/>
          <w:szCs w:val="22"/>
        </w:rPr>
        <w:tab/>
      </w:r>
    </w:p>
    <w:p w:rsidR="00E44A03" w:rsidRPr="00FE2C9E" w:rsidRDefault="00E44A03" w:rsidP="00E44A03">
      <w:pPr>
        <w:pStyle w:val="Tekstpodstawowy"/>
        <w:spacing w:line="360" w:lineRule="auto"/>
        <w:rPr>
          <w:rFonts w:cstheme="minorHAnsi"/>
          <w:b/>
          <w:sz w:val="18"/>
          <w:szCs w:val="18"/>
        </w:rPr>
      </w:pPr>
      <w:r w:rsidRPr="00FE2C9E">
        <w:rPr>
          <w:rFonts w:cstheme="minorHAnsi"/>
          <w:b/>
          <w:sz w:val="18"/>
          <w:szCs w:val="18"/>
        </w:rPr>
        <w:t xml:space="preserve"> (nazwa Wykonawcy)</w:t>
      </w:r>
    </w:p>
    <w:p w:rsidR="00147082" w:rsidRPr="00FE2C9E" w:rsidRDefault="00147082" w:rsidP="00147082">
      <w:pPr>
        <w:rPr>
          <w:rFonts w:cstheme="minorHAnsi"/>
          <w:b/>
          <w:szCs w:val="22"/>
        </w:rPr>
      </w:pPr>
    </w:p>
    <w:p w:rsidR="00147082" w:rsidRPr="00FE2C9E" w:rsidRDefault="007A1123" w:rsidP="00147082">
      <w:pPr>
        <w:jc w:val="both"/>
        <w:rPr>
          <w:rFonts w:cstheme="minorHAnsi"/>
          <w:szCs w:val="22"/>
        </w:rPr>
      </w:pPr>
      <w:r w:rsidRPr="00FE2C9E">
        <w:rPr>
          <w:rFonts w:cstheme="minorHAnsi"/>
          <w:szCs w:val="22"/>
        </w:rPr>
        <w:t>N</w:t>
      </w:r>
      <w:r w:rsidR="00147082" w:rsidRPr="00FE2C9E">
        <w:rPr>
          <w:rFonts w:cstheme="minorHAnsi"/>
          <w:szCs w:val="22"/>
        </w:rPr>
        <w:t xml:space="preserve">ie podlega wykluczeniu z postępowania o udzielenie zamówienia na podstawie przesłanek, o których mowa w art. 24 ust 1 ustawy z dnia 29.01.2004 r – Prawo zamówień publicznych </w:t>
      </w:r>
    </w:p>
    <w:p w:rsidR="00147082" w:rsidRPr="00FE2C9E" w:rsidRDefault="00147082" w:rsidP="00147082">
      <w:pPr>
        <w:pStyle w:val="Tekstpodstawowy"/>
        <w:spacing w:line="360" w:lineRule="auto"/>
        <w:rPr>
          <w:rFonts w:cstheme="minorHAnsi"/>
          <w:szCs w:val="22"/>
        </w:rPr>
      </w:pPr>
    </w:p>
    <w:p w:rsidR="00147082" w:rsidRPr="00FE2C9E" w:rsidRDefault="00147082" w:rsidP="00147082">
      <w:pPr>
        <w:pStyle w:val="Tekstpodstawowy"/>
        <w:spacing w:line="360" w:lineRule="auto"/>
        <w:rPr>
          <w:rFonts w:cstheme="minorHAnsi"/>
          <w:szCs w:val="22"/>
        </w:rPr>
      </w:pPr>
    </w:p>
    <w:p w:rsidR="00147082" w:rsidRPr="00FE2C9E" w:rsidRDefault="00147082" w:rsidP="00147082">
      <w:pPr>
        <w:jc w:val="both"/>
        <w:rPr>
          <w:rFonts w:cstheme="minorHAnsi"/>
          <w:szCs w:val="22"/>
        </w:rPr>
      </w:pPr>
      <w:r w:rsidRPr="00FE2C9E">
        <w:rPr>
          <w:rFonts w:cstheme="minorHAnsi"/>
          <w:szCs w:val="22"/>
        </w:rPr>
        <w:t>....................................., dnia...........................................</w:t>
      </w:r>
    </w:p>
    <w:p w:rsidR="00147082" w:rsidRPr="00FE2C9E" w:rsidRDefault="00147082" w:rsidP="00147082">
      <w:pPr>
        <w:pStyle w:val="Tekstpodstawowy3"/>
        <w:rPr>
          <w:rFonts w:cstheme="minorHAnsi"/>
          <w:sz w:val="22"/>
          <w:szCs w:val="22"/>
        </w:rPr>
      </w:pPr>
    </w:p>
    <w:p w:rsidR="00147082" w:rsidRPr="00FE2C9E" w:rsidRDefault="00147082" w:rsidP="00147082">
      <w:pPr>
        <w:pStyle w:val="Tekstpodstawowy3"/>
        <w:tabs>
          <w:tab w:val="center" w:pos="6237"/>
        </w:tabs>
        <w:rPr>
          <w:rFonts w:cstheme="minorHAnsi"/>
          <w:sz w:val="22"/>
          <w:szCs w:val="22"/>
        </w:rPr>
      </w:pPr>
      <w:r w:rsidRPr="00FE2C9E">
        <w:rPr>
          <w:rFonts w:cstheme="minorHAnsi"/>
          <w:sz w:val="22"/>
          <w:szCs w:val="22"/>
        </w:rPr>
        <w:tab/>
        <w:t>.........................................................................................................</w:t>
      </w:r>
    </w:p>
    <w:p w:rsidR="00147082" w:rsidRPr="00FE2C9E" w:rsidRDefault="00147082" w:rsidP="00147082">
      <w:pPr>
        <w:pStyle w:val="Tekstpodstawowy3"/>
        <w:tabs>
          <w:tab w:val="center" w:pos="6237"/>
        </w:tabs>
        <w:rPr>
          <w:rFonts w:cstheme="minorHAnsi"/>
          <w:i/>
          <w:sz w:val="18"/>
          <w:szCs w:val="18"/>
        </w:rPr>
      </w:pPr>
      <w:r w:rsidRPr="00FE2C9E">
        <w:rPr>
          <w:rFonts w:cstheme="minorHAnsi"/>
          <w:i/>
          <w:sz w:val="22"/>
          <w:szCs w:val="22"/>
        </w:rPr>
        <w:tab/>
      </w:r>
      <w:r w:rsidRPr="00FE2C9E">
        <w:rPr>
          <w:rFonts w:cstheme="minorHAnsi"/>
          <w:i/>
          <w:sz w:val="18"/>
          <w:szCs w:val="18"/>
        </w:rPr>
        <w:t>(pieczęcie i podpisy osób uprawnionych do reprezentowania Wykonawcy)</w:t>
      </w:r>
    </w:p>
    <w:p w:rsidR="00147082" w:rsidRPr="00FE2C9E" w:rsidRDefault="00147082" w:rsidP="006D55B7">
      <w:pPr>
        <w:tabs>
          <w:tab w:val="left" w:pos="30240"/>
        </w:tabs>
        <w:rPr>
          <w:rFonts w:cstheme="minorHAnsi"/>
          <w:b/>
          <w:szCs w:val="22"/>
        </w:rPr>
        <w:sectPr w:rsidR="00147082" w:rsidRPr="00FE2C9E" w:rsidSect="00471737">
          <w:footerReference w:type="default" r:id="rId15"/>
          <w:footnotePr>
            <w:pos w:val="beneathText"/>
          </w:footnotePr>
          <w:pgSz w:w="11905" w:h="16837"/>
          <w:pgMar w:top="1417" w:right="1417" w:bottom="1417" w:left="1417" w:header="720" w:footer="708" w:gutter="0"/>
          <w:pgNumType w:start="1"/>
          <w:cols w:space="708"/>
          <w:docGrid w:linePitch="360"/>
        </w:sectPr>
      </w:pPr>
    </w:p>
    <w:p w:rsidR="006D55B7" w:rsidRPr="00FE2C9E" w:rsidRDefault="006D55B7" w:rsidP="006D55B7">
      <w:pPr>
        <w:tabs>
          <w:tab w:val="left" w:pos="30240"/>
        </w:tabs>
        <w:rPr>
          <w:rFonts w:cstheme="minorHAnsi"/>
          <w:b/>
          <w:szCs w:val="22"/>
        </w:rPr>
      </w:pPr>
      <w:r w:rsidRPr="00FE2C9E">
        <w:rPr>
          <w:rFonts w:cstheme="minorHAnsi"/>
          <w:b/>
          <w:szCs w:val="22"/>
        </w:rPr>
        <w:lastRenderedPageBreak/>
        <w:t xml:space="preserve">Załącznik nr </w:t>
      </w:r>
      <w:r w:rsidR="00D0578B" w:rsidRPr="00FE2C9E">
        <w:rPr>
          <w:rFonts w:cstheme="minorHAnsi"/>
          <w:b/>
          <w:szCs w:val="22"/>
        </w:rPr>
        <w:t>3</w:t>
      </w:r>
      <w:r w:rsidRPr="00FE2C9E">
        <w:rPr>
          <w:rFonts w:cstheme="minorHAnsi"/>
          <w:b/>
          <w:szCs w:val="22"/>
        </w:rPr>
        <w:t xml:space="preserve"> do </w:t>
      </w:r>
      <w:r w:rsidR="009F36F2" w:rsidRPr="00FE2C9E">
        <w:rPr>
          <w:rFonts w:cstheme="minorHAnsi"/>
          <w:b/>
          <w:szCs w:val="22"/>
        </w:rPr>
        <w:t>SIWZ</w:t>
      </w:r>
      <w:r w:rsidRPr="00FE2C9E">
        <w:rPr>
          <w:rFonts w:cstheme="minorHAnsi"/>
          <w:b/>
          <w:szCs w:val="22"/>
        </w:rPr>
        <w:t xml:space="preserve"> </w:t>
      </w:r>
    </w:p>
    <w:p w:rsidR="006D55B7" w:rsidRPr="00FE2C9E" w:rsidRDefault="006D55B7" w:rsidP="00BC7D39">
      <w:pPr>
        <w:pStyle w:val="Nagwek1"/>
      </w:pPr>
      <w:r w:rsidRPr="00FE2C9E">
        <w:t>Opis przedmiotu zamówienia</w:t>
      </w:r>
    </w:p>
    <w:p w:rsidR="00E44A03" w:rsidRPr="00FE2C9E" w:rsidRDefault="00BC7D39" w:rsidP="00BC7D39">
      <w:pPr>
        <w:pStyle w:val="Nagwek2"/>
      </w:pPr>
      <w:r w:rsidRPr="00FE2C9E">
        <w:t>Informacje o ZAMAWiającym</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Rodzaj prowadzonej działalności</w:t>
      </w:r>
    </w:p>
    <w:p w:rsidR="00E44A03" w:rsidRPr="00FE2C9E" w:rsidRDefault="00E44A03" w:rsidP="000A0B9E">
      <w:pPr>
        <w:numPr>
          <w:ilvl w:val="1"/>
          <w:numId w:val="27"/>
        </w:numPr>
        <w:tabs>
          <w:tab w:val="num" w:pos="900"/>
        </w:tabs>
        <w:spacing w:line="360" w:lineRule="auto"/>
        <w:ind w:left="720"/>
        <w:jc w:val="both"/>
        <w:rPr>
          <w:rFonts w:cstheme="minorHAnsi"/>
          <w:szCs w:val="18"/>
        </w:rPr>
      </w:pPr>
      <w:r w:rsidRPr="00FE2C9E">
        <w:rPr>
          <w:rFonts w:cstheme="minorHAnsi"/>
          <w:szCs w:val="18"/>
        </w:rPr>
        <w:t>Lecznictwo otwarte</w:t>
      </w:r>
      <w:r w:rsidR="001B052F" w:rsidRPr="00FE2C9E">
        <w:rPr>
          <w:rFonts w:cstheme="minorHAnsi"/>
          <w:szCs w:val="18"/>
        </w:rPr>
        <w:t xml:space="preserve">, </w:t>
      </w:r>
      <w:r w:rsidRPr="00FE2C9E">
        <w:rPr>
          <w:rFonts w:cstheme="minorHAnsi"/>
          <w:szCs w:val="18"/>
        </w:rPr>
        <w:t>Lecznictwo zamknięte</w:t>
      </w:r>
      <w:r w:rsidR="001B052F" w:rsidRPr="00FE2C9E">
        <w:rPr>
          <w:rFonts w:cstheme="minorHAnsi"/>
          <w:szCs w:val="18"/>
        </w:rPr>
        <w:t xml:space="preserve">, </w:t>
      </w:r>
      <w:r w:rsidR="00036ED3" w:rsidRPr="00FE2C9E">
        <w:rPr>
          <w:rFonts w:cstheme="minorHAnsi"/>
          <w:szCs w:val="18"/>
        </w:rPr>
        <w:t>Ratownictwo Medyczne</w:t>
      </w:r>
      <w:r w:rsidR="001B052F" w:rsidRPr="00FE2C9E">
        <w:rPr>
          <w:rFonts w:cstheme="minorHAnsi"/>
          <w:szCs w:val="18"/>
        </w:rPr>
        <w:t xml:space="preserve">, </w:t>
      </w:r>
      <w:r w:rsidRPr="00FE2C9E">
        <w:rPr>
          <w:rFonts w:cstheme="minorHAnsi"/>
          <w:szCs w:val="18"/>
        </w:rPr>
        <w:t>Apteka zakładowa</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Opis prowadzonej działalności</w:t>
      </w:r>
    </w:p>
    <w:p w:rsidR="00E44A03" w:rsidRPr="00FE2C9E" w:rsidRDefault="00E44A03" w:rsidP="00E44A03">
      <w:pPr>
        <w:spacing w:line="360" w:lineRule="auto"/>
        <w:ind w:left="720"/>
        <w:jc w:val="both"/>
        <w:rPr>
          <w:rFonts w:cstheme="minorHAnsi"/>
          <w:szCs w:val="18"/>
        </w:rPr>
      </w:pPr>
      <w:r w:rsidRPr="00FE2C9E">
        <w:rPr>
          <w:rFonts w:cstheme="minorHAnsi"/>
          <w:szCs w:val="18"/>
        </w:rPr>
        <w:t>Udzielanie świadczeń zdrowotnych: badanie i porada lekarska, leczenie, opieka nad kobietą ciężarną i jej płodem, badania diagnostyczne, wykonywanie innych świadczeń wynikających z zawartych umów.</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b/>
          <w:bCs/>
          <w:szCs w:val="18"/>
        </w:rPr>
      </w:pPr>
      <w:r w:rsidRPr="00FE2C9E">
        <w:rPr>
          <w:rFonts w:cstheme="minorHAnsi"/>
          <w:szCs w:val="18"/>
        </w:rPr>
        <w:t xml:space="preserve">Oddziały szpitalne </w:t>
      </w:r>
    </w:p>
    <w:p w:rsidR="00E44A03" w:rsidRPr="00FE2C9E" w:rsidRDefault="00E44A03" w:rsidP="000A0B9E">
      <w:pPr>
        <w:numPr>
          <w:ilvl w:val="1"/>
          <w:numId w:val="27"/>
        </w:numPr>
        <w:tabs>
          <w:tab w:val="num" w:pos="900"/>
        </w:tabs>
        <w:spacing w:line="360" w:lineRule="auto"/>
        <w:ind w:left="720"/>
        <w:jc w:val="both"/>
        <w:rPr>
          <w:rFonts w:cstheme="minorHAnsi"/>
          <w:bCs/>
          <w:szCs w:val="18"/>
        </w:rPr>
      </w:pPr>
      <w:r w:rsidRPr="00FE2C9E">
        <w:rPr>
          <w:rFonts w:cstheme="minorHAnsi"/>
          <w:szCs w:val="18"/>
        </w:rPr>
        <w:t>Oddział wewnętrzny</w:t>
      </w:r>
      <w:r w:rsidRPr="00FE2C9E">
        <w:rPr>
          <w:rFonts w:cstheme="minorHAnsi"/>
          <w:b/>
          <w:bCs/>
          <w:szCs w:val="18"/>
        </w:rPr>
        <w:t xml:space="preserve"> - </w:t>
      </w:r>
      <w:r w:rsidRPr="00FE2C9E">
        <w:rPr>
          <w:rFonts w:cstheme="minorHAnsi"/>
          <w:bCs/>
          <w:szCs w:val="18"/>
        </w:rPr>
        <w:t>liczba</w:t>
      </w:r>
      <w:r w:rsidRPr="00FE2C9E">
        <w:rPr>
          <w:rFonts w:cstheme="minorHAnsi"/>
          <w:szCs w:val="18"/>
        </w:rPr>
        <w:t xml:space="preserve"> łóżek – 33</w:t>
      </w:r>
      <w:r w:rsidR="007A1123" w:rsidRPr="00FE2C9E">
        <w:rPr>
          <w:rFonts w:cstheme="minorHAnsi"/>
          <w:szCs w:val="18"/>
        </w:rPr>
        <w:t xml:space="preserve"> </w:t>
      </w:r>
    </w:p>
    <w:p w:rsidR="00E44A03" w:rsidRPr="00FE2C9E" w:rsidRDefault="00E44A03" w:rsidP="000A0B9E">
      <w:pPr>
        <w:numPr>
          <w:ilvl w:val="1"/>
          <w:numId w:val="27"/>
        </w:numPr>
        <w:tabs>
          <w:tab w:val="num" w:pos="900"/>
        </w:tabs>
        <w:spacing w:line="360" w:lineRule="auto"/>
        <w:ind w:left="720"/>
        <w:jc w:val="both"/>
        <w:rPr>
          <w:rFonts w:cstheme="minorHAnsi"/>
          <w:b/>
          <w:bCs/>
          <w:szCs w:val="18"/>
        </w:rPr>
      </w:pPr>
      <w:r w:rsidRPr="00FE2C9E">
        <w:rPr>
          <w:rFonts w:cstheme="minorHAnsi"/>
          <w:szCs w:val="18"/>
        </w:rPr>
        <w:t xml:space="preserve">Oddział Chirurgiczny - </w:t>
      </w:r>
      <w:r w:rsidRPr="00FE2C9E">
        <w:rPr>
          <w:rFonts w:cstheme="minorHAnsi"/>
          <w:bCs/>
          <w:szCs w:val="18"/>
        </w:rPr>
        <w:t>liczba</w:t>
      </w:r>
      <w:r w:rsidRPr="00FE2C9E">
        <w:rPr>
          <w:rFonts w:cstheme="minorHAnsi"/>
          <w:szCs w:val="18"/>
        </w:rPr>
        <w:t xml:space="preserve"> łóżek – 30</w:t>
      </w:r>
    </w:p>
    <w:p w:rsidR="00E44A03" w:rsidRPr="00FE2C9E" w:rsidRDefault="00E44A03" w:rsidP="000A0B9E">
      <w:pPr>
        <w:numPr>
          <w:ilvl w:val="1"/>
          <w:numId w:val="27"/>
        </w:numPr>
        <w:tabs>
          <w:tab w:val="num" w:pos="900"/>
        </w:tabs>
        <w:spacing w:line="360" w:lineRule="auto"/>
        <w:ind w:left="720"/>
        <w:jc w:val="both"/>
        <w:rPr>
          <w:rFonts w:cstheme="minorHAnsi"/>
          <w:szCs w:val="18"/>
        </w:rPr>
      </w:pPr>
      <w:r w:rsidRPr="00FE2C9E">
        <w:rPr>
          <w:rFonts w:cstheme="minorHAnsi"/>
          <w:szCs w:val="18"/>
        </w:rPr>
        <w:t>Oddział Ginekologiczno-Położniczy -</w:t>
      </w:r>
      <w:r w:rsidRPr="00FE2C9E">
        <w:rPr>
          <w:rFonts w:cstheme="minorHAnsi"/>
          <w:bCs/>
          <w:szCs w:val="18"/>
        </w:rPr>
        <w:t xml:space="preserve"> liczba</w:t>
      </w:r>
      <w:r w:rsidRPr="00FE2C9E">
        <w:rPr>
          <w:rFonts w:cstheme="minorHAnsi"/>
          <w:szCs w:val="18"/>
        </w:rPr>
        <w:t xml:space="preserve"> </w:t>
      </w:r>
      <w:r w:rsidR="00581114" w:rsidRPr="00FE2C9E">
        <w:rPr>
          <w:rFonts w:cstheme="minorHAnsi"/>
          <w:szCs w:val="18"/>
        </w:rPr>
        <w:t>łóżek – 10</w:t>
      </w:r>
      <w:r w:rsidRPr="00FE2C9E">
        <w:rPr>
          <w:rFonts w:cstheme="minorHAnsi"/>
          <w:szCs w:val="18"/>
        </w:rPr>
        <w:t xml:space="preserve">, </w:t>
      </w:r>
      <w:r w:rsidRPr="00FE2C9E">
        <w:rPr>
          <w:rFonts w:cstheme="minorHAnsi"/>
          <w:bCs/>
          <w:szCs w:val="18"/>
        </w:rPr>
        <w:t>liczba</w:t>
      </w:r>
      <w:r w:rsidRPr="00FE2C9E">
        <w:rPr>
          <w:rFonts w:cstheme="minorHAnsi"/>
          <w:szCs w:val="18"/>
        </w:rPr>
        <w:t xml:space="preserve"> inkubatorów – 3 </w:t>
      </w:r>
    </w:p>
    <w:p w:rsidR="00E44A03" w:rsidRPr="00FE2C9E" w:rsidRDefault="00E44A03" w:rsidP="000A0B9E">
      <w:pPr>
        <w:numPr>
          <w:ilvl w:val="1"/>
          <w:numId w:val="27"/>
        </w:numPr>
        <w:tabs>
          <w:tab w:val="num" w:pos="900"/>
        </w:tabs>
        <w:spacing w:line="360" w:lineRule="auto"/>
        <w:ind w:left="720"/>
        <w:jc w:val="both"/>
        <w:rPr>
          <w:rFonts w:cstheme="minorHAnsi"/>
          <w:szCs w:val="18"/>
        </w:rPr>
      </w:pPr>
      <w:r w:rsidRPr="00FE2C9E">
        <w:rPr>
          <w:rFonts w:cstheme="minorHAnsi"/>
          <w:szCs w:val="18"/>
        </w:rPr>
        <w:t>Oddział Terapii Uzależnień od alkoholu -</w:t>
      </w:r>
      <w:r w:rsidRPr="00FE2C9E">
        <w:rPr>
          <w:rFonts w:cstheme="minorHAnsi"/>
          <w:bCs/>
          <w:szCs w:val="18"/>
        </w:rPr>
        <w:t xml:space="preserve"> liczba</w:t>
      </w:r>
      <w:r w:rsidRPr="00FE2C9E">
        <w:rPr>
          <w:rFonts w:cstheme="minorHAnsi"/>
          <w:szCs w:val="18"/>
        </w:rPr>
        <w:t xml:space="preserve"> łóżek – 2</w:t>
      </w:r>
      <w:r w:rsidR="000A4046" w:rsidRPr="00FE2C9E">
        <w:rPr>
          <w:rFonts w:cstheme="minorHAnsi"/>
          <w:szCs w:val="18"/>
        </w:rPr>
        <w:t>4</w:t>
      </w:r>
    </w:p>
    <w:p w:rsidR="00E44A03" w:rsidRPr="00FE2C9E" w:rsidRDefault="008103D0" w:rsidP="000A0B9E">
      <w:pPr>
        <w:numPr>
          <w:ilvl w:val="1"/>
          <w:numId w:val="27"/>
        </w:numPr>
        <w:tabs>
          <w:tab w:val="num" w:pos="900"/>
        </w:tabs>
        <w:spacing w:line="360" w:lineRule="auto"/>
        <w:ind w:left="720"/>
        <w:jc w:val="both"/>
        <w:rPr>
          <w:rFonts w:cstheme="minorHAnsi"/>
          <w:szCs w:val="18"/>
        </w:rPr>
      </w:pPr>
      <w:r w:rsidRPr="00FE2C9E">
        <w:rPr>
          <w:rFonts w:cstheme="minorHAnsi"/>
          <w:szCs w:val="18"/>
        </w:rPr>
        <w:t>Oddział Dziecięcy</w:t>
      </w:r>
      <w:r w:rsidR="00E44A03" w:rsidRPr="00FE2C9E">
        <w:rPr>
          <w:rFonts w:cstheme="minorHAnsi"/>
          <w:szCs w:val="18"/>
        </w:rPr>
        <w:t xml:space="preserve"> - </w:t>
      </w:r>
      <w:r w:rsidR="00E44A03" w:rsidRPr="00FE2C9E">
        <w:rPr>
          <w:rFonts w:cstheme="minorHAnsi"/>
          <w:bCs/>
          <w:szCs w:val="18"/>
        </w:rPr>
        <w:t>liczba</w:t>
      </w:r>
      <w:r w:rsidR="00E44A03" w:rsidRPr="00FE2C9E">
        <w:rPr>
          <w:rFonts w:cstheme="minorHAnsi"/>
          <w:szCs w:val="18"/>
        </w:rPr>
        <w:t xml:space="preserve"> łóżek – 14</w:t>
      </w:r>
    </w:p>
    <w:p w:rsidR="00E44A03" w:rsidRPr="00FE2C9E" w:rsidRDefault="00E44A03" w:rsidP="000A0B9E">
      <w:pPr>
        <w:numPr>
          <w:ilvl w:val="1"/>
          <w:numId w:val="27"/>
        </w:numPr>
        <w:tabs>
          <w:tab w:val="num" w:pos="900"/>
        </w:tabs>
        <w:spacing w:line="360" w:lineRule="auto"/>
        <w:ind w:left="720"/>
        <w:jc w:val="both"/>
        <w:rPr>
          <w:rFonts w:cstheme="minorHAnsi"/>
          <w:szCs w:val="18"/>
        </w:rPr>
      </w:pPr>
      <w:r w:rsidRPr="00FE2C9E">
        <w:rPr>
          <w:rFonts w:cstheme="minorHAnsi"/>
          <w:szCs w:val="18"/>
        </w:rPr>
        <w:t xml:space="preserve">Izba Przyjęć </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Poradnie specjalistyczne</w:t>
      </w:r>
      <w:r w:rsidR="001B052F" w:rsidRPr="00FE2C9E">
        <w:rPr>
          <w:rFonts w:cstheme="minorHAnsi"/>
          <w:szCs w:val="18"/>
        </w:rPr>
        <w:t>:</w:t>
      </w:r>
    </w:p>
    <w:p w:rsidR="000A4046" w:rsidRPr="00FE2C9E"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FE2C9E">
        <w:rPr>
          <w:rFonts w:cstheme="minorHAnsi"/>
          <w:color w:val="000000"/>
          <w:szCs w:val="17"/>
          <w:shd w:val="clear" w:color="auto" w:fill="FFFFFF"/>
        </w:rPr>
        <w:t>poradnia chirurgiczna</w:t>
      </w:r>
      <w:r w:rsidR="00581114" w:rsidRPr="00FE2C9E">
        <w:rPr>
          <w:rFonts w:cstheme="minorHAnsi"/>
          <w:color w:val="000000"/>
          <w:szCs w:val="17"/>
          <w:shd w:val="clear" w:color="auto" w:fill="FFFFFF"/>
        </w:rPr>
        <w:t xml:space="preserve"> Lidzbark Warmiński</w:t>
      </w:r>
      <w:r w:rsidRPr="00FE2C9E">
        <w:rPr>
          <w:rFonts w:cstheme="minorHAnsi"/>
          <w:color w:val="000000"/>
          <w:szCs w:val="17"/>
          <w:shd w:val="clear" w:color="auto" w:fill="FFFFFF"/>
        </w:rPr>
        <w:t>,</w:t>
      </w:r>
      <w:r w:rsidR="00581114" w:rsidRPr="00FE2C9E">
        <w:rPr>
          <w:rFonts w:cstheme="minorHAnsi"/>
          <w:color w:val="000000"/>
          <w:szCs w:val="17"/>
          <w:shd w:val="clear" w:color="auto" w:fill="FFFFFF"/>
        </w:rPr>
        <w:t xml:space="preserve"> poradnia chirurgiczna Orneta,</w:t>
      </w:r>
      <w:r w:rsidRPr="00FE2C9E">
        <w:rPr>
          <w:rFonts w:cstheme="minorHAnsi"/>
          <w:color w:val="000000"/>
          <w:szCs w:val="17"/>
          <w:shd w:val="clear" w:color="auto" w:fill="FFFFFF"/>
        </w:rPr>
        <w:t xml:space="preserve"> poradnia okulistyczna, poradnia otolaryngologiczna, poradnia kardiologiczna,</w:t>
      </w:r>
      <w:r w:rsidR="0098715B" w:rsidRPr="00FE2C9E">
        <w:rPr>
          <w:rFonts w:cstheme="minorHAnsi"/>
          <w:color w:val="000000"/>
          <w:szCs w:val="17"/>
          <w:shd w:val="clear" w:color="auto" w:fill="FFFFFF"/>
        </w:rPr>
        <w:t xml:space="preserve"> </w:t>
      </w:r>
      <w:r w:rsidRPr="00FE2C9E">
        <w:rPr>
          <w:rFonts w:cstheme="minorHAnsi"/>
          <w:color w:val="000000"/>
          <w:szCs w:val="17"/>
          <w:shd w:val="clear" w:color="auto" w:fill="FFFFFF"/>
        </w:rPr>
        <w:t xml:space="preserve">poradnia chorób zakaźnych, , poradnia neurologiczna, </w:t>
      </w:r>
      <w:r w:rsidR="0028106D" w:rsidRPr="00FE2C9E">
        <w:rPr>
          <w:rFonts w:cstheme="minorHAnsi"/>
          <w:color w:val="000000"/>
          <w:szCs w:val="17"/>
          <w:shd w:val="clear" w:color="auto" w:fill="FFFFFF"/>
        </w:rPr>
        <w:t>poradnia ginekologiczna</w:t>
      </w:r>
      <w:r w:rsidR="00581114" w:rsidRPr="00FE2C9E">
        <w:rPr>
          <w:rFonts w:cstheme="minorHAnsi"/>
          <w:color w:val="000000"/>
          <w:szCs w:val="17"/>
          <w:shd w:val="clear" w:color="auto" w:fill="FFFFFF"/>
        </w:rPr>
        <w:t xml:space="preserve"> Lidzbark Warmiński</w:t>
      </w:r>
      <w:r w:rsidR="0028106D" w:rsidRPr="00FE2C9E">
        <w:rPr>
          <w:rFonts w:cstheme="minorHAnsi"/>
          <w:color w:val="000000"/>
          <w:szCs w:val="17"/>
          <w:shd w:val="clear" w:color="auto" w:fill="FFFFFF"/>
        </w:rPr>
        <w:t>, poradnia ginekologiczna</w:t>
      </w:r>
      <w:r w:rsidR="00581114" w:rsidRPr="00FE2C9E">
        <w:rPr>
          <w:rFonts w:cstheme="minorHAnsi"/>
          <w:color w:val="000000"/>
          <w:szCs w:val="17"/>
          <w:shd w:val="clear" w:color="auto" w:fill="FFFFFF"/>
        </w:rPr>
        <w:t xml:space="preserve"> Orneta</w:t>
      </w:r>
      <w:r w:rsidR="0028106D" w:rsidRPr="00FE2C9E">
        <w:rPr>
          <w:rFonts w:cstheme="minorHAnsi"/>
          <w:color w:val="000000"/>
          <w:szCs w:val="17"/>
          <w:shd w:val="clear" w:color="auto" w:fill="FFFFFF"/>
        </w:rPr>
        <w:t xml:space="preserve">, poradnia endokrynologiczna, przychodnia terapii uzależnień i </w:t>
      </w:r>
      <w:proofErr w:type="spellStart"/>
      <w:r w:rsidR="0028106D" w:rsidRPr="00FE2C9E">
        <w:rPr>
          <w:rFonts w:cstheme="minorHAnsi"/>
          <w:color w:val="000000"/>
          <w:szCs w:val="17"/>
          <w:shd w:val="clear" w:color="auto" w:fill="FFFFFF"/>
        </w:rPr>
        <w:t>współuzależnień</w:t>
      </w:r>
      <w:proofErr w:type="spellEnd"/>
      <w:r w:rsidR="0028106D" w:rsidRPr="00FE2C9E">
        <w:rPr>
          <w:rFonts w:cstheme="minorHAnsi"/>
          <w:color w:val="000000"/>
          <w:szCs w:val="17"/>
          <w:shd w:val="clear" w:color="auto" w:fill="FFFFFF"/>
        </w:rPr>
        <w:t xml:space="preserve"> od alkoholu, </w:t>
      </w:r>
      <w:r w:rsidR="0098715B" w:rsidRPr="00FE2C9E">
        <w:rPr>
          <w:rFonts w:cstheme="minorHAnsi"/>
          <w:color w:val="000000"/>
          <w:szCs w:val="17"/>
          <w:shd w:val="clear" w:color="auto" w:fill="FFFFFF"/>
        </w:rPr>
        <w:t>p</w:t>
      </w:r>
      <w:r w:rsidR="0028106D" w:rsidRPr="00FE2C9E">
        <w:rPr>
          <w:rFonts w:cstheme="minorHAnsi"/>
          <w:color w:val="000000"/>
          <w:szCs w:val="17"/>
          <w:shd w:val="clear" w:color="auto" w:fill="FFFFFF"/>
        </w:rPr>
        <w:t>oradnia ortopedyczna, poradnia medycyny sportowej.</w:t>
      </w:r>
    </w:p>
    <w:p w:rsidR="00036ED3" w:rsidRPr="00FE2C9E" w:rsidRDefault="00036ED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Pracownie diagnostyczne:</w:t>
      </w:r>
    </w:p>
    <w:p w:rsidR="00036ED3" w:rsidRPr="00FE2C9E"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FE2C9E">
        <w:rPr>
          <w:rFonts w:cstheme="minorHAnsi"/>
          <w:color w:val="000000"/>
          <w:szCs w:val="17"/>
          <w:shd w:val="clear" w:color="auto" w:fill="FFFFFF"/>
        </w:rPr>
        <w:t>centralne laboratorium analiz medycznych, dział diagnostyki obrazowej:</w:t>
      </w:r>
      <w:r w:rsidR="00581114" w:rsidRPr="00FE2C9E">
        <w:rPr>
          <w:rFonts w:cstheme="minorHAnsi"/>
          <w:color w:val="000000"/>
          <w:szCs w:val="17"/>
          <w:shd w:val="clear" w:color="auto" w:fill="FFFFFF"/>
        </w:rPr>
        <w:t xml:space="preserve"> </w:t>
      </w:r>
      <w:r w:rsidRPr="00FE2C9E">
        <w:rPr>
          <w:rFonts w:cstheme="minorHAnsi"/>
          <w:color w:val="000000"/>
          <w:szCs w:val="17"/>
          <w:shd w:val="clear" w:color="auto" w:fill="FFFFFF"/>
        </w:rPr>
        <w:t>RTG,</w:t>
      </w:r>
      <w:r w:rsidR="00591EB1" w:rsidRPr="00FE2C9E">
        <w:rPr>
          <w:rFonts w:cstheme="minorHAnsi"/>
          <w:color w:val="000000"/>
          <w:szCs w:val="17"/>
          <w:shd w:val="clear" w:color="auto" w:fill="FFFFFF"/>
        </w:rPr>
        <w:t xml:space="preserve"> </w:t>
      </w:r>
      <w:r w:rsidRPr="00FE2C9E">
        <w:rPr>
          <w:rFonts w:cstheme="minorHAnsi"/>
          <w:color w:val="000000"/>
          <w:szCs w:val="17"/>
          <w:shd w:val="clear" w:color="auto" w:fill="FFFFFF"/>
        </w:rPr>
        <w:t>USG,</w:t>
      </w:r>
      <w:r w:rsidR="0028106D" w:rsidRPr="00FE2C9E">
        <w:rPr>
          <w:rFonts w:cstheme="minorHAnsi"/>
          <w:color w:val="000000"/>
          <w:szCs w:val="17"/>
          <w:shd w:val="clear" w:color="auto" w:fill="FFFFFF"/>
        </w:rPr>
        <w:t xml:space="preserve"> pracownia endoskopowa, pracownia diagnostyki kardiologicznej</w:t>
      </w:r>
      <w:r w:rsidRPr="00FE2C9E">
        <w:rPr>
          <w:rFonts w:cstheme="minorHAnsi"/>
          <w:color w:val="000000"/>
          <w:szCs w:val="17"/>
          <w:shd w:val="clear" w:color="auto" w:fill="FFFFFF"/>
        </w:rPr>
        <w:t xml:space="preserve"> </w:t>
      </w:r>
    </w:p>
    <w:p w:rsidR="00EC2483" w:rsidRPr="00FE2C9E" w:rsidRDefault="006D641C" w:rsidP="00EC2483">
      <w:pPr>
        <w:pStyle w:val="Akapitzlist"/>
        <w:numPr>
          <w:ilvl w:val="0"/>
          <w:numId w:val="27"/>
        </w:numPr>
        <w:tabs>
          <w:tab w:val="clear" w:pos="1620"/>
          <w:tab w:val="num" w:pos="709"/>
        </w:tabs>
        <w:spacing w:line="360" w:lineRule="auto"/>
        <w:ind w:left="709" w:hanging="567"/>
        <w:jc w:val="both"/>
        <w:rPr>
          <w:rFonts w:cstheme="minorHAnsi"/>
          <w:sz w:val="24"/>
          <w:szCs w:val="18"/>
        </w:rPr>
      </w:pPr>
      <w:r w:rsidRPr="00FE2C9E">
        <w:rPr>
          <w:rFonts w:cstheme="minorHAnsi"/>
          <w:sz w:val="24"/>
          <w:szCs w:val="18"/>
        </w:rPr>
        <w:lastRenderedPageBreak/>
        <w:t>Pozostałe jednostki organizacyjne</w:t>
      </w:r>
    </w:p>
    <w:p w:rsidR="006D641C" w:rsidRPr="00FE2C9E" w:rsidRDefault="006D641C" w:rsidP="006D641C">
      <w:pPr>
        <w:pStyle w:val="Akapitzlist"/>
        <w:numPr>
          <w:ilvl w:val="0"/>
          <w:numId w:val="48"/>
        </w:numPr>
        <w:spacing w:line="360" w:lineRule="auto"/>
        <w:ind w:left="425" w:hanging="283"/>
        <w:jc w:val="both"/>
        <w:rPr>
          <w:rFonts w:cstheme="minorHAnsi"/>
          <w:sz w:val="24"/>
          <w:szCs w:val="18"/>
        </w:rPr>
      </w:pPr>
      <w:r w:rsidRPr="00FE2C9E">
        <w:rPr>
          <w:rFonts w:cstheme="minorHAnsi"/>
          <w:sz w:val="24"/>
          <w:szCs w:val="18"/>
        </w:rPr>
        <w:t>Prosektorium</w:t>
      </w:r>
    </w:p>
    <w:p w:rsidR="006D641C" w:rsidRPr="00FE2C9E" w:rsidRDefault="006D641C" w:rsidP="006D641C">
      <w:pPr>
        <w:pStyle w:val="Akapitzlist"/>
        <w:numPr>
          <w:ilvl w:val="0"/>
          <w:numId w:val="48"/>
        </w:numPr>
        <w:spacing w:line="360" w:lineRule="auto"/>
        <w:ind w:left="425" w:hanging="283"/>
        <w:jc w:val="both"/>
        <w:rPr>
          <w:rFonts w:cstheme="minorHAnsi"/>
          <w:sz w:val="24"/>
          <w:szCs w:val="18"/>
        </w:rPr>
      </w:pPr>
      <w:r w:rsidRPr="00FE2C9E">
        <w:rPr>
          <w:rFonts w:cstheme="minorHAnsi"/>
          <w:sz w:val="24"/>
          <w:szCs w:val="18"/>
        </w:rPr>
        <w:t>Blok operacyjny</w:t>
      </w:r>
    </w:p>
    <w:p w:rsidR="006D641C" w:rsidRPr="00FE2C9E" w:rsidRDefault="006D641C" w:rsidP="006D641C">
      <w:pPr>
        <w:pStyle w:val="Akapitzlist"/>
        <w:numPr>
          <w:ilvl w:val="0"/>
          <w:numId w:val="48"/>
        </w:numPr>
        <w:spacing w:line="360" w:lineRule="auto"/>
        <w:ind w:left="425" w:hanging="283"/>
        <w:jc w:val="both"/>
        <w:rPr>
          <w:rFonts w:cstheme="minorHAnsi"/>
          <w:sz w:val="24"/>
          <w:szCs w:val="18"/>
        </w:rPr>
      </w:pPr>
      <w:r w:rsidRPr="00FE2C9E">
        <w:rPr>
          <w:rFonts w:cstheme="minorHAnsi"/>
          <w:sz w:val="24"/>
          <w:szCs w:val="18"/>
        </w:rPr>
        <w:t>POZ – nocny i świąteczny</w:t>
      </w:r>
    </w:p>
    <w:p w:rsidR="006D641C" w:rsidRPr="00FE2C9E" w:rsidRDefault="006D641C" w:rsidP="006D641C">
      <w:pPr>
        <w:pStyle w:val="Akapitzlist"/>
        <w:numPr>
          <w:ilvl w:val="0"/>
          <w:numId w:val="48"/>
        </w:numPr>
        <w:spacing w:line="360" w:lineRule="auto"/>
        <w:ind w:left="425" w:hanging="283"/>
        <w:jc w:val="both"/>
        <w:rPr>
          <w:rFonts w:cstheme="minorHAnsi"/>
          <w:sz w:val="24"/>
          <w:szCs w:val="18"/>
        </w:rPr>
      </w:pPr>
      <w:r w:rsidRPr="00FE2C9E">
        <w:rPr>
          <w:rFonts w:cstheme="minorHAnsi"/>
          <w:sz w:val="24"/>
          <w:szCs w:val="18"/>
        </w:rPr>
        <w:t>Szkoła rodzenia</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bCs/>
          <w:szCs w:val="18"/>
        </w:rPr>
        <w:t>Liczba</w:t>
      </w:r>
      <w:r w:rsidRPr="00FE2C9E">
        <w:rPr>
          <w:rFonts w:cstheme="minorHAnsi"/>
          <w:szCs w:val="18"/>
        </w:rPr>
        <w:t xml:space="preserve"> pacjentów przyjętych w ostatnich 12 miesiącach w lecznictwie otwartym – </w:t>
      </w:r>
      <w:r w:rsidR="006D641C" w:rsidRPr="00FE2C9E">
        <w:rPr>
          <w:rFonts w:cstheme="minorHAnsi"/>
          <w:szCs w:val="18"/>
        </w:rPr>
        <w:t>34</w:t>
      </w:r>
      <w:r w:rsidR="00AE33CD" w:rsidRPr="00FE2C9E">
        <w:rPr>
          <w:rFonts w:cstheme="minorHAnsi"/>
          <w:szCs w:val="18"/>
        </w:rPr>
        <w:t xml:space="preserve"> </w:t>
      </w:r>
      <w:r w:rsidR="0028106D" w:rsidRPr="00FE2C9E">
        <w:rPr>
          <w:rFonts w:cstheme="minorHAnsi"/>
          <w:szCs w:val="18"/>
        </w:rPr>
        <w:t>tys.</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bCs/>
          <w:szCs w:val="18"/>
        </w:rPr>
        <w:t>Liczba</w:t>
      </w:r>
      <w:r w:rsidRPr="00FE2C9E">
        <w:rPr>
          <w:rFonts w:cstheme="minorHAnsi"/>
          <w:szCs w:val="18"/>
        </w:rPr>
        <w:t xml:space="preserve"> pacjentów przyjętych w ostatnich 12 miesiącach w lecznictwie zamkniętym – </w:t>
      </w:r>
      <w:r w:rsidR="006D641C" w:rsidRPr="00FE2C9E">
        <w:rPr>
          <w:rFonts w:cstheme="minorHAnsi"/>
          <w:szCs w:val="18"/>
        </w:rPr>
        <w:t xml:space="preserve">4,7 </w:t>
      </w:r>
      <w:r w:rsidR="0028106D" w:rsidRPr="00FE2C9E">
        <w:rPr>
          <w:rFonts w:cstheme="minorHAnsi"/>
          <w:szCs w:val="18"/>
        </w:rPr>
        <w:t>tys.</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 xml:space="preserve">Zatrudnienie: </w:t>
      </w:r>
      <w:r w:rsidR="002E651D" w:rsidRPr="00FE2C9E">
        <w:rPr>
          <w:rFonts w:cstheme="minorHAnsi"/>
          <w:szCs w:val="18"/>
        </w:rPr>
        <w:t>174</w:t>
      </w:r>
      <w:r w:rsidRPr="00FE2C9E">
        <w:rPr>
          <w:rFonts w:cstheme="minorHAnsi"/>
          <w:szCs w:val="18"/>
        </w:rPr>
        <w:t xml:space="preserve"> osób</w:t>
      </w:r>
      <w:r w:rsidR="00AE33CD" w:rsidRPr="00FE2C9E">
        <w:rPr>
          <w:rFonts w:cstheme="minorHAnsi"/>
          <w:szCs w:val="18"/>
        </w:rPr>
        <w:t xml:space="preserve"> -</w:t>
      </w:r>
      <w:r w:rsidRPr="00FE2C9E">
        <w:rPr>
          <w:rFonts w:cstheme="minorHAnsi"/>
          <w:szCs w:val="18"/>
        </w:rPr>
        <w:t xml:space="preserve"> </w:t>
      </w:r>
      <w:r w:rsidR="00AE33CD" w:rsidRPr="00FE2C9E">
        <w:rPr>
          <w:rFonts w:cstheme="minorHAnsi"/>
          <w:szCs w:val="18"/>
        </w:rPr>
        <w:t xml:space="preserve">umowy o pracę, 77 osób –umowy kontraktowe, 28 osób – umowy zlecenia  </w:t>
      </w: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Procedury związane z zakażeniami szpitalnymi</w:t>
      </w:r>
      <w:r w:rsidR="008103D0" w:rsidRPr="00FE2C9E">
        <w:rPr>
          <w:rFonts w:cstheme="minorHAnsi"/>
          <w:szCs w:val="18"/>
        </w:rPr>
        <w:t>:</w:t>
      </w:r>
    </w:p>
    <w:p w:rsidR="008103D0" w:rsidRPr="00FE2C9E" w:rsidRDefault="00E44A03" w:rsidP="008103D0">
      <w:pPr>
        <w:spacing w:line="360" w:lineRule="auto"/>
        <w:ind w:left="709"/>
        <w:jc w:val="both"/>
        <w:rPr>
          <w:rFonts w:cstheme="minorHAnsi"/>
          <w:szCs w:val="18"/>
        </w:rPr>
      </w:pPr>
      <w:r w:rsidRPr="00FE2C9E">
        <w:rPr>
          <w:rFonts w:cstheme="minorHAnsi"/>
          <w:szCs w:val="18"/>
        </w:rPr>
        <w:t>Higienicznego mycia rąk,</w:t>
      </w:r>
      <w:r w:rsidR="001B052F" w:rsidRPr="00FE2C9E">
        <w:rPr>
          <w:rFonts w:cstheme="minorHAnsi"/>
          <w:szCs w:val="18"/>
        </w:rPr>
        <w:t xml:space="preserve"> </w:t>
      </w:r>
      <w:r w:rsidRPr="00FE2C9E">
        <w:rPr>
          <w:rFonts w:cstheme="minorHAnsi"/>
          <w:szCs w:val="18"/>
        </w:rPr>
        <w:t>Dezynfekcji,</w:t>
      </w:r>
      <w:r w:rsidR="001B052F" w:rsidRPr="00FE2C9E">
        <w:rPr>
          <w:rFonts w:cstheme="minorHAnsi"/>
          <w:szCs w:val="18"/>
        </w:rPr>
        <w:t xml:space="preserve"> </w:t>
      </w:r>
      <w:r w:rsidRPr="00FE2C9E">
        <w:rPr>
          <w:rFonts w:cstheme="minorHAnsi"/>
          <w:szCs w:val="18"/>
        </w:rPr>
        <w:t>Sterylizacji,</w:t>
      </w:r>
      <w:r w:rsidR="001B052F" w:rsidRPr="00FE2C9E">
        <w:rPr>
          <w:rFonts w:cstheme="minorHAnsi"/>
          <w:szCs w:val="18"/>
        </w:rPr>
        <w:t xml:space="preserve"> </w:t>
      </w:r>
      <w:r w:rsidRPr="00FE2C9E">
        <w:rPr>
          <w:rFonts w:cstheme="minorHAnsi"/>
          <w:szCs w:val="18"/>
        </w:rPr>
        <w:t>Higieny szpitala,</w:t>
      </w:r>
      <w:r w:rsidR="001B052F" w:rsidRPr="00FE2C9E">
        <w:rPr>
          <w:rFonts w:cstheme="minorHAnsi"/>
          <w:szCs w:val="18"/>
        </w:rPr>
        <w:t xml:space="preserve"> </w:t>
      </w:r>
      <w:r w:rsidRPr="00FE2C9E">
        <w:rPr>
          <w:rFonts w:cstheme="minorHAnsi"/>
          <w:szCs w:val="18"/>
        </w:rPr>
        <w:t>Postępowania z odpadami medycznymi,</w:t>
      </w:r>
      <w:r w:rsidR="001B052F" w:rsidRPr="00FE2C9E">
        <w:rPr>
          <w:rFonts w:cstheme="minorHAnsi"/>
          <w:szCs w:val="18"/>
        </w:rPr>
        <w:t xml:space="preserve"> </w:t>
      </w:r>
      <w:r w:rsidRPr="00FE2C9E">
        <w:rPr>
          <w:rFonts w:cstheme="minorHAnsi"/>
          <w:szCs w:val="18"/>
        </w:rPr>
        <w:t>Postępowania z brudną i czystą bielizną,</w:t>
      </w:r>
      <w:r w:rsidR="001B052F" w:rsidRPr="00FE2C9E">
        <w:rPr>
          <w:rFonts w:cstheme="minorHAnsi"/>
          <w:szCs w:val="18"/>
        </w:rPr>
        <w:t xml:space="preserve"> </w:t>
      </w:r>
      <w:r w:rsidRPr="00FE2C9E">
        <w:rPr>
          <w:rFonts w:cstheme="minorHAnsi"/>
          <w:szCs w:val="18"/>
        </w:rPr>
        <w:t>Postępowania po ekspozycji,</w:t>
      </w:r>
      <w:r w:rsidR="001B052F" w:rsidRPr="00FE2C9E">
        <w:rPr>
          <w:rFonts w:cstheme="minorHAnsi"/>
          <w:szCs w:val="18"/>
        </w:rPr>
        <w:t xml:space="preserve"> </w:t>
      </w:r>
      <w:r w:rsidRPr="00FE2C9E">
        <w:rPr>
          <w:rFonts w:cstheme="minorHAnsi"/>
          <w:szCs w:val="18"/>
        </w:rPr>
        <w:t>Zasad izolacji pacjenta,</w:t>
      </w:r>
      <w:r w:rsidR="001B052F" w:rsidRPr="00FE2C9E">
        <w:rPr>
          <w:rFonts w:cstheme="minorHAnsi"/>
          <w:szCs w:val="18"/>
        </w:rPr>
        <w:t xml:space="preserve"> </w:t>
      </w:r>
      <w:r w:rsidRPr="00FE2C9E">
        <w:rPr>
          <w:rFonts w:cstheme="minorHAnsi"/>
          <w:szCs w:val="18"/>
        </w:rPr>
        <w:t>Zasad antybiotykoterapii,</w:t>
      </w:r>
      <w:r w:rsidR="001B052F" w:rsidRPr="00FE2C9E">
        <w:rPr>
          <w:rFonts w:cstheme="minorHAnsi"/>
          <w:szCs w:val="18"/>
        </w:rPr>
        <w:t xml:space="preserve"> </w:t>
      </w:r>
      <w:r w:rsidRPr="00FE2C9E">
        <w:rPr>
          <w:rFonts w:cstheme="minorHAnsi"/>
          <w:szCs w:val="18"/>
        </w:rPr>
        <w:t>Pobierania materiału do badań mikrobiologicznych,</w:t>
      </w:r>
      <w:r w:rsidR="001B052F" w:rsidRPr="00FE2C9E">
        <w:rPr>
          <w:rFonts w:cstheme="minorHAnsi"/>
          <w:szCs w:val="18"/>
        </w:rPr>
        <w:t xml:space="preserve"> </w:t>
      </w:r>
      <w:r w:rsidRPr="00FE2C9E">
        <w:rPr>
          <w:rFonts w:cstheme="minorHAnsi"/>
          <w:szCs w:val="18"/>
        </w:rPr>
        <w:t>Zasady stoso</w:t>
      </w:r>
      <w:r w:rsidR="008103D0" w:rsidRPr="00FE2C9E">
        <w:rPr>
          <w:rFonts w:cstheme="minorHAnsi"/>
          <w:szCs w:val="18"/>
        </w:rPr>
        <w:t>wania środków ochrony osobistej, Zasady postępowania w przypadku powikłań poprzetoczeniowych, Zasady postępowania w przypadku zabiegów pielęgnacyjnych, diagnostycznych, leczniczych, Zasady postępowania z materiałem, sprzętem wykorzystywanym przy wykonywaniu świadczeń medycznych, Zasady postępowania z materiałem pobieranym do badań mikrobiologicznych, serologicznych itp., Zasady postępowania ze sterylnym materiałem, sprzętem itp.</w:t>
      </w:r>
    </w:p>
    <w:p w:rsidR="000A4046" w:rsidRPr="00FE2C9E" w:rsidRDefault="000A4046"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Wdrożone procedury/certyfikaty jakości</w:t>
      </w:r>
    </w:p>
    <w:tbl>
      <w:tblPr>
        <w:tblW w:w="0" w:type="auto"/>
        <w:jc w:val="center"/>
        <w:tblCellSpacing w:w="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1224"/>
        <w:gridCol w:w="1415"/>
        <w:gridCol w:w="1380"/>
        <w:gridCol w:w="1564"/>
        <w:gridCol w:w="3578"/>
      </w:tblGrid>
      <w:tr w:rsidR="000A4046" w:rsidRPr="00FE2C9E"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i/>
                <w:iCs/>
                <w:sz w:val="20"/>
                <w:szCs w:val="16"/>
              </w:rPr>
            </w:pPr>
            <w:r w:rsidRPr="00FE2C9E">
              <w:rPr>
                <w:rFonts w:cstheme="minorHAnsi"/>
                <w:i/>
                <w:iCs/>
                <w:sz w:val="20"/>
                <w:szCs w:val="16"/>
              </w:rPr>
              <w:t>1. typ certyfikatu</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i/>
                <w:iCs/>
                <w:sz w:val="20"/>
                <w:szCs w:val="16"/>
              </w:rPr>
            </w:pPr>
            <w:r w:rsidRPr="00FE2C9E">
              <w:rPr>
                <w:rFonts w:cstheme="minorHAnsi"/>
                <w:i/>
                <w:iCs/>
                <w:sz w:val="20"/>
                <w:szCs w:val="16"/>
              </w:rPr>
              <w:t>2. data przyznania certyfikatu</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i/>
                <w:iCs/>
                <w:sz w:val="20"/>
                <w:szCs w:val="16"/>
              </w:rPr>
            </w:pPr>
            <w:r w:rsidRPr="00FE2C9E">
              <w:rPr>
                <w:rFonts w:cstheme="minorHAnsi"/>
                <w:i/>
                <w:iCs/>
                <w:sz w:val="20"/>
                <w:szCs w:val="16"/>
              </w:rPr>
              <w:t>3. data ważności certyfikatu</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i/>
                <w:iCs/>
                <w:sz w:val="20"/>
                <w:szCs w:val="16"/>
              </w:rPr>
            </w:pPr>
            <w:r w:rsidRPr="00FE2C9E">
              <w:rPr>
                <w:rFonts w:cstheme="minorHAnsi"/>
                <w:i/>
                <w:iCs/>
                <w:sz w:val="20"/>
                <w:szCs w:val="16"/>
              </w:rPr>
              <w:t>4. nazwa instytucji certyfikującej</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i/>
                <w:iCs/>
                <w:sz w:val="20"/>
                <w:szCs w:val="16"/>
              </w:rPr>
            </w:pPr>
            <w:r w:rsidRPr="00FE2C9E">
              <w:rPr>
                <w:rFonts w:cstheme="minorHAnsi"/>
                <w:i/>
                <w:iCs/>
                <w:sz w:val="20"/>
                <w:szCs w:val="16"/>
              </w:rPr>
              <w:t>5. zakres certyfikacji</w:t>
            </w:r>
          </w:p>
        </w:tc>
      </w:tr>
      <w:tr w:rsidR="000A4046" w:rsidRPr="00FE2C9E"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ISO 14001:2004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16.02.2011 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 xml:space="preserve">TUV </w:t>
            </w:r>
            <w:proofErr w:type="spellStart"/>
            <w:r w:rsidRPr="00FE2C9E">
              <w:rPr>
                <w:rFonts w:cstheme="minorHAnsi"/>
                <w:sz w:val="20"/>
                <w:szCs w:val="16"/>
              </w:rPr>
              <w:t>Rheinland</w:t>
            </w:r>
            <w:proofErr w:type="spellEnd"/>
            <w:r w:rsidRPr="00FE2C9E">
              <w:rPr>
                <w:rFonts w:cstheme="minorHAnsi"/>
                <w:sz w:val="20"/>
                <w:szCs w:val="16"/>
              </w:rPr>
              <w:t xml:space="preserve"> Polska Sp. </w:t>
            </w:r>
            <w:proofErr w:type="spellStart"/>
            <w:r w:rsidRPr="00FE2C9E">
              <w:rPr>
                <w:rFonts w:cstheme="minorHAnsi"/>
                <w:sz w:val="20"/>
                <w:szCs w:val="16"/>
              </w:rPr>
              <w:t>zo.o</w:t>
            </w:r>
            <w:proofErr w:type="spellEnd"/>
            <w:r w:rsidRPr="00FE2C9E">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zapewnienie stałej specjalistycznej opieki medycznej w systemie szpitalnym, ambulatoryjnym i ratownictwa medycznego </w:t>
            </w:r>
          </w:p>
        </w:tc>
      </w:tr>
      <w:tr w:rsidR="000A4046" w:rsidRPr="00FE2C9E"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ISO 9001:2008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16.02.2011 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 xml:space="preserve">TUV </w:t>
            </w:r>
            <w:proofErr w:type="spellStart"/>
            <w:r w:rsidRPr="00FE2C9E">
              <w:rPr>
                <w:rFonts w:cstheme="minorHAnsi"/>
                <w:sz w:val="20"/>
                <w:szCs w:val="16"/>
              </w:rPr>
              <w:t>Rheinland</w:t>
            </w:r>
            <w:proofErr w:type="spellEnd"/>
            <w:r w:rsidRPr="00FE2C9E">
              <w:rPr>
                <w:rFonts w:cstheme="minorHAnsi"/>
                <w:sz w:val="20"/>
                <w:szCs w:val="16"/>
              </w:rPr>
              <w:t xml:space="preserve"> Polska </w:t>
            </w:r>
            <w:proofErr w:type="spellStart"/>
            <w:r w:rsidRPr="00FE2C9E">
              <w:rPr>
                <w:rFonts w:cstheme="minorHAnsi"/>
                <w:sz w:val="20"/>
                <w:szCs w:val="16"/>
              </w:rPr>
              <w:t>sp</w:t>
            </w:r>
            <w:proofErr w:type="spellEnd"/>
            <w:r w:rsidRPr="00FE2C9E">
              <w:rPr>
                <w:rFonts w:cstheme="minorHAnsi"/>
                <w:sz w:val="20"/>
                <w:szCs w:val="16"/>
              </w:rPr>
              <w:t xml:space="preserve"> </w:t>
            </w:r>
            <w:proofErr w:type="spellStart"/>
            <w:r w:rsidRPr="00FE2C9E">
              <w:rPr>
                <w:rFonts w:cstheme="minorHAnsi"/>
                <w:sz w:val="20"/>
                <w:szCs w:val="16"/>
              </w:rPr>
              <w:t>zo.o</w:t>
            </w:r>
            <w:proofErr w:type="spellEnd"/>
            <w:r w:rsidRPr="00FE2C9E">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 xml:space="preserve">zapewnienie stałej specjalistycznej opieki medycznej w systemie szpitalnym, </w:t>
            </w:r>
            <w:r w:rsidRPr="00FE2C9E">
              <w:rPr>
                <w:rFonts w:cstheme="minorHAnsi"/>
                <w:sz w:val="20"/>
                <w:szCs w:val="16"/>
              </w:rPr>
              <w:lastRenderedPageBreak/>
              <w:t>ambulatoryjnym i ratownictwa medycznego </w:t>
            </w:r>
          </w:p>
        </w:tc>
      </w:tr>
      <w:tr w:rsidR="000A4046" w:rsidRPr="00FE2C9E"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lastRenderedPageBreak/>
              <w:t>PN-N-18001:2004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16.02.2011 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 xml:space="preserve">TUV </w:t>
            </w:r>
            <w:proofErr w:type="spellStart"/>
            <w:r w:rsidRPr="00FE2C9E">
              <w:rPr>
                <w:rFonts w:cstheme="minorHAnsi"/>
                <w:sz w:val="20"/>
                <w:szCs w:val="16"/>
              </w:rPr>
              <w:t>Rheinland</w:t>
            </w:r>
            <w:proofErr w:type="spellEnd"/>
            <w:r w:rsidRPr="00FE2C9E">
              <w:rPr>
                <w:rFonts w:cstheme="minorHAnsi"/>
                <w:sz w:val="20"/>
                <w:szCs w:val="16"/>
              </w:rPr>
              <w:t xml:space="preserve"> Polska </w:t>
            </w:r>
            <w:proofErr w:type="spellStart"/>
            <w:r w:rsidRPr="00FE2C9E">
              <w:rPr>
                <w:rFonts w:cstheme="minorHAnsi"/>
                <w:sz w:val="20"/>
                <w:szCs w:val="16"/>
              </w:rPr>
              <w:t>msp</w:t>
            </w:r>
            <w:proofErr w:type="spellEnd"/>
            <w:r w:rsidRPr="00FE2C9E">
              <w:rPr>
                <w:rFonts w:cstheme="minorHAnsi"/>
                <w:sz w:val="20"/>
                <w:szCs w:val="16"/>
              </w:rPr>
              <w:t xml:space="preserve"> </w:t>
            </w:r>
            <w:proofErr w:type="spellStart"/>
            <w:r w:rsidRPr="00FE2C9E">
              <w:rPr>
                <w:rFonts w:cstheme="minorHAnsi"/>
                <w:sz w:val="20"/>
                <w:szCs w:val="16"/>
              </w:rPr>
              <w:t>zo.o</w:t>
            </w:r>
            <w:proofErr w:type="spellEnd"/>
            <w:r w:rsidRPr="00FE2C9E">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0A4046" w:rsidRPr="00FE2C9E" w:rsidRDefault="000A4046" w:rsidP="000A4046">
            <w:pPr>
              <w:rPr>
                <w:rFonts w:cstheme="minorHAnsi"/>
                <w:sz w:val="20"/>
                <w:szCs w:val="16"/>
              </w:rPr>
            </w:pPr>
            <w:r w:rsidRPr="00FE2C9E">
              <w:rPr>
                <w:rFonts w:cstheme="minorHAnsi"/>
                <w:sz w:val="20"/>
                <w:szCs w:val="16"/>
              </w:rPr>
              <w:t>zapewnienie stałej specjalistycznej opieki medycznej w systemie szpitalnym, ambulatoryjnym i ratownictwa medycznego </w:t>
            </w:r>
          </w:p>
        </w:tc>
      </w:tr>
    </w:tbl>
    <w:p w:rsidR="000A4046" w:rsidRPr="00FE2C9E" w:rsidRDefault="000A4046" w:rsidP="008103D0">
      <w:pPr>
        <w:spacing w:line="360" w:lineRule="auto"/>
        <w:ind w:left="709"/>
        <w:jc w:val="both"/>
        <w:rPr>
          <w:rFonts w:cstheme="minorHAnsi"/>
          <w:szCs w:val="18"/>
        </w:rPr>
      </w:pPr>
    </w:p>
    <w:p w:rsidR="00E44A03" w:rsidRPr="00FE2C9E" w:rsidRDefault="00E44A03" w:rsidP="000A0B9E">
      <w:pPr>
        <w:numPr>
          <w:ilvl w:val="0"/>
          <w:numId w:val="27"/>
        </w:numPr>
        <w:tabs>
          <w:tab w:val="clear" w:pos="1620"/>
          <w:tab w:val="num" w:pos="720"/>
        </w:tabs>
        <w:spacing w:line="360" w:lineRule="auto"/>
        <w:ind w:left="720" w:hanging="540"/>
        <w:jc w:val="both"/>
        <w:rPr>
          <w:rFonts w:cstheme="minorHAnsi"/>
          <w:szCs w:val="18"/>
        </w:rPr>
      </w:pPr>
      <w:r w:rsidRPr="00FE2C9E">
        <w:rPr>
          <w:rFonts w:cstheme="minorHAnsi"/>
          <w:szCs w:val="18"/>
        </w:rPr>
        <w:t>Procedura związana ze zgłaszaniem szkód</w:t>
      </w:r>
    </w:p>
    <w:p w:rsidR="00E44A03" w:rsidRPr="00FE2C9E" w:rsidRDefault="00E44A03" w:rsidP="00E44A03">
      <w:pPr>
        <w:tabs>
          <w:tab w:val="num" w:pos="900"/>
        </w:tabs>
        <w:spacing w:line="360" w:lineRule="auto"/>
        <w:ind w:left="720"/>
        <w:jc w:val="both"/>
        <w:rPr>
          <w:rFonts w:cstheme="minorHAnsi"/>
          <w:szCs w:val="18"/>
        </w:rPr>
      </w:pPr>
      <w:r w:rsidRPr="00FE2C9E">
        <w:rPr>
          <w:rFonts w:cstheme="minorHAnsi"/>
          <w:szCs w:val="18"/>
        </w:rPr>
        <w:t>Szkoda w przypadku jej wystąpienia jest zgłaszana pisemnie do Dyrektora ZOZ, który po konsultacji z Radcą Prawnym i Inspektorem BHP ją rozpatruje.</w:t>
      </w:r>
    </w:p>
    <w:p w:rsidR="00E44A03" w:rsidRPr="00FE2C9E" w:rsidRDefault="00E44A03" w:rsidP="00BC7D39">
      <w:pPr>
        <w:pStyle w:val="Nagwek3"/>
      </w:pPr>
      <w:r w:rsidRPr="00FE2C9E">
        <w:t>Szkodowość</w:t>
      </w:r>
      <w:r w:rsidR="0028106D" w:rsidRPr="00FE2C9E">
        <w:t xml:space="preserve"> </w:t>
      </w:r>
    </w:p>
    <w:p w:rsidR="0028106D" w:rsidRPr="00FE2C9E" w:rsidRDefault="0028106D" w:rsidP="0028106D">
      <w:pPr>
        <w:spacing w:line="360" w:lineRule="auto"/>
        <w:jc w:val="both"/>
        <w:rPr>
          <w:rFonts w:cstheme="minorHAnsi"/>
          <w:szCs w:val="18"/>
        </w:rPr>
      </w:pPr>
      <w:r w:rsidRPr="00FE2C9E">
        <w:rPr>
          <w:rFonts w:cstheme="minorHAnsi"/>
          <w:szCs w:val="18"/>
        </w:rPr>
        <w:t>Ubezpieczenia komunikacyjne – brak szkód</w:t>
      </w:r>
      <w:r w:rsidR="00471737" w:rsidRPr="00FE2C9E">
        <w:rPr>
          <w:rFonts w:cstheme="minorHAnsi"/>
          <w:szCs w:val="18"/>
        </w:rPr>
        <w:t xml:space="preserve"> w ciągu ostatnich 3 lat</w:t>
      </w:r>
    </w:p>
    <w:p w:rsidR="0028106D" w:rsidRPr="00FE2C9E" w:rsidRDefault="0028106D" w:rsidP="0028106D">
      <w:pPr>
        <w:spacing w:line="360" w:lineRule="auto"/>
        <w:jc w:val="both"/>
        <w:rPr>
          <w:rFonts w:cstheme="minorHAnsi"/>
          <w:szCs w:val="18"/>
        </w:rPr>
      </w:pPr>
      <w:r w:rsidRPr="00FE2C9E">
        <w:rPr>
          <w:rFonts w:cstheme="minorHAnsi"/>
          <w:szCs w:val="18"/>
        </w:rPr>
        <w:t>Ubezpieczenia OC i majątkowe:</w:t>
      </w:r>
    </w:p>
    <w:tbl>
      <w:tblPr>
        <w:tblW w:w="9460" w:type="dxa"/>
        <w:tblInd w:w="-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6" w:space="0" w:color="BFBFBF" w:themeColor="background1" w:themeShade="BF"/>
          <w:insideV w:val="single" w:sz="6" w:space="0" w:color="BFBFBF" w:themeColor="background1" w:themeShade="BF"/>
        </w:tblBorders>
        <w:shd w:val="clear" w:color="auto" w:fill="FFFFFF" w:themeFill="background1"/>
        <w:tblCellMar>
          <w:left w:w="0" w:type="dxa"/>
          <w:right w:w="0" w:type="dxa"/>
        </w:tblCellMar>
        <w:tblLook w:val="04A0" w:firstRow="1" w:lastRow="0" w:firstColumn="1" w:lastColumn="0" w:noHBand="0" w:noVBand="1"/>
      </w:tblPr>
      <w:tblGrid>
        <w:gridCol w:w="954"/>
        <w:gridCol w:w="1175"/>
        <w:gridCol w:w="953"/>
        <w:gridCol w:w="1554"/>
        <w:gridCol w:w="1169"/>
        <w:gridCol w:w="959"/>
        <w:gridCol w:w="1466"/>
        <w:gridCol w:w="1340"/>
      </w:tblGrid>
      <w:tr w:rsidR="00471737" w:rsidRPr="00FE2C9E" w:rsidTr="00471737">
        <w:trPr>
          <w:trHeight w:val="1125"/>
        </w:trPr>
        <w:tc>
          <w:tcPr>
            <w:tcW w:w="954"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w:t>
            </w:r>
          </w:p>
        </w:tc>
        <w:tc>
          <w:tcPr>
            <w:tcW w:w="1175"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03 Sprzęt elektroniczny</w:t>
            </w:r>
          </w:p>
        </w:tc>
        <w:tc>
          <w:tcPr>
            <w:tcW w:w="953"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 xml:space="preserve">26 Kradzież i rabunek - mienie </w:t>
            </w:r>
            <w:proofErr w:type="spellStart"/>
            <w:r w:rsidRPr="00FE2C9E">
              <w:rPr>
                <w:rFonts w:ascii="Arial" w:eastAsia="Times New Roman" w:hAnsi="Arial" w:cs="Arial"/>
                <w:sz w:val="16"/>
                <w:szCs w:val="16"/>
              </w:rPr>
              <w:t>j.g</w:t>
            </w:r>
            <w:proofErr w:type="spellEnd"/>
            <w:r w:rsidRPr="00FE2C9E">
              <w:rPr>
                <w:rFonts w:ascii="Arial" w:eastAsia="Times New Roman" w:hAnsi="Arial" w:cs="Arial"/>
                <w:sz w:val="16"/>
                <w:szCs w:val="16"/>
              </w:rPr>
              <w:t>.</w:t>
            </w:r>
          </w:p>
        </w:tc>
        <w:tc>
          <w:tcPr>
            <w:tcW w:w="1554"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 xml:space="preserve">54 OC lekarzy, </w:t>
            </w:r>
            <w:proofErr w:type="spellStart"/>
            <w:r w:rsidRPr="00FE2C9E">
              <w:rPr>
                <w:rFonts w:ascii="Arial" w:eastAsia="Times New Roman" w:hAnsi="Arial" w:cs="Arial"/>
                <w:sz w:val="16"/>
                <w:szCs w:val="16"/>
              </w:rPr>
              <w:t>farmac</w:t>
            </w:r>
            <w:proofErr w:type="spellEnd"/>
            <w:r w:rsidRPr="00FE2C9E">
              <w:rPr>
                <w:rFonts w:ascii="Arial" w:eastAsia="Times New Roman" w:hAnsi="Arial" w:cs="Arial"/>
                <w:sz w:val="16"/>
                <w:szCs w:val="16"/>
              </w:rPr>
              <w:t xml:space="preserve">., </w:t>
            </w:r>
            <w:proofErr w:type="spellStart"/>
            <w:r w:rsidRPr="00FE2C9E">
              <w:rPr>
                <w:rFonts w:ascii="Arial" w:eastAsia="Times New Roman" w:hAnsi="Arial" w:cs="Arial"/>
                <w:sz w:val="16"/>
                <w:szCs w:val="16"/>
              </w:rPr>
              <w:t>pers.służ.zdrowia</w:t>
            </w:r>
            <w:proofErr w:type="spellEnd"/>
          </w:p>
        </w:tc>
        <w:tc>
          <w:tcPr>
            <w:tcW w:w="1169"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K2 Ub. mienia od pożaru i innych zdarzeń losowych</w:t>
            </w:r>
          </w:p>
        </w:tc>
        <w:tc>
          <w:tcPr>
            <w:tcW w:w="959"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 xml:space="preserve">L6 Mienie od wszystkich </w:t>
            </w:r>
            <w:proofErr w:type="spellStart"/>
            <w:r w:rsidRPr="00FE2C9E">
              <w:rPr>
                <w:rFonts w:ascii="Arial" w:eastAsia="Times New Roman" w:hAnsi="Arial" w:cs="Arial"/>
                <w:sz w:val="16"/>
                <w:szCs w:val="16"/>
              </w:rPr>
              <w:t>ryzyk</w:t>
            </w:r>
            <w:proofErr w:type="spellEnd"/>
            <w:r w:rsidRPr="00FE2C9E">
              <w:rPr>
                <w:rFonts w:ascii="Arial" w:eastAsia="Times New Roman" w:hAnsi="Arial" w:cs="Arial"/>
                <w:sz w:val="16"/>
                <w:szCs w:val="16"/>
              </w:rPr>
              <w:t xml:space="preserve"> dla kl. </w:t>
            </w:r>
            <w:proofErr w:type="spellStart"/>
            <w:r w:rsidRPr="00FE2C9E">
              <w:rPr>
                <w:rFonts w:ascii="Arial" w:eastAsia="Times New Roman" w:hAnsi="Arial" w:cs="Arial"/>
                <w:sz w:val="16"/>
                <w:szCs w:val="16"/>
              </w:rPr>
              <w:t>korp</w:t>
            </w:r>
            <w:proofErr w:type="spellEnd"/>
            <w:r w:rsidRPr="00FE2C9E">
              <w:rPr>
                <w:rFonts w:ascii="Arial" w:eastAsia="Times New Roman" w:hAnsi="Arial" w:cs="Arial"/>
                <w:sz w:val="16"/>
                <w:szCs w:val="16"/>
              </w:rPr>
              <w:t>.</w:t>
            </w:r>
          </w:p>
        </w:tc>
        <w:tc>
          <w:tcPr>
            <w:tcW w:w="1356"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r w:rsidRPr="00FE2C9E">
              <w:rPr>
                <w:rFonts w:ascii="Arial" w:eastAsia="Times New Roman" w:hAnsi="Arial" w:cs="Arial"/>
                <w:sz w:val="16"/>
                <w:szCs w:val="16"/>
              </w:rPr>
              <w:t>S8 OC świadczeniodawcy opieki zdrowotnej</w:t>
            </w:r>
          </w:p>
        </w:tc>
        <w:tc>
          <w:tcPr>
            <w:tcW w:w="1340" w:type="dxa"/>
            <w:shd w:val="clear" w:color="auto" w:fill="FFFFFF" w:themeFill="background1"/>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16"/>
                <w:szCs w:val="16"/>
              </w:rPr>
            </w:pP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rok</w:t>
            </w:r>
          </w:p>
        </w:tc>
        <w:tc>
          <w:tcPr>
            <w:tcW w:w="7166" w:type="dxa"/>
            <w:gridSpan w:val="6"/>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szkody posortowane po roku zawarcia polisy (łącznie z rezerwami - R)</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Razem</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2012</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0,00</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2011</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9 238,68</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9 238,68</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2010</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1 700,00</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1 700,00</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2009</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500,00</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1 662,74</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150000 R</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152 162,74</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2008</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15 571,90</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225000 R</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30000 R</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270 571,90</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2007</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17 500,00</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17 500,00</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Razem</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33 071,90</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0,00</w:t>
            </w: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227 200,00</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0,00</w:t>
            </w: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10 901,42</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180 000,00</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451 173,32</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rok</w:t>
            </w:r>
          </w:p>
        </w:tc>
        <w:tc>
          <w:tcPr>
            <w:tcW w:w="7166" w:type="dxa"/>
            <w:gridSpan w:val="6"/>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liczba szkód posortowana po roku zawarcia polisy (łącznie z rezerwami)</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rPr>
                <w:rFonts w:ascii="Arial" w:eastAsia="Times New Roman" w:hAnsi="Arial" w:cs="Arial"/>
                <w:sz w:val="20"/>
              </w:rPr>
            </w:pPr>
            <w:r w:rsidRPr="00FE2C9E">
              <w:rPr>
                <w:rFonts w:ascii="Arial" w:eastAsia="Times New Roman" w:hAnsi="Arial" w:cs="Arial"/>
                <w:sz w:val="20"/>
              </w:rPr>
              <w:t>Razem</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2012</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2011</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2010</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2009</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1</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4</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2008</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1</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color w:val="FF0000"/>
                <w:sz w:val="20"/>
              </w:rPr>
            </w:pPr>
            <w:r w:rsidRPr="00FE2C9E">
              <w:rPr>
                <w:rFonts w:ascii="Arial" w:eastAsia="Times New Roman" w:hAnsi="Arial" w:cs="Arial"/>
                <w:color w:val="FF0000"/>
                <w:sz w:val="20"/>
              </w:rPr>
              <w:t>1</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3</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2007</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r>
      <w:tr w:rsidR="00471737" w:rsidRPr="00FE2C9E" w:rsidTr="00471737">
        <w:trPr>
          <w:trHeight w:val="255"/>
        </w:trPr>
        <w:tc>
          <w:tcPr>
            <w:tcW w:w="9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Razem</w:t>
            </w:r>
          </w:p>
        </w:tc>
        <w:tc>
          <w:tcPr>
            <w:tcW w:w="1175"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953"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w:t>
            </w:r>
          </w:p>
        </w:tc>
        <w:tc>
          <w:tcPr>
            <w:tcW w:w="1554"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3</w:t>
            </w:r>
          </w:p>
        </w:tc>
        <w:tc>
          <w:tcPr>
            <w:tcW w:w="116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0</w:t>
            </w:r>
          </w:p>
        </w:tc>
        <w:tc>
          <w:tcPr>
            <w:tcW w:w="959"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4</w:t>
            </w:r>
          </w:p>
        </w:tc>
        <w:tc>
          <w:tcPr>
            <w:tcW w:w="1356"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1340" w:type="dxa"/>
            <w:shd w:val="clear" w:color="auto" w:fill="FFFFFF" w:themeFill="background1"/>
            <w:noWrap/>
            <w:tcMar>
              <w:top w:w="0" w:type="dxa"/>
              <w:left w:w="70" w:type="dxa"/>
              <w:bottom w:w="0" w:type="dxa"/>
              <w:right w:w="70" w:type="dxa"/>
            </w:tcMar>
            <w:vAlign w:val="bottom"/>
            <w:hideMark/>
          </w:tcPr>
          <w:p w:rsidR="00471737" w:rsidRPr="00FE2C9E" w:rsidRDefault="00471737" w:rsidP="00471737">
            <w:pPr>
              <w:spacing w:before="0" w:after="0" w:line="240" w:lineRule="auto"/>
              <w:jc w:val="center"/>
              <w:rPr>
                <w:rFonts w:ascii="Arial" w:eastAsia="Times New Roman" w:hAnsi="Arial" w:cs="Arial"/>
                <w:sz w:val="20"/>
              </w:rPr>
            </w:pPr>
            <w:r w:rsidRPr="00FE2C9E">
              <w:rPr>
                <w:rFonts w:ascii="Arial" w:eastAsia="Times New Roman" w:hAnsi="Arial" w:cs="Arial"/>
                <w:sz w:val="20"/>
              </w:rPr>
              <w:t>11</w:t>
            </w:r>
          </w:p>
        </w:tc>
      </w:tr>
    </w:tbl>
    <w:p w:rsidR="00471737" w:rsidRPr="00FE2C9E" w:rsidRDefault="00471737" w:rsidP="0028106D">
      <w:pPr>
        <w:spacing w:line="360" w:lineRule="auto"/>
        <w:jc w:val="both"/>
        <w:rPr>
          <w:rFonts w:cstheme="minorHAnsi"/>
          <w:szCs w:val="18"/>
        </w:rPr>
      </w:pPr>
    </w:p>
    <w:p w:rsidR="001B052F" w:rsidRPr="00FE2C9E" w:rsidRDefault="001B052F" w:rsidP="001B052F">
      <w:pPr>
        <w:spacing w:line="360" w:lineRule="auto"/>
        <w:jc w:val="both"/>
        <w:rPr>
          <w:rFonts w:cstheme="minorHAnsi"/>
          <w:sz w:val="18"/>
          <w:szCs w:val="18"/>
        </w:rPr>
      </w:pPr>
    </w:p>
    <w:p w:rsidR="00E44A03" w:rsidRPr="00FE2C9E" w:rsidRDefault="00E44A03" w:rsidP="00BC7D39">
      <w:pPr>
        <w:pStyle w:val="Nagwek3"/>
      </w:pPr>
      <w:r w:rsidRPr="00FE2C9E">
        <w:lastRenderedPageBreak/>
        <w:t>Wykaz lokalizacji</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Lidzbark Warmiński ul. Bartoszycka 3</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Lidzbark Warmiński ul. 11-go listopada 15</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Lidzbark Warmiński ul. Olsztyńska 8</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Lidzbark Warmiński ul. Góreckiego 7</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 xml:space="preserve">Orneta ul. </w:t>
      </w:r>
      <w:r w:rsidR="00D73001">
        <w:rPr>
          <w:rFonts w:cstheme="minorHAnsi"/>
          <w:sz w:val="18"/>
          <w:szCs w:val="18"/>
        </w:rPr>
        <w:t>Mickiewicza 1</w:t>
      </w:r>
    </w:p>
    <w:p w:rsidR="00E44A03" w:rsidRPr="00FE2C9E" w:rsidRDefault="00E44A03" w:rsidP="000A0B9E">
      <w:pPr>
        <w:numPr>
          <w:ilvl w:val="1"/>
          <w:numId w:val="27"/>
        </w:numPr>
        <w:tabs>
          <w:tab w:val="num" w:pos="720"/>
          <w:tab w:val="num" w:pos="900"/>
        </w:tabs>
        <w:spacing w:line="360" w:lineRule="auto"/>
        <w:ind w:left="720"/>
        <w:jc w:val="both"/>
        <w:rPr>
          <w:rFonts w:cstheme="minorHAnsi"/>
          <w:sz w:val="18"/>
          <w:szCs w:val="18"/>
        </w:rPr>
      </w:pPr>
      <w:r w:rsidRPr="00FE2C9E">
        <w:rPr>
          <w:rFonts w:cstheme="minorHAnsi"/>
          <w:sz w:val="18"/>
          <w:szCs w:val="18"/>
        </w:rPr>
        <w:t xml:space="preserve">Orneta ul. Wodna 1 </w:t>
      </w:r>
    </w:p>
    <w:p w:rsidR="00E44A03" w:rsidRPr="00FE2C9E" w:rsidRDefault="00E44A03" w:rsidP="00BC7D39">
      <w:pPr>
        <w:pStyle w:val="Nagwek4"/>
      </w:pPr>
      <w:r w:rsidRPr="00FE2C9E">
        <w:t>Zabezpieczenia przeciwpożarowe:</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odległość od Państwowej Straży Pożarnej –1,5 km.</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Wszystkie pomieszczenia zaopatrzone są w podręczny sprzęt gaśniczy i hydranty wewnętrzne zgodnie z wymogami</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Poddasze szpitala zabezpieczone są urządzeniami sygnalizacji pożarowej.</w:t>
      </w:r>
    </w:p>
    <w:p w:rsidR="00E44A03" w:rsidRPr="00FE2C9E" w:rsidRDefault="00E44A03" w:rsidP="00BC7D39">
      <w:pPr>
        <w:pStyle w:val="Nagwek4"/>
        <w:numPr>
          <w:numberingChange w:id="32" w:author="Paulina Dobrzenicka" w:date="2010-03-26T12:46:00Z" w:original="%1:13:0:."/>
        </w:numPr>
      </w:pPr>
      <w:r w:rsidRPr="00FE2C9E">
        <w:t xml:space="preserve">Zabezpieczenia przeciwkradzieżowe </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Stały dozór</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System antywłamaniowy wywołujący alarm w jednostce policji</w:t>
      </w:r>
    </w:p>
    <w:p w:rsidR="00E44A03" w:rsidRPr="00FE2C9E" w:rsidRDefault="00E44A03" w:rsidP="000A0B9E">
      <w:pPr>
        <w:numPr>
          <w:ilvl w:val="1"/>
          <w:numId w:val="39"/>
        </w:numPr>
        <w:spacing w:line="360" w:lineRule="auto"/>
        <w:ind w:left="720"/>
        <w:jc w:val="both"/>
        <w:rPr>
          <w:rFonts w:cstheme="minorHAnsi"/>
          <w:sz w:val="18"/>
          <w:szCs w:val="18"/>
        </w:rPr>
      </w:pPr>
      <w:r w:rsidRPr="00FE2C9E">
        <w:rPr>
          <w:rFonts w:cstheme="minorHAnsi"/>
          <w:sz w:val="18"/>
          <w:szCs w:val="18"/>
        </w:rPr>
        <w:t>Oświetlenie całej posesji</w:t>
      </w:r>
    </w:p>
    <w:p w:rsidR="00E44A03" w:rsidRPr="00FE2C9E" w:rsidRDefault="00E44A03" w:rsidP="000A0B9E">
      <w:pPr>
        <w:numPr>
          <w:ilvl w:val="1"/>
          <w:numId w:val="39"/>
        </w:numPr>
        <w:tabs>
          <w:tab w:val="num" w:pos="900"/>
        </w:tabs>
        <w:spacing w:line="360" w:lineRule="auto"/>
        <w:ind w:left="720"/>
        <w:jc w:val="both"/>
        <w:rPr>
          <w:rFonts w:cstheme="minorHAnsi"/>
          <w:sz w:val="18"/>
          <w:szCs w:val="18"/>
        </w:rPr>
      </w:pPr>
      <w:r w:rsidRPr="00FE2C9E">
        <w:rPr>
          <w:rFonts w:cstheme="minorHAnsi"/>
          <w:sz w:val="18"/>
          <w:szCs w:val="18"/>
        </w:rPr>
        <w:t>System monitoringu w szpitalu (Lidzbark Warmiński ul. Bartoszycka 3).</w:t>
      </w:r>
    </w:p>
    <w:p w:rsidR="00E44A03" w:rsidRPr="00FE2C9E" w:rsidRDefault="00E44A03" w:rsidP="00BC7D39">
      <w:pPr>
        <w:pStyle w:val="Nagwek1"/>
      </w:pPr>
      <w:r w:rsidRPr="00FE2C9E">
        <w:rPr>
          <w:color w:val="0000FF"/>
          <w:sz w:val="18"/>
          <w:szCs w:val="18"/>
        </w:rPr>
        <w:br w:type="page"/>
      </w:r>
      <w:r w:rsidRPr="00FE2C9E">
        <w:lastRenderedPageBreak/>
        <w:t xml:space="preserve">OPIS PRZEDMIOTU ZAMÓWIENIA - WARUNKI UBEZPIECZENIA </w:t>
      </w:r>
    </w:p>
    <w:p w:rsidR="00E44A03" w:rsidRPr="00FE2C9E" w:rsidRDefault="00E44A03" w:rsidP="00E44A03">
      <w:pPr>
        <w:spacing w:line="360" w:lineRule="auto"/>
        <w:jc w:val="both"/>
        <w:rPr>
          <w:rFonts w:cstheme="minorHAnsi"/>
          <w:b/>
          <w:szCs w:val="22"/>
        </w:rPr>
      </w:pPr>
    </w:p>
    <w:p w:rsidR="00E44A03" w:rsidRPr="00FE2C9E" w:rsidRDefault="00E44A03" w:rsidP="000A0B9E">
      <w:pPr>
        <w:pStyle w:val="Nagwek2"/>
        <w:numPr>
          <w:ilvl w:val="0"/>
          <w:numId w:val="40"/>
        </w:numPr>
        <w:tabs>
          <w:tab w:val="clear" w:pos="1620"/>
        </w:tabs>
        <w:ind w:left="426"/>
      </w:pPr>
      <w:bookmarkStart w:id="33" w:name="_Toc92863546"/>
      <w:r w:rsidRPr="00FE2C9E">
        <w:t xml:space="preserve">WARUNKI WSPÓLNE DLA WSZYSTKICH UBEZPIECZEŃ </w:t>
      </w:r>
      <w:bookmarkEnd w:id="33"/>
    </w:p>
    <w:p w:rsidR="00E44A03" w:rsidRPr="00FE2C9E" w:rsidRDefault="00E44A03" w:rsidP="00E44A03">
      <w:pPr>
        <w:spacing w:line="360" w:lineRule="auto"/>
        <w:jc w:val="center"/>
        <w:rPr>
          <w:rFonts w:cstheme="minorHAnsi"/>
          <w:b/>
          <w:szCs w:val="22"/>
        </w:rPr>
      </w:pPr>
    </w:p>
    <w:p w:rsidR="00E44A03" w:rsidRPr="00FE2C9E" w:rsidRDefault="00E44A03" w:rsidP="00E44A03">
      <w:pPr>
        <w:spacing w:line="360" w:lineRule="auto"/>
        <w:ind w:left="180"/>
        <w:jc w:val="both"/>
        <w:rPr>
          <w:rFonts w:cstheme="minorHAnsi"/>
          <w:b/>
          <w:szCs w:val="22"/>
        </w:rPr>
      </w:pPr>
      <w:r w:rsidRPr="00FE2C9E">
        <w:rPr>
          <w:rFonts w:cstheme="minorHAnsi"/>
          <w:b/>
          <w:szCs w:val="22"/>
        </w:rPr>
        <w:t xml:space="preserve">MINIMALNE WARUNKI WSPÓLNE DLA UBEZPIECZEŃ BĘDĄCYCH PRZEDMIOTEM NINIEJSZEJ CZĘŚCI, JAKIE MUSZĄ SPEŁNIAĆ OFERTY </w:t>
      </w:r>
    </w:p>
    <w:p w:rsidR="00E44A03" w:rsidRPr="00FE2C9E" w:rsidRDefault="00E44A03" w:rsidP="00E44A03">
      <w:pPr>
        <w:spacing w:line="360" w:lineRule="auto"/>
        <w:jc w:val="both"/>
        <w:rPr>
          <w:rFonts w:cstheme="minorHAnsi"/>
          <w:b/>
          <w:szCs w:val="22"/>
        </w:rPr>
      </w:pPr>
    </w:p>
    <w:p w:rsidR="00E44A03" w:rsidRPr="00FE2C9E" w:rsidRDefault="00E44A03" w:rsidP="00301788">
      <w:pPr>
        <w:pStyle w:val="Nagwek3"/>
      </w:pPr>
      <w:r w:rsidRPr="00FE2C9E">
        <w:t>OKRES UBEZPIECZENIA</w:t>
      </w:r>
    </w:p>
    <w:p w:rsidR="004D3F97" w:rsidRPr="00FE2C9E" w:rsidRDefault="004D3F97" w:rsidP="004D3F97">
      <w:pPr>
        <w:spacing w:line="336" w:lineRule="auto"/>
        <w:jc w:val="both"/>
        <w:rPr>
          <w:rFonts w:cstheme="minorHAnsi"/>
          <w:b/>
          <w:szCs w:val="22"/>
        </w:rPr>
      </w:pPr>
      <w:r w:rsidRPr="00FE2C9E">
        <w:rPr>
          <w:rFonts w:cstheme="minorHAnsi"/>
          <w:szCs w:val="22"/>
        </w:rPr>
        <w:t xml:space="preserve">Podstawowy okres ubezpieczenia wynosi 12 miesięcy: od </w:t>
      </w:r>
      <w:r w:rsidRPr="00FE2C9E">
        <w:rPr>
          <w:rFonts w:cstheme="minorHAnsi"/>
          <w:b/>
          <w:szCs w:val="22"/>
        </w:rPr>
        <w:t>01.05.2012 r. do 30.04.2013 r.</w:t>
      </w:r>
    </w:p>
    <w:p w:rsidR="004D3F97" w:rsidRPr="00FE2C9E" w:rsidRDefault="004D3F97" w:rsidP="004D3F97">
      <w:pPr>
        <w:spacing w:line="336" w:lineRule="auto"/>
        <w:jc w:val="both"/>
        <w:rPr>
          <w:rFonts w:cstheme="minorHAnsi"/>
          <w:szCs w:val="22"/>
        </w:rPr>
      </w:pPr>
      <w:r w:rsidRPr="00FE2C9E">
        <w:rPr>
          <w:rFonts w:cstheme="minorHAnsi"/>
          <w:szCs w:val="22"/>
        </w:rPr>
        <w:t>Okres ubezpieczenia dla każdego pojazdu wynosi 12 miesięcy i rozpoczyna się następnego dnia po zakończeniu dotychczasowej ochrony ubezpieczeniowej zgodnie z wykazem pojazdów</w:t>
      </w:r>
    </w:p>
    <w:p w:rsidR="00E44A03" w:rsidRPr="00FE2C9E" w:rsidRDefault="00E44A03" w:rsidP="00301788">
      <w:pPr>
        <w:pStyle w:val="Nagwek3"/>
      </w:pPr>
      <w:r w:rsidRPr="00FE2C9E">
        <w:t>PŁATNOŚĆ SKŁADKI</w:t>
      </w:r>
    </w:p>
    <w:p w:rsidR="002E7080" w:rsidRPr="00FE2C9E" w:rsidRDefault="002E7080" w:rsidP="002E7080">
      <w:pPr>
        <w:spacing w:line="360" w:lineRule="auto"/>
        <w:jc w:val="both"/>
        <w:rPr>
          <w:rFonts w:cstheme="minorHAnsi"/>
          <w:szCs w:val="22"/>
        </w:rPr>
      </w:pPr>
      <w:r w:rsidRPr="00FE2C9E">
        <w:rPr>
          <w:rFonts w:cstheme="minorHAnsi"/>
          <w:szCs w:val="22"/>
        </w:rPr>
        <w:t>Składka ubezpieczeniowa zostanie opłacona w postaci 4 równych rat, płatnych w terminach:</w:t>
      </w:r>
    </w:p>
    <w:p w:rsidR="002E7080" w:rsidRPr="00FE2C9E" w:rsidRDefault="002E7080" w:rsidP="002E7080">
      <w:pPr>
        <w:spacing w:line="360" w:lineRule="auto"/>
        <w:ind w:left="360"/>
        <w:jc w:val="both"/>
        <w:rPr>
          <w:rFonts w:cstheme="minorHAnsi"/>
          <w:szCs w:val="22"/>
        </w:rPr>
      </w:pPr>
      <w:r w:rsidRPr="00FE2C9E">
        <w:rPr>
          <w:rFonts w:cstheme="minorHAnsi"/>
          <w:szCs w:val="22"/>
        </w:rPr>
        <w:t xml:space="preserve">I rata </w:t>
      </w:r>
      <w:r w:rsidRPr="00FE2C9E">
        <w:rPr>
          <w:rFonts w:cstheme="minorHAnsi"/>
          <w:szCs w:val="22"/>
        </w:rPr>
        <w:tab/>
        <w:t>– do dnia 31.05.2012 r.</w:t>
      </w:r>
    </w:p>
    <w:p w:rsidR="002E7080" w:rsidRPr="00FE2C9E" w:rsidRDefault="002E7080" w:rsidP="002E7080">
      <w:pPr>
        <w:spacing w:line="360" w:lineRule="auto"/>
        <w:ind w:left="360"/>
        <w:jc w:val="both"/>
        <w:rPr>
          <w:rFonts w:cstheme="minorHAnsi"/>
          <w:szCs w:val="22"/>
        </w:rPr>
      </w:pPr>
      <w:r w:rsidRPr="00FE2C9E">
        <w:rPr>
          <w:rFonts w:cstheme="minorHAnsi"/>
          <w:szCs w:val="22"/>
        </w:rPr>
        <w:t>II rata</w:t>
      </w:r>
      <w:r w:rsidRPr="00FE2C9E">
        <w:rPr>
          <w:rFonts w:cstheme="minorHAnsi"/>
          <w:szCs w:val="22"/>
        </w:rPr>
        <w:tab/>
        <w:t>- do dnia 31.08.2012 r.</w:t>
      </w:r>
    </w:p>
    <w:p w:rsidR="002E7080" w:rsidRPr="00FE2C9E" w:rsidRDefault="002E7080" w:rsidP="002E7080">
      <w:pPr>
        <w:spacing w:line="360" w:lineRule="auto"/>
        <w:ind w:left="360"/>
        <w:jc w:val="both"/>
        <w:rPr>
          <w:rFonts w:cstheme="minorHAnsi"/>
          <w:szCs w:val="22"/>
        </w:rPr>
      </w:pPr>
      <w:r w:rsidRPr="00FE2C9E">
        <w:rPr>
          <w:rFonts w:cstheme="minorHAnsi"/>
          <w:szCs w:val="22"/>
        </w:rPr>
        <w:t>III rata</w:t>
      </w:r>
      <w:r w:rsidRPr="00FE2C9E">
        <w:rPr>
          <w:rFonts w:cstheme="minorHAnsi"/>
          <w:szCs w:val="22"/>
        </w:rPr>
        <w:tab/>
        <w:t>- do dnia 30.11.2012 r.</w:t>
      </w:r>
    </w:p>
    <w:p w:rsidR="002E7080" w:rsidRPr="00FE2C9E" w:rsidRDefault="002E7080" w:rsidP="002E7080">
      <w:pPr>
        <w:spacing w:line="360" w:lineRule="auto"/>
        <w:ind w:left="360"/>
        <w:jc w:val="both"/>
        <w:rPr>
          <w:rFonts w:cstheme="minorHAnsi"/>
          <w:szCs w:val="22"/>
        </w:rPr>
      </w:pPr>
      <w:r w:rsidRPr="00FE2C9E">
        <w:rPr>
          <w:rFonts w:cstheme="minorHAnsi"/>
          <w:szCs w:val="22"/>
        </w:rPr>
        <w:t>IV rata</w:t>
      </w:r>
      <w:r w:rsidRPr="00FE2C9E">
        <w:rPr>
          <w:rFonts w:cstheme="minorHAnsi"/>
          <w:szCs w:val="22"/>
        </w:rPr>
        <w:tab/>
        <w:t>- do dnia 28.02.2013 r.</w:t>
      </w:r>
    </w:p>
    <w:p w:rsidR="002E7080" w:rsidRPr="00FE2C9E" w:rsidRDefault="002E7080" w:rsidP="002E7080">
      <w:pPr>
        <w:spacing w:line="360" w:lineRule="auto"/>
        <w:jc w:val="both"/>
        <w:rPr>
          <w:rFonts w:cstheme="minorHAnsi"/>
          <w:szCs w:val="22"/>
        </w:rPr>
      </w:pPr>
      <w:r w:rsidRPr="00FE2C9E">
        <w:rPr>
          <w:rFonts w:cstheme="minorHAnsi"/>
          <w:szCs w:val="22"/>
        </w:rPr>
        <w:t>Składka za ubezpieczenie komunikacyjne opłacona zostanie jednorazowo w terminie 14 dni od początku okresu ubezpieczenia określonego w polisie</w:t>
      </w:r>
    </w:p>
    <w:p w:rsidR="00E44A03" w:rsidRPr="00FE2C9E" w:rsidRDefault="00E44A03" w:rsidP="00E44A03">
      <w:pPr>
        <w:spacing w:line="360" w:lineRule="auto"/>
        <w:jc w:val="both"/>
        <w:rPr>
          <w:rFonts w:cstheme="minorHAnsi"/>
          <w:color w:val="000000"/>
          <w:szCs w:val="22"/>
        </w:rPr>
      </w:pPr>
    </w:p>
    <w:p w:rsidR="002E7080" w:rsidRPr="00FE2C9E" w:rsidRDefault="002E7080" w:rsidP="00BC7D39">
      <w:pPr>
        <w:pStyle w:val="Nagwek1"/>
      </w:pPr>
      <w:r w:rsidRPr="00FE2C9E">
        <w:t>PAKIET 1</w:t>
      </w:r>
    </w:p>
    <w:p w:rsidR="002E7080" w:rsidRPr="00FE2C9E" w:rsidRDefault="002E7080" w:rsidP="002E7080">
      <w:pPr>
        <w:jc w:val="both"/>
        <w:rPr>
          <w:rFonts w:cstheme="minorHAnsi"/>
          <w:szCs w:val="22"/>
          <w:u w:val="single"/>
        </w:rPr>
      </w:pPr>
    </w:p>
    <w:p w:rsidR="002E7080" w:rsidRPr="00FE2C9E" w:rsidRDefault="002E7080" w:rsidP="000A0B9E">
      <w:pPr>
        <w:pStyle w:val="Nagwek2"/>
        <w:numPr>
          <w:ilvl w:val="0"/>
          <w:numId w:val="41"/>
        </w:numPr>
        <w:tabs>
          <w:tab w:val="clear" w:pos="1620"/>
        </w:tabs>
        <w:ind w:left="426"/>
      </w:pPr>
      <w:r w:rsidRPr="00FE2C9E">
        <w:t xml:space="preserve">Obowiązkowe ubezpieczenie odpowiedzialności cywilnej podmiotu wykonującego działalność leczniczą za szkody będące następstwem </w:t>
      </w:r>
      <w:r w:rsidRPr="00FE2C9E">
        <w:lastRenderedPageBreak/>
        <w:t>udzielenia świadczeń zdrowotnych albo niezgodnego z prawem zaniechania udzielenia świadczeń zdrowotnych.</w:t>
      </w:r>
    </w:p>
    <w:p w:rsidR="002E7080" w:rsidRPr="00FE2C9E" w:rsidRDefault="002E7080" w:rsidP="002E7080">
      <w:pPr>
        <w:jc w:val="both"/>
        <w:rPr>
          <w:rFonts w:cstheme="minorHAnsi"/>
          <w:szCs w:val="22"/>
        </w:rPr>
      </w:pPr>
      <w:r w:rsidRPr="00FE2C9E">
        <w:rPr>
          <w:rFonts w:cstheme="minorHAnsi"/>
          <w:szCs w:val="22"/>
        </w:rPr>
        <w:t>Zakres ubezpieczenia obowiązkowego: zgodnie z rozporządzeniem Ministra Finansów z dnia 22 grudnia 2011 roku (</w:t>
      </w:r>
      <w:proofErr w:type="spellStart"/>
      <w:r w:rsidRPr="00FE2C9E">
        <w:rPr>
          <w:rFonts w:cstheme="minorHAnsi"/>
          <w:szCs w:val="22"/>
        </w:rPr>
        <w:t>Dz.U</w:t>
      </w:r>
      <w:proofErr w:type="spellEnd"/>
      <w:r w:rsidRPr="00FE2C9E">
        <w:rPr>
          <w:rFonts w:cstheme="minorHAnsi"/>
          <w:szCs w:val="22"/>
        </w:rPr>
        <w:t>. z 2011 r., Nr 293, poz. 1729)</w:t>
      </w:r>
    </w:p>
    <w:p w:rsidR="002E7080" w:rsidRPr="00FE2C9E" w:rsidRDefault="002E7080" w:rsidP="002E7080">
      <w:pPr>
        <w:jc w:val="both"/>
        <w:rPr>
          <w:rFonts w:cstheme="minorHAnsi"/>
          <w:szCs w:val="22"/>
        </w:rPr>
      </w:pPr>
      <w:r w:rsidRPr="00FE2C9E">
        <w:rPr>
          <w:rFonts w:cstheme="minorHAnsi"/>
          <w:szCs w:val="22"/>
        </w:rPr>
        <w:t>Suma gwarancyjna: równowartość w złotych kwoty 100.000 EUR w odniesieniu do jednego zdarzenia oraz 500.000 EUR w odniesieniu do wszystkich zdarzeń, których skutki objęte są umową ubezpieczenia.</w:t>
      </w:r>
    </w:p>
    <w:p w:rsidR="002E7080" w:rsidRPr="00FE2C9E" w:rsidRDefault="002E7080" w:rsidP="000A0B9E">
      <w:pPr>
        <w:pStyle w:val="Nagwek2"/>
        <w:numPr>
          <w:ilvl w:val="0"/>
          <w:numId w:val="41"/>
        </w:numPr>
        <w:tabs>
          <w:tab w:val="clear" w:pos="1620"/>
        </w:tabs>
        <w:ind w:left="426"/>
      </w:pPr>
      <w:r w:rsidRPr="00FE2C9E">
        <w:t>Ubezpieczenie odpowiedzialności cywilnej za szkody wyrządzone osobie trzeciej w następstwie udzielania świadczeń zdrowotnych albo niezgodnego z prawem zaniechania udzielania świadczeń zdrowotnych w związku z wykonywaniem przez Zamawiającego działalności leczniczej.</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c</w:t>
      </w:r>
      <w:r w:rsidR="00407F19" w:rsidRPr="00FE2C9E">
        <w:rPr>
          <w:rFonts w:cstheme="minorHAnsi"/>
          <w:szCs w:val="22"/>
        </w:rPr>
        <w:t xml:space="preserve">ywilną Zamawiającego za szkody </w:t>
      </w:r>
      <w:r w:rsidRPr="00FE2C9E">
        <w:rPr>
          <w:rFonts w:cstheme="minorHAnsi"/>
          <w:szCs w:val="22"/>
        </w:rPr>
        <w:t>wyrządzone osobie trzeciej w następstwie udzielania świadczeń zdrowotnych albo niezgodnego z</w:t>
      </w:r>
      <w:r w:rsidR="00581114" w:rsidRPr="00FE2C9E">
        <w:rPr>
          <w:rFonts w:cstheme="minorHAnsi"/>
          <w:szCs w:val="22"/>
        </w:rPr>
        <w:t> </w:t>
      </w:r>
      <w:r w:rsidRPr="00FE2C9E">
        <w:rPr>
          <w:rFonts w:cstheme="minorHAnsi"/>
          <w:szCs w:val="22"/>
        </w:rPr>
        <w:t xml:space="preserve">prawem zaniechania udzielania świadczeń zdrowotnych w związku z wykonywaniem przez Zamawiającego działalności leczniczej określonej w </w:t>
      </w:r>
      <w:r w:rsidR="009F36F2" w:rsidRPr="00FE2C9E">
        <w:rPr>
          <w:rFonts w:cstheme="minorHAnsi"/>
          <w:szCs w:val="22"/>
        </w:rPr>
        <w:t>SIWZ</w:t>
      </w:r>
      <w:r w:rsidRPr="00FE2C9E">
        <w:rPr>
          <w:rFonts w:cstheme="minorHAnsi"/>
          <w:szCs w:val="22"/>
        </w:rPr>
        <w:t>.</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cywilną za szkody wyrządzone przez Zamawiającego w zakresie nieobjętym obowiązkowym ubezpieczeniem odpowiedzialności cywilnej podmiotu leczniczego, jak również w zakresie objętym obowiązkowym ubezpieczeniem  odpowiedzialności cywilnej podmiotu leczniczego, jednak wyłącznie w zakresie szkód, które nie mogą być zaspokojone z tytułu tego obowiązkowego ubezpieczenia z powodu wyczerpania sumy gwarancyjnej (ubezpieczenie nadwyżkowe).</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ustawową Zamawiającego  z tytułu czynu niedozwolonego (odpowiedzialność deliktowa) lub z tytułu niewykonania lub nienależytego wykonania zobowiązania (odpowiedzialność kontraktowa).</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za szkody wyrządzone w wyniku rażącego niedbalstwa.</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Zamawiającego za szkody  powstałe w związku z prowadzoną działalnością apteki szpitalnej</w:t>
      </w:r>
      <w:r w:rsidR="00EC2483" w:rsidRPr="00FE2C9E">
        <w:rPr>
          <w:rFonts w:cstheme="minorHAnsi"/>
          <w:szCs w:val="22"/>
        </w:rPr>
        <w:t xml:space="preserve"> i centralnej </w:t>
      </w:r>
      <w:proofErr w:type="spellStart"/>
      <w:r w:rsidR="00EC2483" w:rsidRPr="00FE2C9E">
        <w:rPr>
          <w:rFonts w:cstheme="minorHAnsi"/>
          <w:szCs w:val="22"/>
        </w:rPr>
        <w:t>sterylizatorni</w:t>
      </w:r>
      <w:proofErr w:type="spellEnd"/>
      <w:r w:rsidRPr="00FE2C9E">
        <w:rPr>
          <w:rFonts w:cstheme="minorHAnsi"/>
          <w:szCs w:val="22"/>
        </w:rPr>
        <w:t>.</w:t>
      </w:r>
      <w:r w:rsidR="00D86B5E" w:rsidRPr="00FE2C9E">
        <w:rPr>
          <w:rFonts w:cstheme="minorHAnsi"/>
          <w:szCs w:val="22"/>
        </w:rPr>
        <w:t xml:space="preserve"> </w:t>
      </w:r>
    </w:p>
    <w:p w:rsidR="002E7080" w:rsidRPr="00FE2C9E" w:rsidRDefault="002E7080" w:rsidP="002E7080">
      <w:pPr>
        <w:spacing w:before="240"/>
        <w:jc w:val="both"/>
        <w:rPr>
          <w:rFonts w:cstheme="minorHAnsi"/>
          <w:color w:val="000000"/>
          <w:szCs w:val="22"/>
        </w:rPr>
      </w:pPr>
      <w:r w:rsidRPr="00FE2C9E">
        <w:rPr>
          <w:rFonts w:cstheme="minorHAnsi"/>
          <w:szCs w:val="22"/>
        </w:rPr>
        <w:t xml:space="preserve">Ochrona ubezpieczeniowa powinna obejmować odpowiedzialność Zamawiającego za szkody   wyrządzone przez podwykonawców z zachowaniem prawa do regresu, przy czym za podwykonawcę uważa się </w:t>
      </w:r>
      <w:r w:rsidRPr="00FE2C9E">
        <w:rPr>
          <w:rFonts w:cstheme="minorHAnsi"/>
          <w:color w:val="000000"/>
          <w:szCs w:val="22"/>
        </w:rPr>
        <w:t xml:space="preserve">podmiot leczniczy, przedsiębiorcę niebędącego podmiotem leczniczym, osobę wykonującą zawód lekarza, pielęgniarki albo inny zawód medyczny, prowadzącą we własnym imieniu działalność gospodarczą lub zawodową, której Zamawiający powierzył wykonanie świadczeń zdrowotnych  określonych w łączącej ich umowie. W przypadku wypłaty odszkodowania z tytułu szkód wyrządzonych przez pracownika Zamawiającego przy wykonywaniu obowiązków pracowniczych na rzecz Zamawiającego, Wykonawca (Ubezpieczyciel) zrezygnuje z prawa do dochodzenia roszczenia, </w:t>
      </w:r>
      <w:r w:rsidRPr="00FE2C9E">
        <w:rPr>
          <w:rFonts w:cstheme="minorHAnsi"/>
          <w:color w:val="000000"/>
          <w:szCs w:val="22"/>
        </w:rPr>
        <w:lastRenderedPageBreak/>
        <w:t>które przysługiwało Zamawiającemu (Ubezpieczonemu) wobec tego pracownika z tytułu wyrządzonej szkody (rezygnacja z prawa do regresu), przy czy za pracownika uważa się osobę fizyczną zatrudnioną przez Zamawiającego na podstawie umowy o pracę, powołania, wyboru, mianowania lub spółdzielczej umowy o pracę albo na podstawie umowy cywilnoprawnej, z wyłączeniem osoby fizycznej, która zawarła z ubezpieczonym umowę cywilnoprawną jako przedsiębiorca; za pracownika uznaje się także praktykanta lub stażystę, któremu ubezpieczony powierzył wykonywanie pracy.</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wypadki ubezpieczeniowe, które zaszły w okresie ubezpieczenia (niezależnie od momentu powstania lub ujawnienia się szkody) oraz zgłoszenie roszczenia z tego tytułu  przed upływem ustawowego terminu przedawnienia roszczeń, przy czym za wypadek ubezpieczeniowy uważa się świadczenie zdrowotne lub niezgodne z prawem zaniechanie  świadczenia  zdrowotnego w wyniku którego została wyrządzona szkoda, za którą uważa się szkodę będąca następstwem śmierci, uszkodzenia ciała lub rozstroju zdrowia, w tym także utracone  korzyści poszkodowanego, które mógłby osiągnąć, gdyby nie doznał uszkodzenia ciała lub rozstroju zdrowia.</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cywilną Zamawiającego za szkody  będące następstwem wypadku ubezpieczeniowego, który zaszedł na terytorium Rzeczypospolitej Polskiej.</w:t>
      </w:r>
    </w:p>
    <w:p w:rsidR="002E7080" w:rsidRPr="00FE2C9E" w:rsidRDefault="002E7080" w:rsidP="002E7080">
      <w:pPr>
        <w:spacing w:before="120"/>
        <w:jc w:val="both"/>
        <w:rPr>
          <w:rFonts w:cstheme="minorHAnsi"/>
          <w:szCs w:val="22"/>
        </w:rPr>
      </w:pPr>
      <w:r w:rsidRPr="00FE2C9E">
        <w:rPr>
          <w:rFonts w:cstheme="minorHAnsi"/>
          <w:szCs w:val="22"/>
        </w:rPr>
        <w:t>Ochrona ubezpieczeniowa powinna być udzielana w granicach ustawowej odpowiedzialności cywilnej Zamawiającego określonej przepisami prawa polskiego.</w:t>
      </w:r>
    </w:p>
    <w:p w:rsidR="002E7080" w:rsidRPr="00FE2C9E" w:rsidRDefault="002E7080" w:rsidP="002E7080">
      <w:pPr>
        <w:spacing w:before="120"/>
        <w:jc w:val="both"/>
        <w:rPr>
          <w:rFonts w:cstheme="minorHAnsi"/>
          <w:szCs w:val="22"/>
        </w:rPr>
      </w:pPr>
      <w:r w:rsidRPr="00FE2C9E">
        <w:rPr>
          <w:rFonts w:cstheme="minorHAnsi"/>
          <w:szCs w:val="22"/>
        </w:rPr>
        <w:t>Zakres ochrony ubezpieczeniowej nie obejmuje odpowiedzialności za szkody powstałe na skutek prowadzenia prac badawczych, zastosowania eksperymentalnych metod leczenia i rehabilitacji, chirurgii plastycznej stosowanej w celach estetycznych, kosmetycznych, upiększających.</w:t>
      </w:r>
    </w:p>
    <w:p w:rsidR="004B250D" w:rsidRPr="00FE2C9E" w:rsidRDefault="004B250D" w:rsidP="00D86B5E">
      <w:pPr>
        <w:spacing w:line="360" w:lineRule="auto"/>
        <w:jc w:val="both"/>
        <w:rPr>
          <w:rFonts w:cstheme="minorHAnsi"/>
          <w:color w:val="000000"/>
          <w:szCs w:val="22"/>
        </w:rPr>
      </w:pPr>
      <w:r w:rsidRPr="00FE2C9E">
        <w:rPr>
          <w:rFonts w:cstheme="minorHAnsi"/>
          <w:szCs w:val="22"/>
        </w:rPr>
        <w:t>Zamawiający wymaga, aby u</w:t>
      </w:r>
      <w:r w:rsidRPr="00FE2C9E">
        <w:rPr>
          <w:rFonts w:cstheme="minorHAnsi"/>
          <w:color w:val="000000"/>
          <w:szCs w:val="22"/>
        </w:rPr>
        <w:t>mowa ubezpieczenia odpowiedzialności cywilnej pokrywała całość niżej wymienionych szkód.</w:t>
      </w:r>
    </w:p>
    <w:p w:rsidR="004B250D" w:rsidRPr="00FE2C9E" w:rsidRDefault="004B250D" w:rsidP="000A0B9E">
      <w:pPr>
        <w:numPr>
          <w:ilvl w:val="0"/>
          <w:numId w:val="26"/>
        </w:numPr>
        <w:tabs>
          <w:tab w:val="clear" w:pos="360"/>
          <w:tab w:val="num" w:pos="720"/>
        </w:tabs>
        <w:spacing w:line="360" w:lineRule="auto"/>
        <w:ind w:left="720"/>
        <w:jc w:val="both"/>
        <w:rPr>
          <w:rFonts w:cstheme="minorHAnsi"/>
          <w:color w:val="000000"/>
          <w:szCs w:val="22"/>
        </w:rPr>
      </w:pPr>
      <w:r w:rsidRPr="00FE2C9E">
        <w:rPr>
          <w:rFonts w:cstheme="minorHAnsi"/>
          <w:color w:val="000000"/>
          <w:szCs w:val="22"/>
        </w:rPr>
        <w:t xml:space="preserve">powstałych wskutek przeniesienia choroby zakaźnej i zaraźliwej w tym WZW i HIV </w:t>
      </w:r>
    </w:p>
    <w:p w:rsidR="004B250D" w:rsidRPr="00FE2C9E" w:rsidRDefault="004B250D" w:rsidP="000A0B9E">
      <w:pPr>
        <w:numPr>
          <w:ilvl w:val="0"/>
          <w:numId w:val="26"/>
        </w:numPr>
        <w:tabs>
          <w:tab w:val="clear" w:pos="360"/>
          <w:tab w:val="num" w:pos="720"/>
        </w:tabs>
        <w:spacing w:line="360" w:lineRule="auto"/>
        <w:ind w:left="720"/>
        <w:jc w:val="both"/>
        <w:rPr>
          <w:rFonts w:cstheme="minorHAnsi"/>
          <w:color w:val="000000"/>
          <w:szCs w:val="22"/>
        </w:rPr>
      </w:pPr>
      <w:r w:rsidRPr="00FE2C9E">
        <w:rPr>
          <w:rFonts w:cstheme="minorHAnsi"/>
          <w:szCs w:val="22"/>
        </w:rPr>
        <w:t>będących wynikiem działania podwykonawców Zamawiającego, w tym osoby zatrudnione w</w:t>
      </w:r>
      <w:r w:rsidR="00D86B5E" w:rsidRPr="00FE2C9E">
        <w:rPr>
          <w:rFonts w:cstheme="minorHAnsi"/>
          <w:szCs w:val="22"/>
        </w:rPr>
        <w:t> </w:t>
      </w:r>
      <w:r w:rsidRPr="00FE2C9E">
        <w:rPr>
          <w:rFonts w:cstheme="minorHAnsi"/>
          <w:szCs w:val="22"/>
        </w:rPr>
        <w:t>oparciu o umowy inne niż umowa o pracę,</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powstałych ze zdarzeń ubezpieczeniowych objętych ochroną ubezpieczeniową w ramach umowy obowiązkowego ubezpieczenia odpowiedzialności cywilnej świadczeniodawcy udzielającego świadczeń opieki zdrowotnej za szkody wyrządzone przy udzielaniu świadczeń opieki zdrowotnej wykonywanych na podstawie umowy o udzielanie tych świadczeń. Nadwyżka zostanie uruchomiona w momencie, gdy suma ubezpieczenia obowiązkowego na jedno zdarzenie lub na wszystkie zdarzenia zostanie wyczerpana.</w:t>
      </w:r>
    </w:p>
    <w:p w:rsidR="002E7080" w:rsidRPr="00FE2C9E" w:rsidRDefault="002E7080" w:rsidP="002E7080">
      <w:pPr>
        <w:pStyle w:val="Tekstpodstawowy21"/>
        <w:spacing w:after="60" w:line="240" w:lineRule="auto"/>
        <w:jc w:val="both"/>
        <w:rPr>
          <w:rFonts w:cstheme="minorHAnsi"/>
          <w:szCs w:val="22"/>
        </w:rPr>
      </w:pPr>
      <w:r w:rsidRPr="00FE2C9E">
        <w:rPr>
          <w:rFonts w:cstheme="minorHAnsi"/>
          <w:szCs w:val="22"/>
        </w:rPr>
        <w:t xml:space="preserve">Ogólna suma gwarancyjna na jedno i wszystkie zdarzenia w okresie ubezpieczenia: </w:t>
      </w:r>
    </w:p>
    <w:p w:rsidR="002E7080" w:rsidRPr="00FE2C9E" w:rsidRDefault="004B250D" w:rsidP="002E7080">
      <w:pPr>
        <w:pStyle w:val="Tekstpodstawowy21"/>
        <w:spacing w:line="240" w:lineRule="auto"/>
        <w:jc w:val="both"/>
        <w:rPr>
          <w:rFonts w:cstheme="minorHAnsi"/>
          <w:szCs w:val="22"/>
        </w:rPr>
      </w:pPr>
      <w:r w:rsidRPr="00FE2C9E">
        <w:rPr>
          <w:rFonts w:cstheme="minorHAnsi"/>
          <w:b/>
          <w:szCs w:val="22"/>
        </w:rPr>
        <w:lastRenderedPageBreak/>
        <w:t>500.000</w:t>
      </w:r>
      <w:r w:rsidR="002E7080" w:rsidRPr="00FE2C9E">
        <w:rPr>
          <w:rFonts w:cstheme="minorHAnsi"/>
          <w:b/>
          <w:szCs w:val="22"/>
        </w:rPr>
        <w:t xml:space="preserve">,00 zł </w:t>
      </w:r>
      <w:r w:rsidR="002E7080" w:rsidRPr="00FE2C9E">
        <w:rPr>
          <w:rFonts w:cstheme="minorHAnsi"/>
          <w:szCs w:val="22"/>
        </w:rPr>
        <w:t>na jedno</w:t>
      </w:r>
      <w:r w:rsidRPr="00FE2C9E">
        <w:rPr>
          <w:rFonts w:cstheme="minorHAnsi"/>
          <w:szCs w:val="22"/>
        </w:rPr>
        <w:t xml:space="preserve"> i wszystkie zdarzenia</w:t>
      </w:r>
      <w:r w:rsidR="002E7080" w:rsidRPr="00FE2C9E">
        <w:rPr>
          <w:rFonts w:cstheme="minorHAnsi"/>
          <w:szCs w:val="22"/>
        </w:rPr>
        <w:t>.</w:t>
      </w:r>
    </w:p>
    <w:p w:rsidR="004B250D" w:rsidRPr="00FE2C9E" w:rsidRDefault="004B250D" w:rsidP="00D86B5E">
      <w:pPr>
        <w:spacing w:line="360" w:lineRule="auto"/>
        <w:jc w:val="both"/>
        <w:rPr>
          <w:rFonts w:cstheme="minorHAnsi"/>
          <w:szCs w:val="22"/>
        </w:rPr>
      </w:pPr>
      <w:r w:rsidRPr="00FE2C9E">
        <w:rPr>
          <w:rFonts w:cstheme="minorHAnsi"/>
          <w:szCs w:val="22"/>
        </w:rPr>
        <w:t xml:space="preserve">Zamawiający dopuszcza przedstawienia oferty ubezpieczenia z zastosowaniem </w:t>
      </w:r>
      <w:r w:rsidRPr="00FE2C9E">
        <w:rPr>
          <w:rFonts w:cstheme="minorHAnsi"/>
          <w:b/>
          <w:szCs w:val="22"/>
        </w:rPr>
        <w:t>wyłącznie jednego</w:t>
      </w:r>
      <w:r w:rsidRPr="00FE2C9E">
        <w:rPr>
          <w:rFonts w:cstheme="minorHAnsi"/>
          <w:szCs w:val="22"/>
        </w:rPr>
        <w:t xml:space="preserve"> elementu redukującego odszkodowanie spośród:</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redukcyjnej;</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integralnej;</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udziału własnego.</w:t>
      </w:r>
    </w:p>
    <w:p w:rsidR="004B250D" w:rsidRPr="00FE2C9E" w:rsidRDefault="004B250D" w:rsidP="00D86B5E">
      <w:pPr>
        <w:tabs>
          <w:tab w:val="num" w:pos="360"/>
        </w:tabs>
        <w:spacing w:line="360" w:lineRule="auto"/>
        <w:jc w:val="both"/>
        <w:rPr>
          <w:rFonts w:cstheme="minorHAnsi"/>
          <w:b/>
          <w:szCs w:val="22"/>
        </w:rPr>
      </w:pPr>
      <w:r w:rsidRPr="00FE2C9E">
        <w:rPr>
          <w:rFonts w:cstheme="minorHAnsi"/>
          <w:szCs w:val="22"/>
        </w:rPr>
        <w:t>Jednakże każda z zaproponowanych franszyz lub udziałów własnych musi być wyrażona kwotowo i</w:t>
      </w:r>
      <w:r w:rsidR="00D86B5E" w:rsidRPr="00FE2C9E">
        <w:rPr>
          <w:rFonts w:cstheme="minorHAnsi"/>
          <w:szCs w:val="22"/>
        </w:rPr>
        <w:t> </w:t>
      </w:r>
      <w:r w:rsidRPr="00FE2C9E">
        <w:rPr>
          <w:rFonts w:cstheme="minorHAnsi"/>
          <w:szCs w:val="22"/>
        </w:rPr>
        <w:t xml:space="preserve">nie może przekroczyć poziomu </w:t>
      </w:r>
      <w:r w:rsidRPr="00FE2C9E">
        <w:rPr>
          <w:rFonts w:cstheme="minorHAnsi"/>
          <w:b/>
          <w:szCs w:val="22"/>
        </w:rPr>
        <w:t xml:space="preserve">500,00 zł. </w:t>
      </w:r>
    </w:p>
    <w:p w:rsidR="002E7080" w:rsidRPr="00FE2C9E" w:rsidRDefault="002E7080" w:rsidP="00301788">
      <w:pPr>
        <w:pStyle w:val="Nagwek3"/>
      </w:pPr>
      <w:r w:rsidRPr="00FE2C9E">
        <w:t>Klauzule dodatkowe</w:t>
      </w:r>
    </w:p>
    <w:p w:rsidR="002E7080" w:rsidRPr="00FE2C9E" w:rsidRDefault="002E7080" w:rsidP="002E7080">
      <w:pPr>
        <w:pStyle w:val="WW-Tekstpodstawowy2"/>
        <w:rPr>
          <w:rFonts w:asciiTheme="minorHAnsi" w:hAnsiTheme="minorHAnsi" w:cstheme="minorHAnsi"/>
          <w:szCs w:val="22"/>
        </w:rPr>
      </w:pPr>
      <w:r w:rsidRPr="00FE2C9E">
        <w:rPr>
          <w:rFonts w:asciiTheme="minorHAnsi" w:hAnsiTheme="minorHAnsi" w:cstheme="minorHAnsi"/>
          <w:szCs w:val="22"/>
        </w:rPr>
        <w:t>Do umowy ubezpieczenia odpowiedzialności cywilnej będą mieć zastosowanie klauzule dodatkowe:</w:t>
      </w:r>
    </w:p>
    <w:p w:rsidR="002E7080" w:rsidRPr="00FE2C9E" w:rsidRDefault="002E7080" w:rsidP="000A0B9E">
      <w:pPr>
        <w:pStyle w:val="WW-Tekstpodstawowy2"/>
        <w:widowControl/>
        <w:numPr>
          <w:ilvl w:val="0"/>
          <w:numId w:val="35"/>
        </w:numPr>
        <w:tabs>
          <w:tab w:val="clear" w:pos="0"/>
          <w:tab w:val="clear" w:pos="757"/>
          <w:tab w:val="num" w:pos="2901"/>
          <w:tab w:val="left" w:pos="3752"/>
        </w:tabs>
        <w:spacing w:line="240" w:lineRule="auto"/>
        <w:ind w:left="2901" w:hanging="2523"/>
        <w:rPr>
          <w:rFonts w:asciiTheme="minorHAnsi" w:hAnsiTheme="minorHAnsi" w:cstheme="minorHAnsi"/>
          <w:szCs w:val="22"/>
        </w:rPr>
      </w:pPr>
      <w:r w:rsidRPr="00FE2C9E">
        <w:rPr>
          <w:rFonts w:asciiTheme="minorHAnsi" w:hAnsiTheme="minorHAnsi" w:cstheme="minorHAnsi"/>
          <w:szCs w:val="22"/>
        </w:rPr>
        <w:t>Klauzula początku ochrony ubezpieczeniowej,</w:t>
      </w:r>
    </w:p>
    <w:p w:rsidR="002E7080" w:rsidRPr="00FE2C9E" w:rsidRDefault="002E7080" w:rsidP="000A0B9E">
      <w:pPr>
        <w:pStyle w:val="WW-Tekstpodstawowy2"/>
        <w:widowControl/>
        <w:numPr>
          <w:ilvl w:val="0"/>
          <w:numId w:val="35"/>
        </w:numPr>
        <w:tabs>
          <w:tab w:val="clear" w:pos="0"/>
          <w:tab w:val="clear" w:pos="757"/>
          <w:tab w:val="num" w:pos="2901"/>
          <w:tab w:val="left" w:pos="3752"/>
        </w:tabs>
        <w:spacing w:line="240" w:lineRule="auto"/>
        <w:ind w:left="2901" w:hanging="2523"/>
        <w:rPr>
          <w:rFonts w:asciiTheme="minorHAnsi" w:hAnsiTheme="minorHAnsi" w:cstheme="minorHAnsi"/>
          <w:szCs w:val="22"/>
        </w:rPr>
      </w:pPr>
      <w:r w:rsidRPr="00FE2C9E">
        <w:rPr>
          <w:rFonts w:asciiTheme="minorHAnsi" w:hAnsiTheme="minorHAnsi" w:cstheme="minorHAnsi"/>
          <w:szCs w:val="22"/>
        </w:rPr>
        <w:t>Klauzula stempla pocztowego,</w:t>
      </w:r>
    </w:p>
    <w:p w:rsidR="002E7080" w:rsidRPr="00FE2C9E" w:rsidRDefault="002E7080" w:rsidP="000A0B9E">
      <w:pPr>
        <w:pStyle w:val="Nagwek2"/>
        <w:numPr>
          <w:ilvl w:val="0"/>
          <w:numId w:val="41"/>
        </w:numPr>
        <w:tabs>
          <w:tab w:val="clear" w:pos="1620"/>
        </w:tabs>
        <w:ind w:left="426"/>
      </w:pPr>
      <w:r w:rsidRPr="00FE2C9E">
        <w:t>Ubezpieczenie odpowiedzialności cywilnej za szkody wyrządzone osobie trzeciej w związku z prowadzoną działalnością i posiadanym mieniem.</w:t>
      </w:r>
    </w:p>
    <w:p w:rsidR="002E7080" w:rsidRPr="00FE2C9E" w:rsidRDefault="002E7080" w:rsidP="002E7080">
      <w:pPr>
        <w:jc w:val="both"/>
        <w:rPr>
          <w:rFonts w:cstheme="minorHAnsi"/>
          <w:szCs w:val="22"/>
        </w:rPr>
      </w:pPr>
      <w:r w:rsidRPr="00FE2C9E">
        <w:rPr>
          <w:rFonts w:cstheme="minorHAnsi"/>
          <w:szCs w:val="22"/>
        </w:rPr>
        <w:t>Ochrona ubezpieczeniowa powinna obejmować odpowiedzialność cywilną Zamawiającego za szkody wyrządzone osobie trzeciej w związku z prowadzeniem przez Zamawiającego działalności innej niż działalność lecznicza lub posiadanym mieniem.</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ustawową Zamawiającego  z tytułu czynu niedozwolonego (odpowiedzialność deliktowa) lub z tytułu niewykonania lub nienależytego wykonania zobowiązania (odpowiedzialność kontraktowa).</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za szkody wyrządzone w wyniku rażącego niedbalstwa.</w:t>
      </w:r>
    </w:p>
    <w:p w:rsidR="002E7080" w:rsidRPr="00FE2C9E" w:rsidRDefault="002E7080" w:rsidP="002E7080">
      <w:pPr>
        <w:pStyle w:val="Zwykytekst1"/>
        <w:spacing w:before="120"/>
        <w:jc w:val="both"/>
        <w:rPr>
          <w:rFonts w:asciiTheme="minorHAnsi" w:hAnsiTheme="minorHAnsi" w:cstheme="minorHAnsi"/>
          <w:sz w:val="22"/>
          <w:szCs w:val="22"/>
        </w:rPr>
      </w:pPr>
      <w:r w:rsidRPr="00FE2C9E">
        <w:rPr>
          <w:rFonts w:asciiTheme="minorHAnsi" w:hAnsiTheme="minorHAnsi" w:cstheme="minorHAnsi"/>
          <w:sz w:val="22"/>
          <w:szCs w:val="22"/>
        </w:rPr>
        <w:t>Ochrona ubezpieczeniowa powinna obejmować wypadki ubezpieczeniowe, które zaszły w okresie ubezpieczenia oraz zgłoszenie roszczenia z tego tytułu przed upływem ustawowego terminu przedawnienia roszczeń, przy czym za wypadek ubezpieczeniowy uważa się śmierć, uszkodzenie ciała, doznanie rozstroju zdrowia, utrata, zniszczenie lub uszkodzenie rzeczy.</w:t>
      </w:r>
    </w:p>
    <w:p w:rsidR="002E7080" w:rsidRPr="00FE2C9E" w:rsidRDefault="002E7080" w:rsidP="002E7080">
      <w:pPr>
        <w:pStyle w:val="Zwykytekst1"/>
        <w:spacing w:before="120"/>
        <w:rPr>
          <w:rFonts w:asciiTheme="minorHAnsi" w:hAnsiTheme="minorHAnsi" w:cstheme="minorHAnsi"/>
          <w:sz w:val="22"/>
          <w:szCs w:val="22"/>
        </w:rPr>
      </w:pPr>
      <w:r w:rsidRPr="00FE2C9E">
        <w:rPr>
          <w:rFonts w:asciiTheme="minorHAnsi" w:hAnsiTheme="minorHAnsi" w:cstheme="minorHAnsi"/>
          <w:sz w:val="22"/>
          <w:szCs w:val="22"/>
        </w:rPr>
        <w:t>Ochrona ubezpieczeniowa powinna obejmować w szczególności odpowiedzialność za szkody:</w:t>
      </w:r>
    </w:p>
    <w:p w:rsidR="002E7080" w:rsidRPr="00FE2C9E" w:rsidRDefault="002E7080" w:rsidP="000A0B9E">
      <w:pPr>
        <w:pStyle w:val="Zwykytekst1"/>
        <w:numPr>
          <w:ilvl w:val="0"/>
          <w:numId w:val="38"/>
        </w:numPr>
        <w:spacing w:before="120"/>
        <w:jc w:val="both"/>
        <w:rPr>
          <w:rFonts w:asciiTheme="minorHAnsi" w:hAnsiTheme="minorHAnsi" w:cstheme="minorHAnsi"/>
          <w:sz w:val="22"/>
          <w:szCs w:val="22"/>
        </w:rPr>
      </w:pPr>
      <w:r w:rsidRPr="00FE2C9E">
        <w:rPr>
          <w:rFonts w:asciiTheme="minorHAnsi" w:hAnsiTheme="minorHAnsi" w:cstheme="minorHAnsi"/>
          <w:sz w:val="22"/>
          <w:szCs w:val="22"/>
        </w:rPr>
        <w:t xml:space="preserve">poniesione przez pracowników lub współpracowników Zamawiającego niezależnie od formy zatrudnienia/współpracy, w tym odpowiedzialność za szkody wyrządzone wolontariuszom, osobom odbywającym studia doktoranckie, staż, specjalizację, ćwiczenia w ramach studiów; </w:t>
      </w:r>
      <w:r w:rsidRPr="00FE2C9E">
        <w:rPr>
          <w:rFonts w:asciiTheme="minorHAnsi" w:hAnsiTheme="minorHAnsi" w:cstheme="minorHAnsi"/>
          <w:sz w:val="22"/>
          <w:szCs w:val="22"/>
        </w:rPr>
        <w:lastRenderedPageBreak/>
        <w:t>w tym odpowiedzialność za szkody rzeczowe (utrata, zniszczenie lub uszkodzenie mienia), z</w:t>
      </w:r>
      <w:r w:rsidR="00D86B5E" w:rsidRPr="00FE2C9E">
        <w:rPr>
          <w:rFonts w:asciiTheme="minorHAnsi" w:hAnsiTheme="minorHAnsi" w:cstheme="minorHAnsi"/>
          <w:sz w:val="22"/>
          <w:szCs w:val="22"/>
        </w:rPr>
        <w:t> </w:t>
      </w:r>
      <w:r w:rsidRPr="00FE2C9E">
        <w:rPr>
          <w:rFonts w:asciiTheme="minorHAnsi" w:hAnsiTheme="minorHAnsi" w:cstheme="minorHAnsi"/>
          <w:sz w:val="22"/>
          <w:szCs w:val="22"/>
        </w:rPr>
        <w:t>włączeniem odpowiedzialności deliktowej za pojazdy pracowników znajdujące się na miejscach postojowych dla pracowników,</w:t>
      </w:r>
      <w:r w:rsidR="00D86B5E" w:rsidRPr="00FE2C9E">
        <w:rPr>
          <w:rFonts w:asciiTheme="minorHAnsi" w:hAnsiTheme="minorHAnsi" w:cstheme="minorHAnsi"/>
          <w:sz w:val="22"/>
          <w:szCs w:val="22"/>
        </w:rPr>
        <w:t xml:space="preserve"> </w:t>
      </w:r>
    </w:p>
    <w:p w:rsidR="002E7080" w:rsidRPr="00FE2C9E" w:rsidRDefault="002E7080" w:rsidP="000A0B9E">
      <w:pPr>
        <w:pStyle w:val="Zwykytekst1"/>
        <w:numPr>
          <w:ilvl w:val="0"/>
          <w:numId w:val="38"/>
        </w:numPr>
        <w:spacing w:before="120"/>
        <w:jc w:val="both"/>
        <w:rPr>
          <w:rFonts w:asciiTheme="minorHAnsi" w:hAnsiTheme="minorHAnsi" w:cstheme="minorHAnsi"/>
          <w:sz w:val="22"/>
          <w:szCs w:val="22"/>
        </w:rPr>
      </w:pPr>
      <w:r w:rsidRPr="00FE2C9E">
        <w:rPr>
          <w:rFonts w:asciiTheme="minorHAnsi" w:hAnsiTheme="minorHAnsi" w:cstheme="minorHAnsi"/>
          <w:sz w:val="22"/>
          <w:szCs w:val="22"/>
        </w:rPr>
        <w:t>wyrządzone pracownikom ubezpieczonego, powstałe w związku z wypadkiem przy pracy (OC pracodawcy)</w:t>
      </w:r>
    </w:p>
    <w:p w:rsidR="002E7080" w:rsidRPr="00FE2C9E" w:rsidRDefault="002E7080" w:rsidP="000A0B9E">
      <w:pPr>
        <w:pStyle w:val="Zwykytekst1"/>
        <w:numPr>
          <w:ilvl w:val="0"/>
          <w:numId w:val="38"/>
        </w:numPr>
        <w:spacing w:before="120"/>
        <w:jc w:val="both"/>
        <w:rPr>
          <w:rFonts w:asciiTheme="minorHAnsi" w:hAnsiTheme="minorHAnsi" w:cstheme="minorHAnsi"/>
          <w:sz w:val="22"/>
          <w:szCs w:val="22"/>
        </w:rPr>
      </w:pPr>
      <w:r w:rsidRPr="00FE2C9E">
        <w:rPr>
          <w:rFonts w:asciiTheme="minorHAnsi" w:hAnsiTheme="minorHAnsi" w:cstheme="minorHAnsi"/>
          <w:sz w:val="22"/>
          <w:szCs w:val="22"/>
        </w:rPr>
        <w:t>powstałe w mieniu ruchomym oraz nieruchomościach, z których korzystano na podstawie użyczenia, najmu, podnajmu, dzierżawy, leasingu lub innego stosunku prawnego (OC najemcy)</w:t>
      </w:r>
    </w:p>
    <w:p w:rsidR="002E7080" w:rsidRPr="00FE2C9E" w:rsidRDefault="002E7080" w:rsidP="000A0B9E">
      <w:pPr>
        <w:pStyle w:val="Zwykytekst1"/>
        <w:numPr>
          <w:ilvl w:val="0"/>
          <w:numId w:val="38"/>
        </w:numPr>
        <w:spacing w:before="120"/>
        <w:jc w:val="both"/>
        <w:rPr>
          <w:rFonts w:asciiTheme="minorHAnsi" w:hAnsiTheme="minorHAnsi" w:cstheme="minorHAnsi"/>
          <w:sz w:val="22"/>
          <w:szCs w:val="22"/>
        </w:rPr>
      </w:pPr>
      <w:r w:rsidRPr="00FE2C9E">
        <w:rPr>
          <w:rFonts w:asciiTheme="minorHAnsi" w:hAnsiTheme="minorHAnsi" w:cstheme="minorHAnsi"/>
          <w:sz w:val="22"/>
          <w:szCs w:val="22"/>
        </w:rPr>
        <w:t>powstałe przy wykonywaniu przez Zamawiającego zadań o charakterze zarządczym, organizacyjnym lub administracyjnym, w szczególności związanych z zarządzaniem zakładem opieki zdrowotnej, z które odpowiedzialność ponosi Zamawiający działający jako samodzielny publiczny ZOZ,</w:t>
      </w:r>
    </w:p>
    <w:p w:rsidR="002E7080" w:rsidRPr="00FE2C9E" w:rsidRDefault="002E7080" w:rsidP="000A0B9E">
      <w:pPr>
        <w:pStyle w:val="Zwykytekst1"/>
        <w:numPr>
          <w:ilvl w:val="0"/>
          <w:numId w:val="38"/>
        </w:numPr>
        <w:spacing w:before="120"/>
        <w:jc w:val="both"/>
        <w:rPr>
          <w:rFonts w:asciiTheme="minorHAnsi" w:hAnsiTheme="minorHAnsi" w:cstheme="minorHAnsi"/>
          <w:sz w:val="22"/>
          <w:szCs w:val="22"/>
        </w:rPr>
      </w:pPr>
      <w:r w:rsidRPr="00FE2C9E">
        <w:rPr>
          <w:rFonts w:asciiTheme="minorHAnsi" w:hAnsiTheme="minorHAnsi" w:cstheme="minorHAnsi"/>
          <w:sz w:val="22"/>
          <w:szCs w:val="22"/>
        </w:rPr>
        <w:t>powstałe w przechowywanym mieniu osób trzecich, w tym w mieniu pacjentów (OC za mienie przechowywane).</w:t>
      </w:r>
    </w:p>
    <w:p w:rsidR="002E7080" w:rsidRPr="00FE2C9E" w:rsidRDefault="002E7080" w:rsidP="002E7080">
      <w:pPr>
        <w:spacing w:before="120"/>
        <w:jc w:val="both"/>
        <w:rPr>
          <w:rFonts w:cstheme="minorHAnsi"/>
          <w:szCs w:val="22"/>
        </w:rPr>
      </w:pPr>
      <w:r w:rsidRPr="00FE2C9E">
        <w:rPr>
          <w:rFonts w:cstheme="minorHAnsi"/>
          <w:szCs w:val="22"/>
        </w:rPr>
        <w:t>Ochrona ubezpieczeniowa powinna obejmować odpowiedzialność cywilną Zamawiającego za szkody  będące następstwem wypadku ubezpieczeniowego, który zaszedł na terytorium Rzeczypospolitej Polskiej.</w:t>
      </w:r>
    </w:p>
    <w:p w:rsidR="002E7080" w:rsidRPr="00FE2C9E" w:rsidRDefault="002E7080" w:rsidP="002E7080">
      <w:pPr>
        <w:spacing w:before="120"/>
        <w:jc w:val="both"/>
        <w:rPr>
          <w:rFonts w:cstheme="minorHAnsi"/>
          <w:szCs w:val="22"/>
        </w:rPr>
      </w:pPr>
      <w:r w:rsidRPr="00FE2C9E">
        <w:rPr>
          <w:rFonts w:cstheme="minorHAnsi"/>
          <w:szCs w:val="22"/>
        </w:rPr>
        <w:t>Zakres</w:t>
      </w:r>
      <w:r w:rsidR="00D86B5E" w:rsidRPr="00FE2C9E">
        <w:rPr>
          <w:rFonts w:cstheme="minorHAnsi"/>
          <w:szCs w:val="22"/>
        </w:rPr>
        <w:t xml:space="preserve"> </w:t>
      </w:r>
      <w:r w:rsidRPr="00FE2C9E">
        <w:rPr>
          <w:rFonts w:cstheme="minorHAnsi"/>
          <w:szCs w:val="22"/>
        </w:rPr>
        <w:t>ochrony ubezpieczeniowej nie obejmuje zakresu obowiązkowego ubezpieczenia odpowiedzialności cywilnej zarządcy nieruchomości</w:t>
      </w:r>
    </w:p>
    <w:p w:rsidR="002E7080" w:rsidRPr="00FE2C9E" w:rsidRDefault="002E7080" w:rsidP="002E7080">
      <w:pPr>
        <w:pStyle w:val="Tekstpodstawowy21"/>
        <w:spacing w:after="60" w:line="240" w:lineRule="auto"/>
        <w:jc w:val="both"/>
        <w:rPr>
          <w:rFonts w:cstheme="minorHAnsi"/>
          <w:szCs w:val="22"/>
        </w:rPr>
      </w:pPr>
      <w:r w:rsidRPr="00FE2C9E">
        <w:rPr>
          <w:rFonts w:cstheme="minorHAnsi"/>
          <w:szCs w:val="22"/>
        </w:rPr>
        <w:t xml:space="preserve">Ogólna suma gwarancyjna na jedno i wszystkie zdarzenia w okresie ubezpieczenia: </w:t>
      </w:r>
    </w:p>
    <w:p w:rsidR="002E7080" w:rsidRPr="00FE2C9E" w:rsidRDefault="004B250D" w:rsidP="002E7080">
      <w:pPr>
        <w:jc w:val="both"/>
        <w:rPr>
          <w:rFonts w:cstheme="minorHAnsi"/>
          <w:b/>
          <w:szCs w:val="22"/>
        </w:rPr>
      </w:pPr>
      <w:r w:rsidRPr="00FE2C9E">
        <w:rPr>
          <w:rFonts w:cstheme="minorHAnsi"/>
          <w:b/>
          <w:szCs w:val="22"/>
        </w:rPr>
        <w:t>1</w:t>
      </w:r>
      <w:r w:rsidR="002E7080" w:rsidRPr="00FE2C9E">
        <w:rPr>
          <w:rFonts w:cstheme="minorHAnsi"/>
          <w:b/>
          <w:szCs w:val="22"/>
        </w:rPr>
        <w:t>00.000,00 zł</w:t>
      </w:r>
    </w:p>
    <w:p w:rsidR="002E7080" w:rsidRPr="00FE2C9E" w:rsidRDefault="002E7080" w:rsidP="002E7080">
      <w:pPr>
        <w:pStyle w:val="Tekstpodstawowy21"/>
        <w:spacing w:after="0" w:line="240" w:lineRule="auto"/>
        <w:jc w:val="both"/>
        <w:rPr>
          <w:rFonts w:cstheme="minorHAnsi"/>
          <w:szCs w:val="22"/>
        </w:rPr>
      </w:pPr>
      <w:r w:rsidRPr="00FE2C9E">
        <w:rPr>
          <w:rFonts w:cstheme="minorHAnsi"/>
          <w:szCs w:val="22"/>
        </w:rPr>
        <w:t xml:space="preserve">Dopuszczalne </w:t>
      </w:r>
      <w:proofErr w:type="spellStart"/>
      <w:r w:rsidRPr="00FE2C9E">
        <w:rPr>
          <w:rFonts w:cstheme="minorHAnsi"/>
          <w:szCs w:val="22"/>
        </w:rPr>
        <w:t>podlimity</w:t>
      </w:r>
      <w:proofErr w:type="spellEnd"/>
      <w:r w:rsidRPr="00FE2C9E">
        <w:rPr>
          <w:rFonts w:cstheme="minorHAnsi"/>
          <w:szCs w:val="22"/>
        </w:rPr>
        <w:t xml:space="preserve"> ogólnej sumy gwarancyjnej:</w:t>
      </w:r>
    </w:p>
    <w:p w:rsidR="002E7080" w:rsidRPr="00FE2C9E" w:rsidRDefault="002E7080" w:rsidP="000A0B9E">
      <w:pPr>
        <w:pStyle w:val="Tekstpodstawowy21"/>
        <w:numPr>
          <w:ilvl w:val="0"/>
          <w:numId w:val="36"/>
        </w:numPr>
        <w:spacing w:after="0" w:line="240" w:lineRule="auto"/>
        <w:jc w:val="both"/>
        <w:textAlignment w:val="auto"/>
        <w:rPr>
          <w:rFonts w:cstheme="minorHAnsi"/>
          <w:szCs w:val="22"/>
        </w:rPr>
      </w:pPr>
      <w:r w:rsidRPr="00FE2C9E">
        <w:rPr>
          <w:rFonts w:cstheme="minorHAnsi"/>
          <w:szCs w:val="22"/>
        </w:rPr>
        <w:t xml:space="preserve">OC pracodawcy : </w:t>
      </w:r>
      <w:r w:rsidR="004B250D" w:rsidRPr="00FE2C9E">
        <w:rPr>
          <w:rFonts w:cstheme="minorHAnsi"/>
          <w:szCs w:val="22"/>
        </w:rPr>
        <w:t>1</w:t>
      </w:r>
      <w:r w:rsidRPr="00FE2C9E">
        <w:rPr>
          <w:rFonts w:cstheme="minorHAnsi"/>
          <w:szCs w:val="22"/>
        </w:rPr>
        <w:t>00.000 zł na jedno i wszystkie zdarzenia,</w:t>
      </w:r>
    </w:p>
    <w:p w:rsidR="002E7080" w:rsidRPr="00FE2C9E" w:rsidRDefault="002E7080" w:rsidP="000A0B9E">
      <w:pPr>
        <w:pStyle w:val="Tekstpodstawowy21"/>
        <w:numPr>
          <w:ilvl w:val="0"/>
          <w:numId w:val="36"/>
        </w:numPr>
        <w:spacing w:after="0" w:line="240" w:lineRule="auto"/>
        <w:jc w:val="both"/>
        <w:textAlignment w:val="auto"/>
        <w:rPr>
          <w:rFonts w:cstheme="minorHAnsi"/>
          <w:szCs w:val="22"/>
        </w:rPr>
      </w:pPr>
      <w:r w:rsidRPr="00FE2C9E">
        <w:rPr>
          <w:rFonts w:cstheme="minorHAnsi"/>
          <w:szCs w:val="22"/>
        </w:rPr>
        <w:t xml:space="preserve">OC administratora: </w:t>
      </w:r>
      <w:r w:rsidR="0051645F" w:rsidRPr="00FE2C9E">
        <w:rPr>
          <w:rFonts w:cstheme="minorHAnsi"/>
          <w:szCs w:val="22"/>
        </w:rPr>
        <w:t>1</w:t>
      </w:r>
      <w:r w:rsidRPr="00FE2C9E">
        <w:rPr>
          <w:rFonts w:cstheme="minorHAnsi"/>
          <w:szCs w:val="22"/>
        </w:rPr>
        <w:t>00.000 zł na jedno i wszystkie zdarzenia,</w:t>
      </w:r>
    </w:p>
    <w:p w:rsidR="002E7080" w:rsidRPr="00FE2C9E" w:rsidRDefault="002E7080" w:rsidP="000A0B9E">
      <w:pPr>
        <w:pStyle w:val="Tekstpodstawowy21"/>
        <w:numPr>
          <w:ilvl w:val="0"/>
          <w:numId w:val="36"/>
        </w:numPr>
        <w:spacing w:after="0" w:line="240" w:lineRule="auto"/>
        <w:jc w:val="both"/>
        <w:textAlignment w:val="auto"/>
        <w:rPr>
          <w:rFonts w:cstheme="minorHAnsi"/>
          <w:szCs w:val="22"/>
        </w:rPr>
      </w:pPr>
      <w:r w:rsidRPr="00FE2C9E">
        <w:rPr>
          <w:rFonts w:cstheme="minorHAnsi"/>
          <w:szCs w:val="22"/>
        </w:rPr>
        <w:t>OC za mienie przechowywane : 50.000 zł na jedno i wszystkie zdarzenia,</w:t>
      </w:r>
    </w:p>
    <w:p w:rsidR="004B250D" w:rsidRPr="00FE2C9E" w:rsidRDefault="004B250D" w:rsidP="00D86B5E">
      <w:pPr>
        <w:spacing w:line="360" w:lineRule="auto"/>
        <w:jc w:val="both"/>
        <w:rPr>
          <w:rFonts w:cstheme="minorHAnsi"/>
          <w:szCs w:val="22"/>
        </w:rPr>
      </w:pPr>
      <w:r w:rsidRPr="00FE2C9E">
        <w:rPr>
          <w:rFonts w:cstheme="minorHAnsi"/>
          <w:szCs w:val="22"/>
        </w:rPr>
        <w:t xml:space="preserve">Zamawiający dopuszcza przedstawienia oferty ubezpieczenia z zastosowaniem </w:t>
      </w:r>
      <w:r w:rsidRPr="00FE2C9E">
        <w:rPr>
          <w:rFonts w:cstheme="minorHAnsi"/>
          <w:b/>
          <w:szCs w:val="22"/>
        </w:rPr>
        <w:t>wyłącznie jednego</w:t>
      </w:r>
      <w:r w:rsidRPr="00FE2C9E">
        <w:rPr>
          <w:rFonts w:cstheme="minorHAnsi"/>
          <w:szCs w:val="22"/>
        </w:rPr>
        <w:t xml:space="preserve"> elementu redukującego odszkodowanie spośród:</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redukcyjnej;</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integralnej;</w:t>
      </w:r>
    </w:p>
    <w:p w:rsidR="004B250D" w:rsidRPr="00FE2C9E" w:rsidRDefault="004B250D"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udziału własnego.</w:t>
      </w:r>
    </w:p>
    <w:p w:rsidR="004B250D" w:rsidRPr="00FE2C9E" w:rsidRDefault="004B250D" w:rsidP="00D86B5E">
      <w:pPr>
        <w:tabs>
          <w:tab w:val="num" w:pos="360"/>
        </w:tabs>
        <w:spacing w:line="360" w:lineRule="auto"/>
        <w:jc w:val="both"/>
        <w:rPr>
          <w:rFonts w:cstheme="minorHAnsi"/>
          <w:b/>
          <w:szCs w:val="22"/>
        </w:rPr>
      </w:pPr>
      <w:r w:rsidRPr="00FE2C9E">
        <w:rPr>
          <w:rFonts w:cstheme="minorHAnsi"/>
          <w:szCs w:val="22"/>
        </w:rPr>
        <w:lastRenderedPageBreak/>
        <w:t xml:space="preserve">Jednakże każda z zaproponowanych franszyz lub udziałów własnych musi być wyrażona kwotowo i nie może przekroczyć poziomu </w:t>
      </w:r>
      <w:r w:rsidRPr="00FE2C9E">
        <w:rPr>
          <w:rFonts w:cstheme="minorHAnsi"/>
          <w:b/>
          <w:szCs w:val="22"/>
        </w:rPr>
        <w:t xml:space="preserve">300,00 zł. </w:t>
      </w:r>
    </w:p>
    <w:p w:rsidR="002E7080" w:rsidRPr="00FE2C9E" w:rsidRDefault="002E7080" w:rsidP="00301788">
      <w:pPr>
        <w:pStyle w:val="Nagwek3"/>
      </w:pPr>
      <w:r w:rsidRPr="00FE2C9E">
        <w:t>Klauzule dodatkowe</w:t>
      </w:r>
    </w:p>
    <w:p w:rsidR="002E7080" w:rsidRPr="00FE2C9E" w:rsidRDefault="002E7080" w:rsidP="002E7080">
      <w:pPr>
        <w:pStyle w:val="WW-Tekstpodstawowy2"/>
        <w:rPr>
          <w:rFonts w:asciiTheme="minorHAnsi" w:hAnsiTheme="minorHAnsi" w:cstheme="minorHAnsi"/>
          <w:szCs w:val="22"/>
        </w:rPr>
      </w:pPr>
      <w:r w:rsidRPr="00FE2C9E">
        <w:rPr>
          <w:rFonts w:asciiTheme="minorHAnsi" w:hAnsiTheme="minorHAnsi" w:cstheme="minorHAnsi"/>
          <w:szCs w:val="22"/>
        </w:rPr>
        <w:t>Do umowy ubezpieczenia odpowiedzialności cywilnej będą mieć zastosowanie klauzule dodatkowe:</w:t>
      </w:r>
    </w:p>
    <w:p w:rsidR="002E7080" w:rsidRPr="00FE2C9E"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FE2C9E">
        <w:rPr>
          <w:rFonts w:asciiTheme="minorHAnsi" w:hAnsiTheme="minorHAnsi" w:cstheme="minorHAnsi"/>
          <w:szCs w:val="22"/>
        </w:rPr>
        <w:t>Klauzula początku ochrony ubezpieczeniowej,</w:t>
      </w:r>
    </w:p>
    <w:p w:rsidR="002E7080" w:rsidRPr="00FE2C9E"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FE2C9E">
        <w:rPr>
          <w:rFonts w:asciiTheme="minorHAnsi" w:hAnsiTheme="minorHAnsi" w:cstheme="minorHAnsi"/>
          <w:szCs w:val="22"/>
        </w:rPr>
        <w:t>Klauzula stempla pocztowego,</w:t>
      </w:r>
    </w:p>
    <w:p w:rsidR="00E44A03" w:rsidRPr="00FE2C9E" w:rsidRDefault="00E44A03" w:rsidP="000A0B9E">
      <w:pPr>
        <w:pStyle w:val="Nagwek2"/>
        <w:numPr>
          <w:ilvl w:val="0"/>
          <w:numId w:val="41"/>
        </w:numPr>
        <w:tabs>
          <w:tab w:val="clear" w:pos="1620"/>
        </w:tabs>
        <w:ind w:left="426"/>
      </w:pPr>
      <w:bookmarkStart w:id="34" w:name="_Toc92863547"/>
      <w:r w:rsidRPr="00FE2C9E">
        <w:t xml:space="preserve">UBEZPIECZENIE MIENIA OD </w:t>
      </w:r>
      <w:bookmarkEnd w:id="34"/>
      <w:r w:rsidRPr="00FE2C9E">
        <w:t>WSZYSTKICH RYZYK</w:t>
      </w:r>
    </w:p>
    <w:p w:rsidR="00E44A03" w:rsidRPr="00FE2C9E" w:rsidRDefault="00E44A03" w:rsidP="00E44A03">
      <w:pPr>
        <w:spacing w:line="360" w:lineRule="auto"/>
        <w:jc w:val="both"/>
        <w:rPr>
          <w:rFonts w:cstheme="minorHAnsi"/>
          <w:b/>
          <w:szCs w:val="22"/>
        </w:rPr>
      </w:pPr>
      <w:r w:rsidRPr="00FE2C9E">
        <w:rPr>
          <w:rFonts w:cstheme="minorHAnsi"/>
          <w:b/>
          <w:szCs w:val="22"/>
        </w:rPr>
        <w:t xml:space="preserve">WARUNKI MINIMALNE, JAKIE MUSZĄ SPEŁNIAĆ OFERTY </w:t>
      </w:r>
    </w:p>
    <w:p w:rsidR="00E44A03" w:rsidRPr="00FE2C9E" w:rsidRDefault="00E44A03" w:rsidP="00301788">
      <w:pPr>
        <w:pStyle w:val="Nagwek3"/>
      </w:pPr>
      <w:r w:rsidRPr="00FE2C9E">
        <w:t>Przedmiot ubezpieczenia</w:t>
      </w:r>
    </w:p>
    <w:p w:rsidR="00E44A03" w:rsidRPr="00FE2C9E" w:rsidRDefault="00E44A03" w:rsidP="00E44A03">
      <w:pPr>
        <w:tabs>
          <w:tab w:val="num" w:pos="900"/>
        </w:tabs>
        <w:spacing w:line="360" w:lineRule="auto"/>
        <w:ind w:left="360"/>
        <w:jc w:val="both"/>
        <w:rPr>
          <w:rFonts w:cstheme="minorHAnsi"/>
          <w:szCs w:val="22"/>
        </w:rPr>
      </w:pPr>
      <w:r w:rsidRPr="00FE2C9E">
        <w:rPr>
          <w:rFonts w:cstheme="minorHAnsi"/>
          <w:szCs w:val="22"/>
        </w:rPr>
        <w:t>Ochroną ubezpieczeniową w ramach ubezpieczenia mienia od wszystkich ryzyk będą objęte wszystkie środki trwałe (bez względu na wiek, stopień umorzenia/amortyzacji i</w:t>
      </w:r>
      <w:r w:rsidR="00D86B5E" w:rsidRPr="00FE2C9E">
        <w:rPr>
          <w:rFonts w:cstheme="minorHAnsi"/>
          <w:szCs w:val="22"/>
        </w:rPr>
        <w:t> </w:t>
      </w:r>
      <w:r w:rsidRPr="00FE2C9E">
        <w:rPr>
          <w:rFonts w:cstheme="minorHAnsi"/>
          <w:szCs w:val="22"/>
        </w:rPr>
        <w:t>technicznego/faktycznego zużycia) należące do Zespołu Opieki Zdrowotnej w Lidzbarku Warmińskim (za wyjątkiem pojazdów podlegających rejestracji oraz wybranego sprzętu elektronicznego objętego odrębnym ubezpieczeniem sprzętu elektronicznego od wszystkich ryzyk) oraz niskowartościowe środki trwałe.</w:t>
      </w:r>
    </w:p>
    <w:p w:rsidR="00E44A03" w:rsidRPr="00FE2C9E" w:rsidRDefault="00E44A03" w:rsidP="00301788">
      <w:pPr>
        <w:pStyle w:val="Nagwek3"/>
      </w:pPr>
      <w:r w:rsidRPr="00FE2C9E">
        <w:t>Zakres ubezpieczenia</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Ubezpieczenie zawarte w systemie „</w:t>
      </w:r>
      <w:proofErr w:type="spellStart"/>
      <w:r w:rsidRPr="00FE2C9E">
        <w:rPr>
          <w:rFonts w:cstheme="minorHAnsi"/>
          <w:szCs w:val="22"/>
        </w:rPr>
        <w:t>all</w:t>
      </w:r>
      <w:proofErr w:type="spellEnd"/>
      <w:r w:rsidRPr="00FE2C9E">
        <w:rPr>
          <w:rFonts w:cstheme="minorHAnsi"/>
          <w:szCs w:val="22"/>
        </w:rPr>
        <w:t xml:space="preserve"> </w:t>
      </w:r>
      <w:proofErr w:type="spellStart"/>
      <w:r w:rsidRPr="00FE2C9E">
        <w:rPr>
          <w:rFonts w:cstheme="minorHAnsi"/>
          <w:szCs w:val="22"/>
        </w:rPr>
        <w:t>risks</w:t>
      </w:r>
      <w:proofErr w:type="spellEnd"/>
      <w:r w:rsidRPr="00FE2C9E">
        <w:rPr>
          <w:rFonts w:cstheme="minorHAnsi"/>
          <w:szCs w:val="22"/>
        </w:rPr>
        <w:t>” – wszystkie ryzyka za wyjątkiem wyraźnie wyłączonych; ochrona obejmie w szczególności szkody wyrządzone przez: zaniedbanie, niewłaściwe użytkowanie, niezręczność, błąd w obsłudze, umyślne spowodowanie szkody lub złą wolę osób trzecich; kradzież z włamaniem i rabunek; pożar - również bez widocznego płomienia, eksplozje wszystkich rodzajów, implozje, bezpośrednie uderzenia pioruna, upadek pojazdu powietrznego, uderzenie pojazdu w ubezpieczone mienie; wodę bieżącą, powódź, zalanie, podniesienie się poziomu wody, opady deszczowe, mróz, wilgoć i płyny innego rodzaju, wichurę, grad, lawinę, spadnięcie skał.</w:t>
      </w:r>
    </w:p>
    <w:p w:rsidR="00E44A03" w:rsidRPr="00FE2C9E" w:rsidRDefault="00E44A03" w:rsidP="00E44A03">
      <w:pPr>
        <w:spacing w:after="120" w:line="360" w:lineRule="auto"/>
        <w:ind w:left="360"/>
        <w:jc w:val="both"/>
        <w:rPr>
          <w:rFonts w:cstheme="minorHAnsi"/>
          <w:szCs w:val="22"/>
        </w:rPr>
      </w:pPr>
      <w:r w:rsidRPr="00FE2C9E">
        <w:rPr>
          <w:rFonts w:cstheme="minorHAnsi"/>
          <w:szCs w:val="22"/>
        </w:rPr>
        <w:t>Wyłączenia odpowiedzialności nie mogą dotyczyć wyżej wymienionych ryzyk.</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Zakres ubezpieczenia zostaje rozszerzony o szkody powstałe w związku z prowadzeniem w</w:t>
      </w:r>
      <w:r w:rsidR="00D86B5E" w:rsidRPr="00FE2C9E">
        <w:rPr>
          <w:rFonts w:cstheme="minorHAnsi"/>
          <w:szCs w:val="22"/>
        </w:rPr>
        <w:t> </w:t>
      </w:r>
      <w:r w:rsidRPr="00FE2C9E">
        <w:rPr>
          <w:rFonts w:cstheme="minorHAnsi"/>
          <w:szCs w:val="22"/>
        </w:rPr>
        <w:t>miejscu ubezpieczenia:</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lastRenderedPageBreak/>
        <w:t xml:space="preserve">a) prac ziemnych </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b) robót budowlanych, na które zgodnie z prawem budowlanym wymagane jest pozwolenie na budowę oraz z zastrzeżeniem, że ich realizacja nie wiąże się z naruszeniem konstrukcji nośnej budynku/budowli lub konstrukcji dachu.</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Ochrona ubezpieczeniowa obejmuje ryzyka wskazane w umowie ubezpieczenia i udzielana jest dla:</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 xml:space="preserve">a) mienia będącego przedmiotem prac ziemnych i robót budowlanych – do limitu 100.000 PLN na jedno i wszystkie zdarzenia w okresie ubezpieczenia. </w:t>
      </w:r>
    </w:p>
    <w:p w:rsidR="00E44A03" w:rsidRPr="00FE2C9E" w:rsidRDefault="00E44A03" w:rsidP="00E44A03">
      <w:pPr>
        <w:tabs>
          <w:tab w:val="num" w:pos="1980"/>
        </w:tabs>
        <w:spacing w:line="360" w:lineRule="auto"/>
        <w:ind w:left="360"/>
        <w:jc w:val="both"/>
        <w:rPr>
          <w:rFonts w:cstheme="minorHAnsi"/>
          <w:szCs w:val="22"/>
        </w:rPr>
      </w:pPr>
      <w:r w:rsidRPr="00FE2C9E">
        <w:rPr>
          <w:rFonts w:cstheme="minorHAnsi"/>
          <w:szCs w:val="22"/>
        </w:rPr>
        <w:t>b) w pozostałym mieniu stanowiącym przedmiot ubezpieczenia a nie będącym przedmiotem robót – do pełnej sumy ubezpieczenia.</w:t>
      </w:r>
    </w:p>
    <w:p w:rsidR="00E44A03" w:rsidRPr="00FE2C9E" w:rsidRDefault="00E44A03" w:rsidP="00E44A03">
      <w:pPr>
        <w:spacing w:line="336" w:lineRule="auto"/>
        <w:ind w:left="360" w:right="48"/>
        <w:jc w:val="both"/>
        <w:rPr>
          <w:rFonts w:cstheme="minorHAnsi"/>
          <w:szCs w:val="22"/>
        </w:rPr>
      </w:pPr>
      <w:r w:rsidRPr="00FE2C9E">
        <w:rPr>
          <w:rFonts w:cstheme="minorHAnsi"/>
          <w:szCs w:val="22"/>
        </w:rPr>
        <w:t>Ubezpieczeniem objęte zostaną wszystkie środki trwałe i niskowartościowe środki trwałe będące w posiadaniu Zespołu opieki Zdrowotnej w Lidzbarku Warmińskim.</w:t>
      </w:r>
    </w:p>
    <w:p w:rsidR="00327089" w:rsidRPr="00FE2C9E" w:rsidRDefault="00327089" w:rsidP="00E44A03">
      <w:pPr>
        <w:spacing w:line="336" w:lineRule="auto"/>
        <w:ind w:left="360" w:right="48"/>
        <w:jc w:val="both"/>
        <w:rPr>
          <w:rFonts w:cstheme="minorHAnsi"/>
          <w:szCs w:val="22"/>
        </w:rPr>
      </w:pPr>
      <w:r w:rsidRPr="00FE2C9E">
        <w:rPr>
          <w:rFonts w:cstheme="minorHAnsi"/>
          <w:szCs w:val="22"/>
        </w:rPr>
        <w:t>Ubezpieczeniem objęte zostają koszty utraty mediów w systemie na pierwsze ryzyko do sumy ubezpieczenia 50 000 zł przyjętej jako wartości odtworzenia (koszty związane z uszkodzeniem rury i wyciekiem np. wody, gazu)</w:t>
      </w:r>
    </w:p>
    <w:p w:rsidR="00E44A03" w:rsidRPr="00FE2C9E" w:rsidRDefault="00E44A03" w:rsidP="00301788">
      <w:pPr>
        <w:pStyle w:val="Nagwek3"/>
      </w:pPr>
      <w:r w:rsidRPr="00FE2C9E">
        <w:t>System i sumy ubezpieczenia mienia od wszystkich ryzyk:</w:t>
      </w:r>
    </w:p>
    <w:p w:rsidR="00E44A03" w:rsidRPr="00FE2C9E" w:rsidRDefault="00E44A03" w:rsidP="000A0B9E">
      <w:pPr>
        <w:pStyle w:val="WW-Tekstpodstawowy2"/>
        <w:numPr>
          <w:ilvl w:val="3"/>
          <w:numId w:val="28"/>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Środki trwałe – sumy stałe wg wartości księgowej brutto,</w:t>
      </w:r>
    </w:p>
    <w:p w:rsidR="00E44A03" w:rsidRPr="00FE2C9E" w:rsidRDefault="00E44A03" w:rsidP="000A0B9E">
      <w:pPr>
        <w:pStyle w:val="WW-Tekstpodstawowy2"/>
        <w:numPr>
          <w:ilvl w:val="3"/>
          <w:numId w:val="28"/>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 xml:space="preserve">Niskowartościowe środki trwałe – sumy stałe wg wartości księgowej brutto, </w:t>
      </w:r>
    </w:p>
    <w:tbl>
      <w:tblPr>
        <w:tblW w:w="8170" w:type="dxa"/>
        <w:jc w:val="center"/>
        <w:tblCellMar>
          <w:left w:w="70" w:type="dxa"/>
          <w:right w:w="70" w:type="dxa"/>
        </w:tblCellMar>
        <w:tblLook w:val="0000" w:firstRow="0" w:lastRow="0" w:firstColumn="0" w:lastColumn="0" w:noHBand="0" w:noVBand="0"/>
      </w:tblPr>
      <w:tblGrid>
        <w:gridCol w:w="490"/>
        <w:gridCol w:w="3720"/>
        <w:gridCol w:w="3960"/>
      </w:tblGrid>
      <w:tr w:rsidR="00E44A03" w:rsidRPr="00FE2C9E">
        <w:trPr>
          <w:trHeight w:val="435"/>
          <w:jc w:val="center"/>
        </w:trPr>
        <w:tc>
          <w:tcPr>
            <w:tcW w:w="490" w:type="dxa"/>
            <w:tcBorders>
              <w:top w:val="single" w:sz="4" w:space="0" w:color="auto"/>
              <w:left w:val="single" w:sz="4" w:space="0" w:color="auto"/>
              <w:bottom w:val="single" w:sz="4" w:space="0" w:color="auto"/>
              <w:right w:val="single" w:sz="4" w:space="0" w:color="auto"/>
            </w:tcBorders>
            <w:vAlign w:val="center"/>
          </w:tcPr>
          <w:p w:rsidR="00E44A03" w:rsidRPr="00FE2C9E" w:rsidRDefault="00E44A03" w:rsidP="00E44A03">
            <w:pPr>
              <w:rPr>
                <w:rFonts w:cstheme="minorHAnsi"/>
                <w:b/>
                <w:szCs w:val="22"/>
              </w:rPr>
            </w:pPr>
            <w:r w:rsidRPr="00FE2C9E">
              <w:rPr>
                <w:rFonts w:cstheme="minorHAnsi"/>
                <w:b/>
                <w:szCs w:val="22"/>
              </w:rPr>
              <w:t>Lp.</w:t>
            </w:r>
          </w:p>
        </w:tc>
        <w:tc>
          <w:tcPr>
            <w:tcW w:w="3720" w:type="dxa"/>
            <w:tcBorders>
              <w:top w:val="single" w:sz="4" w:space="0" w:color="auto"/>
              <w:left w:val="nil"/>
              <w:bottom w:val="single" w:sz="4" w:space="0" w:color="auto"/>
              <w:right w:val="single" w:sz="4" w:space="0" w:color="auto"/>
            </w:tcBorders>
            <w:vAlign w:val="center"/>
          </w:tcPr>
          <w:p w:rsidR="00E44A03" w:rsidRPr="00FE2C9E" w:rsidRDefault="00E44A03" w:rsidP="00E44A03">
            <w:pPr>
              <w:jc w:val="center"/>
              <w:rPr>
                <w:rFonts w:cstheme="minorHAnsi"/>
                <w:b/>
                <w:szCs w:val="22"/>
              </w:rPr>
            </w:pPr>
            <w:r w:rsidRPr="00FE2C9E">
              <w:rPr>
                <w:rFonts w:cstheme="minorHAnsi"/>
                <w:b/>
                <w:szCs w:val="22"/>
              </w:rPr>
              <w:t>Przedmiot ubezpieczenia</w:t>
            </w:r>
          </w:p>
        </w:tc>
        <w:tc>
          <w:tcPr>
            <w:tcW w:w="3960" w:type="dxa"/>
            <w:tcBorders>
              <w:top w:val="single" w:sz="4" w:space="0" w:color="auto"/>
              <w:left w:val="nil"/>
              <w:bottom w:val="single" w:sz="4" w:space="0" w:color="auto"/>
              <w:right w:val="single" w:sz="4" w:space="0" w:color="auto"/>
            </w:tcBorders>
            <w:vAlign w:val="center"/>
          </w:tcPr>
          <w:p w:rsidR="00E44A03" w:rsidRPr="00FE2C9E" w:rsidRDefault="00E44A03" w:rsidP="00E44A03">
            <w:pPr>
              <w:jc w:val="center"/>
              <w:rPr>
                <w:rFonts w:cstheme="minorHAnsi"/>
                <w:b/>
                <w:szCs w:val="22"/>
              </w:rPr>
            </w:pPr>
            <w:r w:rsidRPr="00FE2C9E">
              <w:rPr>
                <w:rFonts w:cstheme="minorHAnsi"/>
                <w:b/>
                <w:szCs w:val="22"/>
              </w:rPr>
              <w:t>Suma ubezpieczenia</w:t>
            </w:r>
          </w:p>
        </w:tc>
      </w:tr>
      <w:tr w:rsidR="00E44A03" w:rsidRPr="00FE2C9E">
        <w:trPr>
          <w:trHeight w:val="255"/>
          <w:jc w:val="center"/>
        </w:trPr>
        <w:tc>
          <w:tcPr>
            <w:tcW w:w="490" w:type="dxa"/>
            <w:tcBorders>
              <w:top w:val="nil"/>
              <w:left w:val="single" w:sz="4" w:space="0" w:color="auto"/>
              <w:bottom w:val="single" w:sz="4" w:space="0" w:color="auto"/>
              <w:right w:val="single" w:sz="4" w:space="0" w:color="auto"/>
            </w:tcBorders>
            <w:vAlign w:val="center"/>
          </w:tcPr>
          <w:p w:rsidR="00E44A03" w:rsidRPr="00FE2C9E" w:rsidRDefault="00E44A03" w:rsidP="00E44A03">
            <w:pPr>
              <w:jc w:val="right"/>
              <w:rPr>
                <w:rFonts w:cstheme="minorHAnsi"/>
                <w:szCs w:val="22"/>
              </w:rPr>
            </w:pPr>
            <w:r w:rsidRPr="00FE2C9E">
              <w:rPr>
                <w:rFonts w:cstheme="minorHAnsi"/>
                <w:szCs w:val="22"/>
              </w:rPr>
              <w:t>1</w:t>
            </w:r>
          </w:p>
        </w:tc>
        <w:tc>
          <w:tcPr>
            <w:tcW w:w="3720" w:type="dxa"/>
            <w:tcBorders>
              <w:top w:val="nil"/>
              <w:left w:val="nil"/>
              <w:bottom w:val="single" w:sz="4" w:space="0" w:color="auto"/>
              <w:right w:val="single" w:sz="4" w:space="0" w:color="auto"/>
            </w:tcBorders>
            <w:vAlign w:val="center"/>
          </w:tcPr>
          <w:p w:rsidR="00E44A03" w:rsidRPr="00FE2C9E" w:rsidRDefault="00E44A03" w:rsidP="00E44A03">
            <w:pPr>
              <w:rPr>
                <w:rFonts w:cstheme="minorHAnsi"/>
                <w:szCs w:val="22"/>
              </w:rPr>
            </w:pPr>
            <w:r w:rsidRPr="00FE2C9E">
              <w:rPr>
                <w:rFonts w:cstheme="minorHAnsi"/>
                <w:szCs w:val="22"/>
              </w:rPr>
              <w:t>Grupa 1-2 KŚT</w:t>
            </w:r>
          </w:p>
        </w:tc>
        <w:tc>
          <w:tcPr>
            <w:tcW w:w="3960" w:type="dxa"/>
            <w:tcBorders>
              <w:top w:val="nil"/>
              <w:left w:val="nil"/>
              <w:bottom w:val="single" w:sz="4" w:space="0" w:color="auto"/>
              <w:right w:val="single" w:sz="4" w:space="0" w:color="auto"/>
            </w:tcBorders>
            <w:vAlign w:val="center"/>
          </w:tcPr>
          <w:p w:rsidR="00E44A03" w:rsidRPr="00FE2C9E" w:rsidRDefault="0051645F" w:rsidP="0051645F">
            <w:pPr>
              <w:jc w:val="center"/>
              <w:rPr>
                <w:rFonts w:cstheme="minorHAnsi"/>
                <w:szCs w:val="22"/>
              </w:rPr>
            </w:pPr>
            <w:r w:rsidRPr="00FE2C9E">
              <w:rPr>
                <w:rFonts w:cstheme="minorHAnsi"/>
                <w:szCs w:val="22"/>
              </w:rPr>
              <w:t xml:space="preserve">7 110 601,67   </w:t>
            </w:r>
          </w:p>
        </w:tc>
      </w:tr>
      <w:tr w:rsidR="00E44A03" w:rsidRPr="00FE2C9E">
        <w:trPr>
          <w:trHeight w:val="255"/>
          <w:jc w:val="center"/>
        </w:trPr>
        <w:tc>
          <w:tcPr>
            <w:tcW w:w="490" w:type="dxa"/>
            <w:tcBorders>
              <w:top w:val="nil"/>
              <w:left w:val="single" w:sz="4" w:space="0" w:color="auto"/>
              <w:bottom w:val="single" w:sz="4" w:space="0" w:color="auto"/>
              <w:right w:val="single" w:sz="4" w:space="0" w:color="auto"/>
            </w:tcBorders>
            <w:vAlign w:val="center"/>
          </w:tcPr>
          <w:p w:rsidR="00E44A03" w:rsidRPr="00FE2C9E" w:rsidRDefault="00E44A03" w:rsidP="00E44A03">
            <w:pPr>
              <w:jc w:val="right"/>
              <w:rPr>
                <w:rFonts w:cstheme="minorHAnsi"/>
                <w:szCs w:val="22"/>
              </w:rPr>
            </w:pPr>
            <w:r w:rsidRPr="00FE2C9E">
              <w:rPr>
                <w:rFonts w:cstheme="minorHAnsi"/>
                <w:szCs w:val="22"/>
              </w:rPr>
              <w:t>2</w:t>
            </w:r>
          </w:p>
        </w:tc>
        <w:tc>
          <w:tcPr>
            <w:tcW w:w="3720" w:type="dxa"/>
            <w:tcBorders>
              <w:top w:val="nil"/>
              <w:left w:val="nil"/>
              <w:bottom w:val="single" w:sz="4" w:space="0" w:color="auto"/>
              <w:right w:val="single" w:sz="4" w:space="0" w:color="auto"/>
            </w:tcBorders>
            <w:vAlign w:val="center"/>
          </w:tcPr>
          <w:p w:rsidR="00E44A03" w:rsidRPr="00FE2C9E" w:rsidRDefault="00E44A03" w:rsidP="00E44A03">
            <w:pPr>
              <w:rPr>
                <w:rFonts w:cstheme="minorHAnsi"/>
                <w:szCs w:val="22"/>
              </w:rPr>
            </w:pPr>
            <w:r w:rsidRPr="00FE2C9E">
              <w:rPr>
                <w:rFonts w:cstheme="minorHAnsi"/>
                <w:szCs w:val="22"/>
              </w:rPr>
              <w:t>Grupa 3-8 KŚT</w:t>
            </w:r>
          </w:p>
        </w:tc>
        <w:tc>
          <w:tcPr>
            <w:tcW w:w="3960" w:type="dxa"/>
            <w:tcBorders>
              <w:top w:val="nil"/>
              <w:left w:val="nil"/>
              <w:bottom w:val="single" w:sz="4" w:space="0" w:color="auto"/>
              <w:right w:val="single" w:sz="4" w:space="0" w:color="auto"/>
            </w:tcBorders>
            <w:vAlign w:val="center"/>
          </w:tcPr>
          <w:p w:rsidR="00E44A03" w:rsidRPr="00FE2C9E" w:rsidRDefault="0051645F" w:rsidP="0051645F">
            <w:pPr>
              <w:jc w:val="center"/>
              <w:rPr>
                <w:rFonts w:cstheme="minorHAnsi"/>
                <w:szCs w:val="22"/>
              </w:rPr>
            </w:pPr>
            <w:r w:rsidRPr="00FE2C9E">
              <w:rPr>
                <w:rFonts w:cstheme="minorHAnsi"/>
                <w:szCs w:val="22"/>
              </w:rPr>
              <w:t xml:space="preserve">4 519 341,90   </w:t>
            </w:r>
          </w:p>
        </w:tc>
      </w:tr>
    </w:tbl>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 xml:space="preserve">sumę ubezpieczenia niskowartościowych środków trwałych stanowi limit odpowiedzialności na I ryzyko w wysokości </w:t>
      </w:r>
      <w:r w:rsidR="00081321" w:rsidRPr="00FE2C9E">
        <w:rPr>
          <w:rFonts w:cstheme="minorHAnsi"/>
          <w:szCs w:val="22"/>
        </w:rPr>
        <w:t>3</w:t>
      </w:r>
      <w:r w:rsidRPr="00FE2C9E">
        <w:rPr>
          <w:rFonts w:cstheme="minorHAnsi"/>
          <w:szCs w:val="22"/>
        </w:rPr>
        <w:t>0.000,00 zł</w:t>
      </w:r>
    </w:p>
    <w:p w:rsidR="00E44A03" w:rsidRPr="00FE2C9E" w:rsidRDefault="00E44A03" w:rsidP="00301788">
      <w:pPr>
        <w:pStyle w:val="Nagwek3"/>
      </w:pPr>
      <w:r w:rsidRPr="00FE2C9E">
        <w:t>System i sumy ubezpieczenia dla ryzyka kradzieży z włamaniem i rabunku oraz wandalizmu:</w:t>
      </w:r>
    </w:p>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320"/>
        <w:gridCol w:w="2388"/>
      </w:tblGrid>
      <w:tr w:rsidR="00E44A03" w:rsidRPr="00FE2C9E">
        <w:trPr>
          <w:trHeight w:val="948"/>
          <w:jc w:val="center"/>
        </w:trPr>
        <w:tc>
          <w:tcPr>
            <w:tcW w:w="576" w:type="dxa"/>
            <w:vAlign w:val="center"/>
          </w:tcPr>
          <w:p w:rsidR="00E44A03" w:rsidRPr="00FE2C9E" w:rsidRDefault="00E44A03" w:rsidP="00E44A03">
            <w:pPr>
              <w:spacing w:line="360" w:lineRule="auto"/>
              <w:jc w:val="center"/>
              <w:rPr>
                <w:rFonts w:cstheme="minorHAnsi"/>
                <w:b/>
                <w:szCs w:val="22"/>
              </w:rPr>
            </w:pPr>
            <w:r w:rsidRPr="00FE2C9E">
              <w:rPr>
                <w:rFonts w:cstheme="minorHAnsi"/>
                <w:b/>
                <w:szCs w:val="22"/>
              </w:rPr>
              <w:lastRenderedPageBreak/>
              <w:t>Lp.</w:t>
            </w:r>
          </w:p>
        </w:tc>
        <w:tc>
          <w:tcPr>
            <w:tcW w:w="4320" w:type="dxa"/>
            <w:vAlign w:val="center"/>
          </w:tcPr>
          <w:p w:rsidR="00E44A03" w:rsidRPr="00FE2C9E" w:rsidRDefault="00E44A03" w:rsidP="00E44A03">
            <w:pPr>
              <w:spacing w:line="360" w:lineRule="auto"/>
              <w:jc w:val="center"/>
              <w:rPr>
                <w:rFonts w:cstheme="minorHAnsi"/>
                <w:b/>
                <w:szCs w:val="22"/>
              </w:rPr>
            </w:pPr>
            <w:r w:rsidRPr="00FE2C9E">
              <w:rPr>
                <w:rFonts w:cstheme="minorHAnsi"/>
                <w:b/>
                <w:szCs w:val="22"/>
              </w:rPr>
              <w:t>Przedmiot ubezpieczenia</w:t>
            </w:r>
          </w:p>
        </w:tc>
        <w:tc>
          <w:tcPr>
            <w:tcW w:w="2388" w:type="dxa"/>
            <w:vAlign w:val="center"/>
          </w:tcPr>
          <w:p w:rsidR="00E44A03" w:rsidRPr="00FE2C9E" w:rsidRDefault="00E44A03" w:rsidP="00E44A03">
            <w:pPr>
              <w:spacing w:line="360" w:lineRule="auto"/>
              <w:jc w:val="center"/>
              <w:rPr>
                <w:rFonts w:cstheme="minorHAnsi"/>
                <w:b/>
                <w:szCs w:val="22"/>
              </w:rPr>
            </w:pPr>
            <w:r w:rsidRPr="00FE2C9E">
              <w:rPr>
                <w:rFonts w:cstheme="minorHAnsi"/>
                <w:b/>
                <w:szCs w:val="22"/>
              </w:rPr>
              <w:t xml:space="preserve">Suma ubezpieczenia </w:t>
            </w:r>
            <w:r w:rsidRPr="00FE2C9E">
              <w:rPr>
                <w:rFonts w:cstheme="minorHAnsi"/>
                <w:b/>
                <w:szCs w:val="22"/>
              </w:rPr>
              <w:br/>
              <w:t>(na pierwsze ryzyko)</w:t>
            </w:r>
          </w:p>
        </w:tc>
      </w:tr>
      <w:tr w:rsidR="00E44A03" w:rsidRPr="00FE2C9E">
        <w:trPr>
          <w:jc w:val="center"/>
        </w:trPr>
        <w:tc>
          <w:tcPr>
            <w:tcW w:w="576" w:type="dxa"/>
            <w:vAlign w:val="center"/>
          </w:tcPr>
          <w:p w:rsidR="00E44A03" w:rsidRPr="00FE2C9E" w:rsidRDefault="00E44A03" w:rsidP="00E44A03">
            <w:pPr>
              <w:spacing w:line="360" w:lineRule="auto"/>
              <w:jc w:val="center"/>
              <w:rPr>
                <w:rFonts w:cstheme="minorHAnsi"/>
                <w:szCs w:val="22"/>
              </w:rPr>
            </w:pPr>
            <w:r w:rsidRPr="00FE2C9E">
              <w:rPr>
                <w:rFonts w:cstheme="minorHAnsi"/>
                <w:szCs w:val="22"/>
              </w:rPr>
              <w:t>1</w:t>
            </w:r>
          </w:p>
        </w:tc>
        <w:tc>
          <w:tcPr>
            <w:tcW w:w="4320" w:type="dxa"/>
            <w:vAlign w:val="center"/>
          </w:tcPr>
          <w:p w:rsidR="00E44A03" w:rsidRPr="00FE2C9E" w:rsidRDefault="00E44A03" w:rsidP="00E44A03">
            <w:pPr>
              <w:spacing w:line="360" w:lineRule="auto"/>
              <w:rPr>
                <w:rFonts w:cstheme="minorHAnsi"/>
                <w:szCs w:val="22"/>
              </w:rPr>
            </w:pPr>
            <w:r w:rsidRPr="00FE2C9E">
              <w:rPr>
                <w:rFonts w:cstheme="minorHAnsi"/>
                <w:szCs w:val="22"/>
              </w:rPr>
              <w:t>Maszyny, urządzenia i wyposażenie</w:t>
            </w:r>
          </w:p>
        </w:tc>
        <w:tc>
          <w:tcPr>
            <w:tcW w:w="2388" w:type="dxa"/>
          </w:tcPr>
          <w:p w:rsidR="00E44A03" w:rsidRPr="00FE2C9E" w:rsidRDefault="00E44A03" w:rsidP="00E44A03">
            <w:pPr>
              <w:spacing w:line="360" w:lineRule="auto"/>
              <w:jc w:val="right"/>
              <w:rPr>
                <w:rFonts w:cstheme="minorHAnsi"/>
                <w:szCs w:val="22"/>
              </w:rPr>
            </w:pPr>
            <w:r w:rsidRPr="00FE2C9E">
              <w:rPr>
                <w:rFonts w:cstheme="minorHAnsi"/>
                <w:szCs w:val="22"/>
              </w:rPr>
              <w:t>50 000,00 zł</w:t>
            </w:r>
          </w:p>
        </w:tc>
      </w:tr>
    </w:tbl>
    <w:p w:rsidR="00E44A03" w:rsidRPr="00FE2C9E" w:rsidRDefault="00E44A03" w:rsidP="00301788">
      <w:pPr>
        <w:pStyle w:val="Nagwek3"/>
      </w:pPr>
      <w:r w:rsidRPr="00FE2C9E">
        <w:t>Franszyzy i udziały własne:</w:t>
      </w:r>
    </w:p>
    <w:p w:rsidR="00E44A03" w:rsidRPr="00FE2C9E" w:rsidRDefault="00E44A03" w:rsidP="00E44A03">
      <w:pPr>
        <w:spacing w:line="360" w:lineRule="auto"/>
        <w:ind w:left="360"/>
        <w:jc w:val="both"/>
        <w:rPr>
          <w:rFonts w:cstheme="minorHAnsi"/>
          <w:szCs w:val="22"/>
        </w:rPr>
      </w:pPr>
      <w:r w:rsidRPr="00FE2C9E">
        <w:rPr>
          <w:rFonts w:cstheme="minorHAnsi"/>
          <w:szCs w:val="22"/>
        </w:rPr>
        <w:t xml:space="preserve">Zamawiający dopuszcza przedstawienia oferty ubezpieczenia z zastosowaniem </w:t>
      </w:r>
      <w:r w:rsidRPr="00FE2C9E">
        <w:rPr>
          <w:rFonts w:cstheme="minorHAnsi"/>
          <w:b/>
          <w:szCs w:val="22"/>
        </w:rPr>
        <w:t>wyłącznie jednego</w:t>
      </w:r>
      <w:r w:rsidRPr="00FE2C9E">
        <w:rPr>
          <w:rFonts w:cstheme="minorHAnsi"/>
          <w:szCs w:val="22"/>
        </w:rPr>
        <w:t xml:space="preserve"> elementu redukującego odszkodowanie spośród:</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redukcyjnej;</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integralnej;</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udziału własnego.</w:t>
      </w:r>
    </w:p>
    <w:p w:rsidR="00E44A03" w:rsidRPr="00FE2C9E" w:rsidRDefault="00E44A03" w:rsidP="00E44A03">
      <w:pPr>
        <w:tabs>
          <w:tab w:val="num" w:pos="360"/>
        </w:tabs>
        <w:spacing w:line="360" w:lineRule="auto"/>
        <w:ind w:left="360"/>
        <w:jc w:val="both"/>
        <w:rPr>
          <w:rFonts w:cstheme="minorHAnsi"/>
          <w:b/>
          <w:szCs w:val="22"/>
        </w:rPr>
      </w:pPr>
      <w:r w:rsidRPr="00FE2C9E">
        <w:rPr>
          <w:rFonts w:cstheme="minorHAnsi"/>
          <w:szCs w:val="22"/>
        </w:rPr>
        <w:t xml:space="preserve">Jednakże każda z zaproponowanych franszyz lub udziałów własnych musi być wyrażona kwotowo i nie może przekroczyć poziomu </w:t>
      </w:r>
      <w:r w:rsidR="00354A33" w:rsidRPr="00FE2C9E">
        <w:rPr>
          <w:rFonts w:cstheme="minorHAnsi"/>
          <w:b/>
          <w:szCs w:val="22"/>
        </w:rPr>
        <w:t>3</w:t>
      </w:r>
      <w:r w:rsidRPr="00FE2C9E">
        <w:rPr>
          <w:rFonts w:cstheme="minorHAnsi"/>
          <w:b/>
          <w:szCs w:val="22"/>
        </w:rPr>
        <w:t>00,00 zł.</w:t>
      </w:r>
    </w:p>
    <w:p w:rsidR="00E44A03" w:rsidRPr="00FE2C9E" w:rsidRDefault="00E44A03" w:rsidP="00301788">
      <w:pPr>
        <w:pStyle w:val="Nagwek3"/>
      </w:pPr>
      <w:r w:rsidRPr="00FE2C9E">
        <w:t>Klauzule dodatkowe</w:t>
      </w:r>
    </w:p>
    <w:p w:rsidR="00E44A03" w:rsidRPr="00FE2C9E" w:rsidRDefault="00E44A03" w:rsidP="00E44A03">
      <w:pPr>
        <w:pStyle w:val="WW-Tekstpodstawowy2"/>
        <w:rPr>
          <w:rFonts w:asciiTheme="minorHAnsi" w:hAnsiTheme="minorHAnsi" w:cstheme="minorHAnsi"/>
          <w:szCs w:val="22"/>
        </w:rPr>
      </w:pPr>
      <w:r w:rsidRPr="00FE2C9E">
        <w:rPr>
          <w:rFonts w:asciiTheme="minorHAnsi" w:hAnsiTheme="minorHAnsi" w:cstheme="minorHAnsi"/>
          <w:szCs w:val="22"/>
        </w:rPr>
        <w:t>Do umowy ubezpieczenia od wszystkich ryzyk będą mieć zastosowanie klauzule dodatkowe</w:t>
      </w:r>
    </w:p>
    <w:p w:rsidR="00E44A03" w:rsidRPr="00FE2C9E" w:rsidRDefault="00E44A03"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reprezentantów,</w:t>
      </w:r>
    </w:p>
    <w:p w:rsidR="008103D0" w:rsidRPr="00FE2C9E" w:rsidRDefault="008103D0"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rezygnacji z zarzutu niedoubezpieczenia</w:t>
      </w:r>
    </w:p>
    <w:p w:rsidR="008103D0" w:rsidRPr="00FE2C9E" w:rsidRDefault="008103D0"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rzeczoznawców,</w:t>
      </w:r>
    </w:p>
    <w:p w:rsidR="008103D0" w:rsidRPr="00FE2C9E" w:rsidRDefault="008103D0"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prac budowlanych,</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stempla pocztowego,</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potrącania rat</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opóźnienia w płatności składki lub pierwszej raty,</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zgłaszania szkód,</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likwidacji środków trwałych,</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lastRenderedPageBreak/>
        <w:t>Klauzula likwidacyjna w sprzęcie elektronicznym</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automatycznego pokrycia nowo nabytego mienia,</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 xml:space="preserve">Klauzula automatycznego pokrycia majątku nabytego po zebraniu danych do </w:t>
      </w:r>
      <w:r w:rsidR="009F36F2" w:rsidRPr="00FE2C9E">
        <w:rPr>
          <w:rFonts w:asciiTheme="minorHAnsi" w:hAnsiTheme="minorHAnsi" w:cstheme="minorHAnsi"/>
          <w:szCs w:val="22"/>
        </w:rPr>
        <w:t>SIWZ</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początku ochrony ubezpieczeniowej,</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przewłaszczenia</w:t>
      </w:r>
    </w:p>
    <w:p w:rsidR="00E44A03" w:rsidRPr="00FE2C9E" w:rsidRDefault="00E44A03"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 xml:space="preserve">Klauzula przepięć, </w:t>
      </w:r>
    </w:p>
    <w:p w:rsidR="00E44A03" w:rsidRPr="00FE2C9E" w:rsidRDefault="00E44A03"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usunięcia pozostałości po szkodzie,</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wypłaty kwoty bezspornej odszkodowania</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dodatkowych kosztów zabezpieczenia mienia przed szkodą,</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dodatkowych kosztów akcji ratowniczej,</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dewastacji</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aktów terroryzmu</w:t>
      </w:r>
    </w:p>
    <w:p w:rsidR="00E44A03" w:rsidRPr="00FE2C9E" w:rsidRDefault="00E44A03"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akceptacji zabezpieczeń,</w:t>
      </w:r>
    </w:p>
    <w:p w:rsidR="000F2CA7" w:rsidRPr="00FE2C9E" w:rsidRDefault="000F2CA7" w:rsidP="000A0B9E">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FE2C9E">
        <w:rPr>
          <w:rFonts w:asciiTheme="minorHAnsi" w:hAnsiTheme="minorHAnsi" w:cstheme="minorHAnsi"/>
          <w:szCs w:val="22"/>
        </w:rPr>
        <w:t>Klauzula miejsca ubezpieczenia,</w:t>
      </w:r>
    </w:p>
    <w:p w:rsidR="00E44A03" w:rsidRPr="00FE2C9E" w:rsidRDefault="00E44A03" w:rsidP="000A0B9E">
      <w:pPr>
        <w:pStyle w:val="Nagwek2"/>
        <w:numPr>
          <w:ilvl w:val="0"/>
          <w:numId w:val="41"/>
        </w:numPr>
        <w:tabs>
          <w:tab w:val="clear" w:pos="1620"/>
        </w:tabs>
        <w:ind w:left="426"/>
      </w:pPr>
      <w:r w:rsidRPr="00FE2C9E">
        <w:t>UBEZPIECZENIE SPRZĘTU ELEKTRONICZNEGO</w:t>
      </w:r>
    </w:p>
    <w:p w:rsidR="00E44A03" w:rsidRPr="00FE2C9E" w:rsidRDefault="00E44A03" w:rsidP="00E44A03">
      <w:pPr>
        <w:spacing w:line="360" w:lineRule="auto"/>
        <w:jc w:val="both"/>
        <w:rPr>
          <w:rFonts w:cstheme="minorHAnsi"/>
          <w:b/>
          <w:color w:val="000000"/>
          <w:szCs w:val="22"/>
        </w:rPr>
      </w:pPr>
      <w:r w:rsidRPr="00FE2C9E">
        <w:rPr>
          <w:rFonts w:cstheme="minorHAnsi"/>
          <w:b/>
          <w:color w:val="000000"/>
          <w:szCs w:val="22"/>
        </w:rPr>
        <w:t xml:space="preserve">WARUNKI MINIMALNE, JAKIE MUSZĄ SPEŁNIAĆ OFERTY </w:t>
      </w:r>
    </w:p>
    <w:p w:rsidR="00E44A03" w:rsidRPr="00FE2C9E" w:rsidRDefault="00E44A03" w:rsidP="00301788">
      <w:pPr>
        <w:pStyle w:val="Nagwek3"/>
      </w:pPr>
      <w:r w:rsidRPr="00FE2C9E">
        <w:t xml:space="preserve">Przedmiot ubezpieczenia: </w:t>
      </w:r>
    </w:p>
    <w:p w:rsidR="00E44A03" w:rsidRPr="00FE2C9E" w:rsidRDefault="00E44A03" w:rsidP="00E44A03">
      <w:pPr>
        <w:spacing w:after="120" w:line="360" w:lineRule="auto"/>
        <w:ind w:left="360"/>
        <w:jc w:val="both"/>
        <w:rPr>
          <w:rFonts w:cstheme="minorHAnsi"/>
          <w:szCs w:val="22"/>
        </w:rPr>
      </w:pPr>
      <w:r w:rsidRPr="00FE2C9E">
        <w:rPr>
          <w:rFonts w:cstheme="minorHAnsi"/>
          <w:szCs w:val="22"/>
        </w:rPr>
        <w:t>Ubezpieczeniem zostanie objęty wybrany sprzęt elektroniczny oraz sprzęt medyczny stacjonarny i przenośny będący własnością lub użytkowany przez Zespół Opieki Zdrowotnej w Lidzbarku Warmiński.</w:t>
      </w:r>
    </w:p>
    <w:p w:rsidR="00E44A03" w:rsidRPr="00FE2C9E" w:rsidRDefault="00E44A03" w:rsidP="00301788">
      <w:pPr>
        <w:pStyle w:val="Nagwek3"/>
      </w:pPr>
      <w:r w:rsidRPr="00FE2C9E">
        <w:t xml:space="preserve">Zakres ubezpieczenia: </w:t>
      </w:r>
    </w:p>
    <w:p w:rsidR="00E44A03" w:rsidRPr="00FE2C9E" w:rsidRDefault="00E44A03" w:rsidP="00E44A03">
      <w:pPr>
        <w:spacing w:after="120" w:line="360" w:lineRule="auto"/>
        <w:ind w:left="360"/>
        <w:jc w:val="both"/>
        <w:rPr>
          <w:rFonts w:cstheme="minorHAnsi"/>
          <w:szCs w:val="22"/>
        </w:rPr>
      </w:pPr>
      <w:r w:rsidRPr="00FE2C9E">
        <w:rPr>
          <w:rFonts w:cstheme="minorHAnsi"/>
          <w:szCs w:val="22"/>
        </w:rPr>
        <w:t>Ubezpieczenie zawarte w systemie „</w:t>
      </w:r>
      <w:proofErr w:type="spellStart"/>
      <w:r w:rsidRPr="00FE2C9E">
        <w:rPr>
          <w:rFonts w:cstheme="minorHAnsi"/>
          <w:szCs w:val="22"/>
        </w:rPr>
        <w:t>all</w:t>
      </w:r>
      <w:proofErr w:type="spellEnd"/>
      <w:r w:rsidRPr="00FE2C9E">
        <w:rPr>
          <w:rFonts w:cstheme="minorHAnsi"/>
          <w:szCs w:val="22"/>
        </w:rPr>
        <w:t xml:space="preserve"> </w:t>
      </w:r>
      <w:proofErr w:type="spellStart"/>
      <w:r w:rsidRPr="00FE2C9E">
        <w:rPr>
          <w:rFonts w:cstheme="minorHAnsi"/>
          <w:szCs w:val="22"/>
        </w:rPr>
        <w:t>risks</w:t>
      </w:r>
      <w:proofErr w:type="spellEnd"/>
      <w:r w:rsidRPr="00FE2C9E">
        <w:rPr>
          <w:rFonts w:cstheme="minorHAnsi"/>
          <w:szCs w:val="22"/>
        </w:rPr>
        <w:t xml:space="preserve">” – wszystkie ryzyka za wyjątkiem wyraźnie wyłączonych; ochrona obejmie w szczególności szkody wyrządzone przez: zaniedbanie, niewłaściwe użytkowanie, niezręczność, błąd w obsłudze, umyślne spowodowanie szkody lub złą </w:t>
      </w:r>
      <w:r w:rsidRPr="00FE2C9E">
        <w:rPr>
          <w:rFonts w:cstheme="minorHAnsi"/>
          <w:szCs w:val="22"/>
        </w:rPr>
        <w:lastRenderedPageBreak/>
        <w:t>wolę osób trzecich; kradzież z włamaniem i rabunek; pożar (również bez widocznego płomienia), eksplozje wszystkich rodzajów, implozje, bezpośrednie uderzenia pioruna, upadek pojazdu powietrznego; wodę bieżącą, powódź, zalanie, podniesienie się poziomu wody, wody gruntowe, opady deszczowe, korozję, parę wodną, mróz, wilgoć i płyny innego rodzaju, burzę, wichurę, grad, lawinę, spadnięcie skał; błędy konstrukcyjne, materiałowe, produkcyjne, przepięcie, indukcję, pośrednie uderzenie pioruna.</w:t>
      </w:r>
    </w:p>
    <w:p w:rsidR="00E44A03" w:rsidRPr="00FE2C9E" w:rsidRDefault="00E44A03" w:rsidP="00E44A03">
      <w:pPr>
        <w:spacing w:after="120" w:line="360" w:lineRule="auto"/>
        <w:ind w:left="360"/>
        <w:jc w:val="both"/>
        <w:rPr>
          <w:rFonts w:cstheme="minorHAnsi"/>
          <w:szCs w:val="22"/>
        </w:rPr>
      </w:pPr>
      <w:r w:rsidRPr="00FE2C9E">
        <w:rPr>
          <w:rFonts w:cstheme="minorHAnsi"/>
          <w:szCs w:val="22"/>
        </w:rPr>
        <w:t>Wyłączenia odpowiedzialności nie mogą dotyczyć wyżej wymienionych ryzyk.</w:t>
      </w:r>
    </w:p>
    <w:p w:rsidR="00E44A03" w:rsidRPr="00FE2C9E" w:rsidRDefault="00E44A03" w:rsidP="00301788">
      <w:pPr>
        <w:pStyle w:val="Nagwek3"/>
      </w:pPr>
      <w:r w:rsidRPr="00FE2C9E">
        <w:t>Suma ubezpieczenia:</w:t>
      </w:r>
    </w:p>
    <w:p w:rsidR="00E44A03" w:rsidRPr="00FE2C9E" w:rsidRDefault="00E44A03" w:rsidP="00242E0B">
      <w:pPr>
        <w:spacing w:line="360" w:lineRule="auto"/>
        <w:ind w:left="360"/>
        <w:jc w:val="both"/>
        <w:rPr>
          <w:rFonts w:cstheme="minorHAnsi"/>
          <w:szCs w:val="22"/>
        </w:rPr>
      </w:pPr>
      <w:r w:rsidRPr="00FE2C9E">
        <w:rPr>
          <w:rFonts w:cstheme="minorHAnsi"/>
          <w:szCs w:val="22"/>
        </w:rPr>
        <w:t xml:space="preserve">Suma ubezpieczenia odpowiada ewidencyjnej wartości początkowej (księgowej brutto) i wynosi </w:t>
      </w:r>
    </w:p>
    <w:tbl>
      <w:tblPr>
        <w:tblW w:w="9156" w:type="dxa"/>
        <w:tblInd w:w="55" w:type="dxa"/>
        <w:tblCellMar>
          <w:left w:w="70" w:type="dxa"/>
          <w:right w:w="70" w:type="dxa"/>
        </w:tblCellMar>
        <w:tblLook w:val="04A0" w:firstRow="1" w:lastRow="0" w:firstColumn="1" w:lastColumn="0" w:noHBand="0" w:noVBand="1"/>
      </w:tblPr>
      <w:tblGrid>
        <w:gridCol w:w="396"/>
        <w:gridCol w:w="4013"/>
        <w:gridCol w:w="1843"/>
        <w:gridCol w:w="1741"/>
        <w:gridCol w:w="1163"/>
      </w:tblGrid>
      <w:tr w:rsidR="00301788" w:rsidRPr="00FE2C9E" w:rsidTr="00301788">
        <w:trPr>
          <w:trHeight w:val="510"/>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LP</w:t>
            </w:r>
          </w:p>
        </w:tc>
        <w:tc>
          <w:tcPr>
            <w:tcW w:w="4013" w:type="dxa"/>
            <w:tcBorders>
              <w:top w:val="single" w:sz="4" w:space="0" w:color="auto"/>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b/>
                <w:bCs/>
                <w:sz w:val="20"/>
              </w:rPr>
            </w:pPr>
            <w:r w:rsidRPr="00FE2C9E">
              <w:rPr>
                <w:rFonts w:ascii="Arial" w:eastAsia="Times New Roman" w:hAnsi="Arial" w:cs="Arial"/>
                <w:b/>
                <w:bCs/>
                <w:sz w:val="20"/>
              </w:rPr>
              <w:t>Nazwa i rodzaj sprzętu</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b/>
                <w:bCs/>
                <w:sz w:val="20"/>
              </w:rPr>
            </w:pPr>
            <w:r w:rsidRPr="00FE2C9E">
              <w:rPr>
                <w:rFonts w:ascii="Arial" w:eastAsia="Times New Roman" w:hAnsi="Arial" w:cs="Arial"/>
                <w:b/>
                <w:bCs/>
                <w:sz w:val="20"/>
              </w:rPr>
              <w:t>Nr identyfikacyjny</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b/>
                <w:bCs/>
                <w:sz w:val="20"/>
              </w:rPr>
            </w:pPr>
            <w:r w:rsidRPr="00FE2C9E">
              <w:rPr>
                <w:rFonts w:ascii="Arial" w:eastAsia="Times New Roman" w:hAnsi="Arial" w:cs="Arial"/>
                <w:b/>
                <w:bCs/>
                <w:sz w:val="20"/>
              </w:rPr>
              <w:t xml:space="preserve"> Wartość brutto </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rodzaj</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Aparat RTG </w:t>
            </w:r>
            <w:proofErr w:type="spellStart"/>
            <w:r w:rsidRPr="00FE2C9E">
              <w:rPr>
                <w:rFonts w:ascii="Arial" w:eastAsia="Times New Roman" w:hAnsi="Arial" w:cs="Arial"/>
                <w:sz w:val="20"/>
              </w:rPr>
              <w:t>Luminos</w:t>
            </w:r>
            <w:proofErr w:type="spellEnd"/>
            <w:r w:rsidRPr="00FE2C9E">
              <w:rPr>
                <w:rFonts w:ascii="Arial" w:eastAsia="Times New Roman" w:hAnsi="Arial" w:cs="Arial"/>
                <w:sz w:val="20"/>
              </w:rPr>
              <w:t xml:space="preserve"> RF Classic (</w:t>
            </w:r>
            <w:proofErr w:type="spellStart"/>
            <w:r w:rsidRPr="00FE2C9E">
              <w:rPr>
                <w:rFonts w:ascii="Arial" w:eastAsia="Times New Roman" w:hAnsi="Arial" w:cs="Arial"/>
                <w:sz w:val="20"/>
              </w:rPr>
              <w:t>telekomano</w:t>
            </w:r>
            <w:proofErr w:type="spellEnd"/>
            <w:r w:rsidRPr="00FE2C9E">
              <w:rPr>
                <w:rFonts w:ascii="Arial" w:eastAsia="Times New Roman" w:hAnsi="Arial" w:cs="Arial"/>
                <w:sz w:val="20"/>
              </w:rPr>
              <w:t>)</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802/ZOZ/12/2010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432 212,00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Aparat RTG Siemens </w:t>
            </w:r>
            <w:proofErr w:type="spellStart"/>
            <w:r w:rsidRPr="00FE2C9E">
              <w:rPr>
                <w:rFonts w:ascii="Arial" w:eastAsia="Times New Roman" w:hAnsi="Arial" w:cs="Arial"/>
                <w:sz w:val="20"/>
              </w:rPr>
              <w:t>Multix</w:t>
            </w:r>
            <w:proofErr w:type="spellEnd"/>
            <w:r w:rsidRPr="00FE2C9E">
              <w:rPr>
                <w:rFonts w:ascii="Arial" w:eastAsia="Times New Roman" w:hAnsi="Arial" w:cs="Arial"/>
                <w:sz w:val="20"/>
              </w:rPr>
              <w:t xml:space="preserve"> Top (kostno-płucny)</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802/ZOZ/13/2010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295 226,56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Aparat ultrasonograficzny USG </w:t>
            </w:r>
            <w:proofErr w:type="spellStart"/>
            <w:r w:rsidRPr="00FE2C9E">
              <w:rPr>
                <w:rFonts w:ascii="Arial" w:eastAsia="Times New Roman" w:hAnsi="Arial" w:cs="Arial"/>
                <w:sz w:val="20"/>
              </w:rPr>
              <w:t>Acuson</w:t>
            </w:r>
            <w:proofErr w:type="spellEnd"/>
            <w:r w:rsidRPr="00FE2C9E">
              <w:rPr>
                <w:rFonts w:ascii="Arial" w:eastAsia="Times New Roman" w:hAnsi="Arial" w:cs="Arial"/>
                <w:sz w:val="20"/>
              </w:rPr>
              <w:t xml:space="preserve"> X150</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802/ZOZ/01/10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149 887,74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4</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Aparat USG Siemens </w:t>
            </w:r>
            <w:proofErr w:type="spellStart"/>
            <w:r w:rsidRPr="00FE2C9E">
              <w:rPr>
                <w:rFonts w:ascii="Arial" w:eastAsia="Times New Roman" w:hAnsi="Arial" w:cs="Arial"/>
                <w:sz w:val="20"/>
              </w:rPr>
              <w:t>Acuson</w:t>
            </w:r>
            <w:proofErr w:type="spellEnd"/>
            <w:r w:rsidRPr="00FE2C9E">
              <w:rPr>
                <w:rFonts w:ascii="Arial" w:eastAsia="Times New Roman" w:hAnsi="Arial" w:cs="Arial"/>
                <w:sz w:val="20"/>
              </w:rPr>
              <w:t xml:space="preserve"> CV 70 z kolorowym Dopplerem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802/ZOZ/09/08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98 990,00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5</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Aparat USG Siemens </w:t>
            </w:r>
            <w:proofErr w:type="spellStart"/>
            <w:r w:rsidRPr="00FE2C9E">
              <w:rPr>
                <w:rFonts w:ascii="Arial" w:eastAsia="Times New Roman" w:hAnsi="Arial" w:cs="Arial"/>
                <w:sz w:val="20"/>
              </w:rPr>
              <w:t>Acuson</w:t>
            </w:r>
            <w:proofErr w:type="spellEnd"/>
            <w:r w:rsidRPr="00FE2C9E">
              <w:rPr>
                <w:rFonts w:ascii="Arial" w:eastAsia="Times New Roman" w:hAnsi="Arial" w:cs="Arial"/>
                <w:sz w:val="20"/>
              </w:rPr>
              <w:t xml:space="preserve"> X300</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802/ZOZ/18/08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149 990,00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6</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Autorefraktokeratometr</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802/ZOZ/16/2010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22 300,00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7</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Aparat Elektrochirurgiczny z modułem argonowym</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802/ZOZ/9/11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28 045,86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8</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Defibrylator  </w:t>
            </w:r>
            <w:proofErr w:type="spellStart"/>
            <w:r w:rsidRPr="00FE2C9E">
              <w:rPr>
                <w:rFonts w:ascii="Arial" w:eastAsia="Times New Roman" w:hAnsi="Arial" w:cs="Arial"/>
                <w:sz w:val="20"/>
              </w:rPr>
              <w:t>Lifepak</w:t>
            </w:r>
            <w:proofErr w:type="spellEnd"/>
            <w:r w:rsidRPr="00FE2C9E">
              <w:rPr>
                <w:rFonts w:ascii="Arial" w:eastAsia="Times New Roman" w:hAnsi="Arial" w:cs="Arial"/>
                <w:sz w:val="20"/>
              </w:rPr>
              <w:t xml:space="preserve"> 12</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802/ZOZ/04/10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42 757,20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9</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Defibrylator </w:t>
            </w:r>
            <w:proofErr w:type="spellStart"/>
            <w:r w:rsidRPr="00FE2C9E">
              <w:rPr>
                <w:rFonts w:ascii="Arial" w:eastAsia="Times New Roman" w:hAnsi="Arial" w:cs="Arial"/>
                <w:sz w:val="20"/>
              </w:rPr>
              <w:t>Lifepak</w:t>
            </w:r>
            <w:proofErr w:type="spellEnd"/>
            <w:r w:rsidRPr="00FE2C9E">
              <w:rPr>
                <w:rFonts w:ascii="Arial" w:eastAsia="Times New Roman" w:hAnsi="Arial" w:cs="Arial"/>
                <w:sz w:val="20"/>
              </w:rPr>
              <w:t xml:space="preserve"> 20</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802/ZOZ/05/10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26 248,17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10</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Defibrylator LP 12</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802/ZOZ/14/08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43 442,00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przenośny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11</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Densonorm</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802/12/08/OR</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16 433,62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12</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Diatermia Argonowa z wyposażeniem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802/ZOZ/03/08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44 781,56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13</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Dźwig osobowy</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640/ZOZ/08/09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355 143,75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14</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Inkubator otwarty z wyposażeniem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802/ZOZ/06/08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26 757,49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15</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 GAMMA XXL</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802/ZOZ/08/10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24 794,04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16</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 GAMMA XXL</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802/ZOZ/09/10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24 794,04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17</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802/ZOZ/242/2011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3 348,00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18</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802/ZOZ/243/2011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3 348,00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19</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802/ZOZ/244/2011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3 348,00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20</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 M8A</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802/238/2011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3 449,52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21</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Kardiomonitor M8A</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802/239/2011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3 449,52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22</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Kardiotokograf SR618B</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ZOZ/802/7/09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6 420,00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23</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Kardiotokograf SR618B</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ZOZ/802/6/09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6 420,00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24</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Koagulometr</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801/ZOZ/04/09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4 815,00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lastRenderedPageBreak/>
              <w:t>25</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Kolposkop</w:t>
            </w:r>
            <w:proofErr w:type="spellEnd"/>
            <w:r w:rsidRPr="00FE2C9E">
              <w:rPr>
                <w:rFonts w:ascii="Arial" w:eastAsia="Times New Roman" w:hAnsi="Arial" w:cs="Arial"/>
                <w:sz w:val="20"/>
              </w:rPr>
              <w:t xml:space="preserve"> ALT AC-1310</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802/ZOZ/10/08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6 137,00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26</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Lampa operacyjna sufitowa pojedyncza</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802//ZOZ/09/09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23 540,00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102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27</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Lampa szczelinowa </w:t>
            </w:r>
            <w:proofErr w:type="spellStart"/>
            <w:r w:rsidRPr="00FE2C9E">
              <w:rPr>
                <w:rFonts w:ascii="Arial" w:eastAsia="Times New Roman" w:hAnsi="Arial" w:cs="Arial"/>
                <w:sz w:val="20"/>
              </w:rPr>
              <w:t>kpl</w:t>
            </w:r>
            <w:proofErr w:type="spellEnd"/>
            <w:r w:rsidRPr="00FE2C9E">
              <w:rPr>
                <w:rFonts w:ascii="Arial" w:eastAsia="Times New Roman" w:hAnsi="Arial" w:cs="Arial"/>
                <w:sz w:val="20"/>
              </w:rPr>
              <w:t xml:space="preserve"> (Tonometr aplanacyjny,trójlustroOG3M </w:t>
            </w:r>
            <w:proofErr w:type="spellStart"/>
            <w:r w:rsidRPr="00FE2C9E">
              <w:rPr>
                <w:rFonts w:ascii="Arial" w:eastAsia="Times New Roman" w:hAnsi="Arial" w:cs="Arial"/>
                <w:sz w:val="20"/>
              </w:rPr>
              <w:t>Ocular,oftalomoskop</w:t>
            </w:r>
            <w:proofErr w:type="spellEnd"/>
            <w:r w:rsidRPr="00FE2C9E">
              <w:rPr>
                <w:rFonts w:ascii="Arial" w:eastAsia="Times New Roman" w:hAnsi="Arial" w:cs="Arial"/>
                <w:sz w:val="20"/>
              </w:rPr>
              <w:t xml:space="preserve"> Mini 3000 Heine)</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802/ZOZ/17/2010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19 420,00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28</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Pachymetr</w:t>
            </w:r>
            <w:proofErr w:type="spellEnd"/>
            <w:r w:rsidRPr="00FE2C9E">
              <w:rPr>
                <w:rFonts w:ascii="Arial" w:eastAsia="Times New Roman" w:hAnsi="Arial" w:cs="Arial"/>
                <w:sz w:val="20"/>
              </w:rPr>
              <w:t xml:space="preserve"> PIROP</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802/ZOZ/4A/2011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9 800,00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29</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Perymetr komputerowy</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802/ZOZ/19/2010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15 200,01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30</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Respirator stacjonarny  SAVINA</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802/ZOZ/06/10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51 554,74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31</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Respirator transportowy OXYLOG 3000</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802/ZOZ/07/10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39 963,43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przenośny</w:t>
            </w:r>
          </w:p>
        </w:tc>
      </w:tr>
      <w:tr w:rsidR="00301788" w:rsidRPr="00FE2C9E" w:rsidTr="00301788">
        <w:trPr>
          <w:trHeight w:val="76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32</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Spirometr Diagnostyczny </w:t>
            </w:r>
            <w:proofErr w:type="spellStart"/>
            <w:r w:rsidRPr="00FE2C9E">
              <w:rPr>
                <w:rFonts w:ascii="Arial" w:eastAsia="Times New Roman" w:hAnsi="Arial" w:cs="Arial"/>
                <w:sz w:val="20"/>
              </w:rPr>
              <w:t>Pneumo</w:t>
            </w:r>
            <w:proofErr w:type="spellEnd"/>
            <w:r w:rsidRPr="00FE2C9E">
              <w:rPr>
                <w:rFonts w:ascii="Arial" w:eastAsia="Times New Roman" w:hAnsi="Arial" w:cs="Arial"/>
                <w:sz w:val="20"/>
              </w:rPr>
              <w:t xml:space="preserve"> z zestawem komputerowym i oprogramowaniem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802/ZOZ/17/08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8 300,00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51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33</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Tonometr bezdotykowy</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802/ZOZ/18/2010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26 700,00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102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34</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Unit okulistyczny + Rzutnik testów</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802/ZOZ/22/2010+ 802/ZOZ/21/2010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20 800,00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76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35</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Urządzenie do </w:t>
            </w:r>
            <w:proofErr w:type="spellStart"/>
            <w:r w:rsidRPr="00FE2C9E">
              <w:rPr>
                <w:rFonts w:ascii="Arial" w:eastAsia="Times New Roman" w:hAnsi="Arial" w:cs="Arial"/>
                <w:sz w:val="20"/>
              </w:rPr>
              <w:t>screningowego</w:t>
            </w:r>
            <w:proofErr w:type="spellEnd"/>
            <w:r w:rsidRPr="00FE2C9E">
              <w:rPr>
                <w:rFonts w:ascii="Arial" w:eastAsia="Times New Roman" w:hAnsi="Arial" w:cs="Arial"/>
                <w:sz w:val="20"/>
              </w:rPr>
              <w:t xml:space="preserve"> badania słuchu OTO READ wraz z dodatkowym wyposażeniem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802/ZOZ/03/10</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9 634,37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36</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Wózek do przewożenia chorych WU-03 tur</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802/241/2011</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2 754,00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76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37</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Wideoduodenoskop</w:t>
            </w:r>
            <w:proofErr w:type="spellEnd"/>
            <w:r w:rsidRPr="00FE2C9E">
              <w:rPr>
                <w:rFonts w:ascii="Arial" w:eastAsia="Times New Roman" w:hAnsi="Arial" w:cs="Arial"/>
                <w:sz w:val="20"/>
              </w:rPr>
              <w:t xml:space="preserve"> z wyposażeniem ED-3490TK/</w:t>
            </w:r>
            <w:proofErr w:type="spellStart"/>
            <w:r w:rsidRPr="00FE2C9E">
              <w:rPr>
                <w:rFonts w:ascii="Arial" w:eastAsia="Times New Roman" w:hAnsi="Arial" w:cs="Arial"/>
                <w:sz w:val="20"/>
              </w:rPr>
              <w:t>Pentax</w:t>
            </w:r>
            <w:proofErr w:type="spellEnd"/>
            <w:r w:rsidRPr="00FE2C9E">
              <w:rPr>
                <w:rFonts w:ascii="Arial" w:eastAsia="Times New Roman" w:hAnsi="Arial" w:cs="Arial"/>
                <w:sz w:val="20"/>
              </w:rPr>
              <w:t xml:space="preserve"> (HOYA)</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38</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Wideokolonoskop</w:t>
            </w:r>
            <w:proofErr w:type="spellEnd"/>
            <w:r w:rsidRPr="00FE2C9E">
              <w:rPr>
                <w:rFonts w:ascii="Arial" w:eastAsia="Times New Roman" w:hAnsi="Arial" w:cs="Arial"/>
                <w:sz w:val="20"/>
              </w:rPr>
              <w:t xml:space="preserve"> EC380FK2P</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802/ZOZ/16/08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51 281,77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1020"/>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39</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Zestaw do zamykania naczyń krwionośnych LIGASURE VESSEL SEALING GEN X1 z wyposażeniem</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802/ZOZ/07/08</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35 536,84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40</w:t>
            </w:r>
          </w:p>
        </w:tc>
        <w:tc>
          <w:tcPr>
            <w:tcW w:w="401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Zestaw laparoskopowy</w:t>
            </w:r>
          </w:p>
        </w:tc>
        <w:tc>
          <w:tcPr>
            <w:tcW w:w="184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802/ZOZ/03/09</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52 737,67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41</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Wirówka z osprzętem</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801/ZOZ/1/2012</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8 398,08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396" w:type="dxa"/>
            <w:tcBorders>
              <w:top w:val="nil"/>
              <w:left w:val="single" w:sz="4" w:space="0" w:color="auto"/>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42</w:t>
            </w:r>
          </w:p>
        </w:tc>
        <w:tc>
          <w:tcPr>
            <w:tcW w:w="401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proofErr w:type="spellStart"/>
            <w:r w:rsidRPr="00FE2C9E">
              <w:rPr>
                <w:rFonts w:ascii="Arial" w:eastAsia="Times New Roman" w:hAnsi="Arial" w:cs="Arial"/>
                <w:sz w:val="20"/>
              </w:rPr>
              <w:t>Wideoduodenoskop</w:t>
            </w:r>
            <w:proofErr w:type="spellEnd"/>
            <w:r w:rsidRPr="00FE2C9E">
              <w:rPr>
                <w:rFonts w:ascii="Arial" w:eastAsia="Times New Roman" w:hAnsi="Arial" w:cs="Arial"/>
                <w:sz w:val="20"/>
              </w:rPr>
              <w:t xml:space="preserve"> diagnostyczno-zabieg. z w</w:t>
            </w:r>
          </w:p>
        </w:tc>
        <w:tc>
          <w:tcPr>
            <w:tcW w:w="1843"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802/ZOZ/6/11/A-E</w:t>
            </w:r>
          </w:p>
        </w:tc>
        <w:tc>
          <w:tcPr>
            <w:tcW w:w="1741" w:type="dxa"/>
            <w:tcBorders>
              <w:top w:val="nil"/>
              <w:left w:val="nil"/>
              <w:bottom w:val="single" w:sz="4" w:space="0" w:color="auto"/>
              <w:right w:val="single" w:sz="4" w:space="0" w:color="auto"/>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104 970,00    </w:t>
            </w:r>
          </w:p>
        </w:tc>
        <w:tc>
          <w:tcPr>
            <w:tcW w:w="1163"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r w:rsidRPr="00FE2C9E">
              <w:rPr>
                <w:rFonts w:ascii="Arial" w:eastAsia="Times New Roman" w:hAnsi="Arial" w:cs="Arial"/>
                <w:sz w:val="20"/>
              </w:rPr>
              <w:t>stacjonarny</w:t>
            </w:r>
          </w:p>
        </w:tc>
      </w:tr>
      <w:tr w:rsidR="00301788" w:rsidRPr="00FE2C9E" w:rsidTr="00301788">
        <w:trPr>
          <w:trHeight w:val="255"/>
        </w:trPr>
        <w:tc>
          <w:tcPr>
            <w:tcW w:w="625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RAZEM</w:t>
            </w:r>
          </w:p>
        </w:tc>
        <w:tc>
          <w:tcPr>
            <w:tcW w:w="1741" w:type="dxa"/>
            <w:tcBorders>
              <w:top w:val="nil"/>
              <w:left w:val="nil"/>
              <w:bottom w:val="single" w:sz="4" w:space="0" w:color="auto"/>
              <w:right w:val="single" w:sz="4" w:space="0" w:color="auto"/>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b/>
                <w:bCs/>
                <w:sz w:val="20"/>
              </w:rPr>
            </w:pPr>
            <w:r w:rsidRPr="00FE2C9E">
              <w:rPr>
                <w:rFonts w:ascii="Arial" w:eastAsia="Times New Roman" w:hAnsi="Arial" w:cs="Arial"/>
                <w:b/>
                <w:bCs/>
                <w:sz w:val="20"/>
              </w:rPr>
              <w:t xml:space="preserve">  2 303 129,98    </w:t>
            </w:r>
          </w:p>
        </w:tc>
        <w:tc>
          <w:tcPr>
            <w:tcW w:w="1163" w:type="dxa"/>
            <w:tcBorders>
              <w:top w:val="nil"/>
              <w:left w:val="nil"/>
              <w:bottom w:val="nil"/>
              <w:right w:val="nil"/>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sz w:val="20"/>
              </w:rPr>
            </w:pPr>
          </w:p>
        </w:tc>
      </w:tr>
      <w:tr w:rsidR="00301788" w:rsidRPr="00FE2C9E" w:rsidTr="00301788">
        <w:trPr>
          <w:trHeight w:val="255"/>
        </w:trPr>
        <w:tc>
          <w:tcPr>
            <w:tcW w:w="396" w:type="dxa"/>
            <w:tcBorders>
              <w:top w:val="nil"/>
              <w:left w:val="nil"/>
              <w:bottom w:val="nil"/>
              <w:right w:val="nil"/>
            </w:tcBorders>
            <w:shd w:val="clear" w:color="auto" w:fill="auto"/>
            <w:noWrap/>
            <w:vAlign w:val="bottom"/>
            <w:hideMark/>
          </w:tcPr>
          <w:p w:rsidR="00301788" w:rsidRPr="00FE2C9E" w:rsidRDefault="00301788" w:rsidP="00301788">
            <w:pPr>
              <w:spacing w:before="0" w:after="0" w:line="240" w:lineRule="auto"/>
              <w:jc w:val="center"/>
              <w:rPr>
                <w:rFonts w:ascii="Arial" w:eastAsia="Times New Roman" w:hAnsi="Arial" w:cs="Arial"/>
                <w:sz w:val="20"/>
              </w:rPr>
            </w:pPr>
          </w:p>
        </w:tc>
        <w:tc>
          <w:tcPr>
            <w:tcW w:w="4013"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w tym stacjonarny</w:t>
            </w:r>
          </w:p>
        </w:tc>
        <w:tc>
          <w:tcPr>
            <w:tcW w:w="1843"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p>
        </w:tc>
        <w:tc>
          <w:tcPr>
            <w:tcW w:w="1741"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2 263 166,55    </w:t>
            </w:r>
          </w:p>
        </w:tc>
        <w:tc>
          <w:tcPr>
            <w:tcW w:w="1163" w:type="dxa"/>
            <w:tcBorders>
              <w:top w:val="nil"/>
              <w:left w:val="nil"/>
              <w:bottom w:val="nil"/>
              <w:right w:val="nil"/>
            </w:tcBorders>
            <w:shd w:val="clear" w:color="auto" w:fill="auto"/>
            <w:vAlign w:val="center"/>
            <w:hideMark/>
          </w:tcPr>
          <w:p w:rsidR="00301788" w:rsidRPr="00FE2C9E" w:rsidRDefault="00301788" w:rsidP="00301788">
            <w:pPr>
              <w:spacing w:before="0" w:after="0" w:line="240" w:lineRule="auto"/>
              <w:jc w:val="center"/>
              <w:rPr>
                <w:rFonts w:ascii="Arial" w:eastAsia="Times New Roman" w:hAnsi="Arial" w:cs="Arial"/>
                <w:b/>
                <w:bCs/>
                <w:sz w:val="20"/>
              </w:rPr>
            </w:pPr>
          </w:p>
        </w:tc>
      </w:tr>
      <w:tr w:rsidR="00301788" w:rsidRPr="00FE2C9E" w:rsidTr="00301788">
        <w:trPr>
          <w:trHeight w:val="255"/>
        </w:trPr>
        <w:tc>
          <w:tcPr>
            <w:tcW w:w="396"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jc w:val="center"/>
              <w:rPr>
                <w:rFonts w:ascii="Arial" w:eastAsia="Times New Roman" w:hAnsi="Arial" w:cs="Arial"/>
                <w:sz w:val="20"/>
              </w:rPr>
            </w:pPr>
          </w:p>
        </w:tc>
        <w:tc>
          <w:tcPr>
            <w:tcW w:w="4013" w:type="dxa"/>
            <w:tcBorders>
              <w:top w:val="nil"/>
              <w:left w:val="nil"/>
              <w:bottom w:val="nil"/>
              <w:right w:val="nil"/>
            </w:tcBorders>
            <w:shd w:val="clear" w:color="auto" w:fill="auto"/>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w tym przenośny</w:t>
            </w:r>
          </w:p>
        </w:tc>
        <w:tc>
          <w:tcPr>
            <w:tcW w:w="1843"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p>
        </w:tc>
        <w:tc>
          <w:tcPr>
            <w:tcW w:w="1741"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rPr>
                <w:rFonts w:ascii="Arial" w:eastAsia="Times New Roman" w:hAnsi="Arial" w:cs="Arial"/>
                <w:sz w:val="20"/>
              </w:rPr>
            </w:pPr>
            <w:r w:rsidRPr="00FE2C9E">
              <w:rPr>
                <w:rFonts w:ascii="Arial" w:eastAsia="Times New Roman" w:hAnsi="Arial" w:cs="Arial"/>
                <w:sz w:val="20"/>
              </w:rPr>
              <w:t xml:space="preserve">      39 963,43    </w:t>
            </w:r>
          </w:p>
        </w:tc>
        <w:tc>
          <w:tcPr>
            <w:tcW w:w="1163" w:type="dxa"/>
            <w:tcBorders>
              <w:top w:val="nil"/>
              <w:left w:val="nil"/>
              <w:bottom w:val="nil"/>
              <w:right w:val="nil"/>
            </w:tcBorders>
            <w:shd w:val="clear" w:color="auto" w:fill="auto"/>
            <w:noWrap/>
            <w:vAlign w:val="center"/>
            <w:hideMark/>
          </w:tcPr>
          <w:p w:rsidR="00301788" w:rsidRPr="00FE2C9E" w:rsidRDefault="00301788" w:rsidP="00301788">
            <w:pPr>
              <w:spacing w:before="0" w:after="0" w:line="240" w:lineRule="auto"/>
              <w:jc w:val="center"/>
              <w:rPr>
                <w:rFonts w:ascii="Arial" w:eastAsia="Times New Roman" w:hAnsi="Arial" w:cs="Arial"/>
                <w:sz w:val="20"/>
              </w:rPr>
            </w:pPr>
          </w:p>
        </w:tc>
      </w:tr>
    </w:tbl>
    <w:p w:rsidR="00E44A03" w:rsidRPr="00FE2C9E" w:rsidRDefault="00E44A03" w:rsidP="00301788">
      <w:pPr>
        <w:pStyle w:val="Nagwek3"/>
      </w:pPr>
      <w:r w:rsidRPr="00FE2C9E">
        <w:t>Stawki i składka ubezpieczeniowa:</w:t>
      </w:r>
    </w:p>
    <w:p w:rsidR="00E44A03" w:rsidRPr="00FE2C9E" w:rsidRDefault="00E44A03" w:rsidP="00853A74">
      <w:pPr>
        <w:pStyle w:val="Tekstpodstawowywcity"/>
        <w:spacing w:after="0"/>
        <w:ind w:left="360"/>
        <w:jc w:val="both"/>
        <w:rPr>
          <w:rFonts w:cstheme="minorHAnsi"/>
          <w:sz w:val="22"/>
          <w:szCs w:val="22"/>
        </w:rPr>
      </w:pPr>
      <w:r w:rsidRPr="00FE2C9E">
        <w:rPr>
          <w:rFonts w:cstheme="minorHAnsi"/>
          <w:sz w:val="22"/>
          <w:szCs w:val="22"/>
        </w:rPr>
        <w:t>Stawki ubezpieczeniowe zostaną zastosowane do powyższych sum ubezpieczenia i będą niezmienne przez cały okres ubezpieczenia.</w:t>
      </w:r>
    </w:p>
    <w:p w:rsidR="00E44A03" w:rsidRPr="00FE2C9E" w:rsidRDefault="00E44A03" w:rsidP="00301788">
      <w:pPr>
        <w:pStyle w:val="Nagwek3"/>
      </w:pPr>
      <w:r w:rsidRPr="00FE2C9E">
        <w:t>Zasady wypłaty odszkodowania</w:t>
      </w:r>
    </w:p>
    <w:p w:rsidR="00E44A03" w:rsidRPr="00FE2C9E" w:rsidRDefault="00E44A03" w:rsidP="00853A74">
      <w:pPr>
        <w:pStyle w:val="Tekstpodstawowywcity"/>
        <w:ind w:left="360"/>
        <w:jc w:val="both"/>
        <w:rPr>
          <w:rFonts w:cstheme="minorHAnsi"/>
          <w:sz w:val="22"/>
          <w:szCs w:val="22"/>
        </w:rPr>
      </w:pPr>
      <w:r w:rsidRPr="00FE2C9E">
        <w:rPr>
          <w:rFonts w:cstheme="minorHAnsi"/>
          <w:b/>
          <w:sz w:val="22"/>
          <w:szCs w:val="22"/>
        </w:rPr>
        <w:t>Górną granicę odpowiedzialności wykonawcy za ubezpieczone mienie stanowi suma ubezpieczenia,</w:t>
      </w:r>
      <w:r w:rsidR="008213E1" w:rsidRPr="00FE2C9E">
        <w:rPr>
          <w:rFonts w:cstheme="minorHAnsi"/>
          <w:b/>
          <w:sz w:val="22"/>
          <w:szCs w:val="22"/>
        </w:rPr>
        <w:t xml:space="preserve"> </w:t>
      </w:r>
      <w:r w:rsidRPr="00FE2C9E">
        <w:rPr>
          <w:rFonts w:cstheme="minorHAnsi"/>
          <w:b/>
          <w:sz w:val="22"/>
          <w:szCs w:val="22"/>
        </w:rPr>
        <w:t>poszczególnego środka trwałego</w:t>
      </w:r>
      <w:r w:rsidRPr="00FE2C9E">
        <w:rPr>
          <w:rFonts w:cstheme="minorHAnsi"/>
          <w:sz w:val="22"/>
          <w:szCs w:val="22"/>
        </w:rPr>
        <w:t xml:space="preserve"> a w przypadku szkody całkowitej wypłata </w:t>
      </w:r>
      <w:r w:rsidRPr="00FE2C9E">
        <w:rPr>
          <w:rFonts w:cstheme="minorHAnsi"/>
          <w:sz w:val="22"/>
          <w:szCs w:val="22"/>
        </w:rPr>
        <w:lastRenderedPageBreak/>
        <w:t>odszkodowania jest równa sumie ubezpieczenia bez ograniczeń wynikających z odstąpienia przez Zamawiającego od naprawy.</w:t>
      </w:r>
    </w:p>
    <w:p w:rsidR="00E44A03" w:rsidRPr="00FE2C9E" w:rsidRDefault="00E44A03" w:rsidP="00E44A03">
      <w:pPr>
        <w:pStyle w:val="Tekstpodstawowywcity"/>
        <w:ind w:left="360"/>
        <w:rPr>
          <w:rFonts w:cstheme="minorHAnsi"/>
          <w:sz w:val="22"/>
          <w:szCs w:val="22"/>
        </w:rPr>
      </w:pPr>
      <w:r w:rsidRPr="00FE2C9E">
        <w:rPr>
          <w:rFonts w:cstheme="minorHAnsi"/>
          <w:sz w:val="22"/>
          <w:szCs w:val="22"/>
        </w:rPr>
        <w:t>Przez szkodę całkowitą rozumie się takie uszkodzenie składnika mienia, że niemożliwa jest jego naprawa lub koszty naprawy uszkodzonego mienia przewyższają wartość księgową brutto tego składnika mienia w chwili powstania szkody.</w:t>
      </w:r>
    </w:p>
    <w:p w:rsidR="00E44A03" w:rsidRPr="00FE2C9E" w:rsidRDefault="00E44A03" w:rsidP="00301788">
      <w:pPr>
        <w:pStyle w:val="Nagwek3"/>
      </w:pPr>
      <w:r w:rsidRPr="00FE2C9E">
        <w:t>Franszyzy i udziały własne:</w:t>
      </w:r>
    </w:p>
    <w:p w:rsidR="00E44A03" w:rsidRPr="00FE2C9E" w:rsidRDefault="00E44A03" w:rsidP="00E44A03">
      <w:pPr>
        <w:spacing w:line="360" w:lineRule="auto"/>
        <w:ind w:left="360"/>
        <w:jc w:val="both"/>
        <w:rPr>
          <w:rFonts w:cstheme="minorHAnsi"/>
          <w:szCs w:val="22"/>
        </w:rPr>
      </w:pPr>
      <w:r w:rsidRPr="00FE2C9E">
        <w:rPr>
          <w:rFonts w:cstheme="minorHAnsi"/>
          <w:szCs w:val="22"/>
        </w:rPr>
        <w:t>Zamawiający dopuszcza przedstawienie oferty ubezpieczenia z zastosowaniem wyłącznie jednego elementu redukującego odszkodowanie spośród:</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redukcyjnej;</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franszyzy integralnej;</w:t>
      </w:r>
    </w:p>
    <w:p w:rsidR="00E44A03" w:rsidRPr="00FE2C9E" w:rsidRDefault="00E44A03" w:rsidP="000A0B9E">
      <w:pPr>
        <w:numPr>
          <w:ilvl w:val="0"/>
          <w:numId w:val="26"/>
        </w:numPr>
        <w:tabs>
          <w:tab w:val="clear" w:pos="360"/>
          <w:tab w:val="num" w:pos="720"/>
        </w:tabs>
        <w:spacing w:line="360" w:lineRule="auto"/>
        <w:ind w:left="720"/>
        <w:jc w:val="both"/>
        <w:rPr>
          <w:rFonts w:cstheme="minorHAnsi"/>
          <w:szCs w:val="22"/>
        </w:rPr>
      </w:pPr>
      <w:r w:rsidRPr="00FE2C9E">
        <w:rPr>
          <w:rFonts w:cstheme="minorHAnsi"/>
          <w:szCs w:val="22"/>
        </w:rPr>
        <w:t>udziału własnego.</w:t>
      </w:r>
    </w:p>
    <w:p w:rsidR="00E44A03" w:rsidRPr="00FE2C9E" w:rsidRDefault="00E44A03" w:rsidP="00E44A03">
      <w:pPr>
        <w:spacing w:line="360" w:lineRule="auto"/>
        <w:ind w:left="360"/>
        <w:jc w:val="both"/>
        <w:rPr>
          <w:rFonts w:cstheme="minorHAnsi"/>
          <w:szCs w:val="22"/>
        </w:rPr>
      </w:pPr>
      <w:r w:rsidRPr="00FE2C9E">
        <w:rPr>
          <w:rFonts w:cstheme="minorHAnsi"/>
          <w:szCs w:val="22"/>
        </w:rPr>
        <w:t>Jednakże każda z zaproponowanych franszyz lub udziałów własnych musi być wyrażona kwotowo i nie może przekroczyć poziomu 500,00 zł.</w:t>
      </w:r>
    </w:p>
    <w:p w:rsidR="00E44A03" w:rsidRPr="00FE2C9E" w:rsidRDefault="00E44A03" w:rsidP="00301788">
      <w:pPr>
        <w:pStyle w:val="Nagwek3"/>
      </w:pPr>
      <w:r w:rsidRPr="00FE2C9E">
        <w:t>Klauzule dodatkowe</w:t>
      </w:r>
    </w:p>
    <w:p w:rsidR="00505958" w:rsidRPr="00FE2C9E" w:rsidRDefault="00505958" w:rsidP="00505958">
      <w:pPr>
        <w:spacing w:line="360" w:lineRule="auto"/>
        <w:ind w:left="360"/>
        <w:jc w:val="both"/>
        <w:rPr>
          <w:rFonts w:cstheme="minorHAnsi"/>
          <w:szCs w:val="22"/>
        </w:rPr>
      </w:pPr>
      <w:r w:rsidRPr="00FE2C9E">
        <w:rPr>
          <w:rFonts w:cstheme="minorHAnsi"/>
          <w:szCs w:val="22"/>
        </w:rPr>
        <w:t>Klauzule dodatkowe mają charakter obligatoryjny, z zastrzeżeniem, że nie zawężają ochrony ubezpieczeniowej (odpowiedzialności Ubezpieczyciela) zgodnie z OWU w ubezpieczeniu, do którego mają zostać włączone. W sytuacji, gdy zgodnie z treścią klauzuli w stosunku do OWU dochodzi do zawężenia odpowiedzialności ubezpieczyciela w danym ubezpieczeniu to zastosowanie mają tylko te postanowienia w tych klauzulach, które tej odpowiedzialności nie zawężają i które tę odpowiedzialność rozszerzają.</w:t>
      </w:r>
    </w:p>
    <w:p w:rsidR="00E44A03" w:rsidRPr="00FE2C9E" w:rsidRDefault="00E44A03" w:rsidP="00E44A03">
      <w:pPr>
        <w:pStyle w:val="WW-Tekstpodstawowy2"/>
        <w:rPr>
          <w:rFonts w:asciiTheme="minorHAnsi" w:hAnsiTheme="minorHAnsi" w:cstheme="minorHAnsi"/>
          <w:szCs w:val="22"/>
        </w:rPr>
      </w:pPr>
      <w:r w:rsidRPr="00FE2C9E">
        <w:rPr>
          <w:rFonts w:asciiTheme="minorHAnsi" w:hAnsiTheme="minorHAnsi" w:cstheme="minorHAnsi"/>
          <w:szCs w:val="22"/>
        </w:rPr>
        <w:t>Do umowy ubezpieczenia od wszystkich ryzyk będą mieć zastosowanie klauzule dodatkowe</w:t>
      </w:r>
    </w:p>
    <w:p w:rsidR="00E44A03" w:rsidRPr="00FE2C9E" w:rsidRDefault="00E44A0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reprezentantów,</w:t>
      </w:r>
    </w:p>
    <w:p w:rsidR="00E44A03" w:rsidRPr="00FE2C9E" w:rsidRDefault="00E44A0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rezygnacji z zarzutu niedoubezpieczenia,</w:t>
      </w:r>
    </w:p>
    <w:p w:rsidR="00E44A03" w:rsidRPr="00FE2C9E" w:rsidRDefault="00E44A0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rzeczoznawców,</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stempla pocztowego</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potrącania rat</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lastRenderedPageBreak/>
        <w:t>Klauzula opóźnienia w płatności składki lub pierwszej raty</w:t>
      </w:r>
      <w:r w:rsidR="00ED6338" w:rsidRPr="00FE2C9E">
        <w:rPr>
          <w:rFonts w:asciiTheme="minorHAnsi" w:hAnsiTheme="minorHAnsi" w:cstheme="minorHAnsi"/>
          <w:szCs w:val="22"/>
        </w:rPr>
        <w:t>,</w:t>
      </w:r>
    </w:p>
    <w:p w:rsidR="00E44A03" w:rsidRPr="00FE2C9E" w:rsidRDefault="00E44A0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usunięcia pozostałości po szkodzie,</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zgłaszania szkód,</w:t>
      </w:r>
    </w:p>
    <w:p w:rsidR="00EC2E63" w:rsidRPr="00FE2C9E" w:rsidRDefault="00EC2E63" w:rsidP="000A0B9E">
      <w:pPr>
        <w:pStyle w:val="WW-Tekstpodstawowy2"/>
        <w:numPr>
          <w:ilvl w:val="0"/>
          <w:numId w:val="30"/>
          <w:numberingChange w:id="35" w:author="Paulina Dobrzenicka" w:date="2010-03-26T12:46:00Z" w:original="%1:5:4:)"/>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likwidacyjna w sprzęcie elektronicznym</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początku ochrony ubezpieczeniowej,</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przewłaszczenia</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usunięcia pozostałości po szkodzie</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wypłaty kwoty bezspornej odszkodowania</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dodatkowych kosztów zabezpieczenia mienia przed szkodą</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dodatkowych kosztów akcji ratowniczej</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aktów terroryzmu</w:t>
      </w:r>
      <w:r w:rsidR="00ED6338" w:rsidRPr="00FE2C9E">
        <w:rPr>
          <w:rFonts w:asciiTheme="minorHAnsi" w:hAnsiTheme="minorHAnsi" w:cstheme="minorHAnsi"/>
          <w:szCs w:val="22"/>
        </w:rPr>
        <w:t>,</w:t>
      </w:r>
    </w:p>
    <w:p w:rsidR="00EC2E63" w:rsidRPr="00FE2C9E" w:rsidRDefault="00EC2E63" w:rsidP="000A0B9E">
      <w:pPr>
        <w:pStyle w:val="WW-Tekstpodstawowy2"/>
        <w:numPr>
          <w:ilvl w:val="0"/>
          <w:numId w:val="30"/>
          <w:numberingChange w:id="36" w:author="Paulina Dobrzenicka" w:date="2010-03-26T12:46:00Z" w:original="%1:10:4:)"/>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akceptacji zabezpieczeń,</w:t>
      </w:r>
    </w:p>
    <w:p w:rsidR="00E44A03" w:rsidRPr="00FE2C9E" w:rsidRDefault="00ED6338" w:rsidP="000A0B9E">
      <w:pPr>
        <w:pStyle w:val="WW-Tekstpodstawowy2"/>
        <w:numPr>
          <w:ilvl w:val="0"/>
          <w:numId w:val="30"/>
          <w:numberingChange w:id="37" w:author="Paulina Dobrzenicka" w:date="2010-03-26T12:46:00Z" w:original="%1:7:4:)"/>
        </w:numPr>
        <w:tabs>
          <w:tab w:val="clear" w:pos="0"/>
          <w:tab w:val="clear" w:pos="2901"/>
          <w:tab w:val="num" w:pos="-360"/>
        </w:tabs>
        <w:ind w:left="360"/>
        <w:rPr>
          <w:rFonts w:asciiTheme="minorHAnsi" w:hAnsiTheme="minorHAnsi" w:cstheme="minorHAnsi"/>
          <w:szCs w:val="22"/>
        </w:rPr>
      </w:pPr>
      <w:r w:rsidRPr="00FE2C9E">
        <w:rPr>
          <w:rFonts w:asciiTheme="minorHAnsi" w:hAnsiTheme="minorHAnsi" w:cstheme="minorHAnsi"/>
          <w:szCs w:val="22"/>
        </w:rPr>
        <w:t>Klauzula miejsca ubezpieczenia.</w:t>
      </w:r>
    </w:p>
    <w:p w:rsidR="00EF1EAC" w:rsidRPr="00FE2C9E" w:rsidRDefault="00EF1EAC" w:rsidP="00301788">
      <w:pPr>
        <w:pStyle w:val="Nagwek1"/>
      </w:pPr>
      <w:r w:rsidRPr="00FE2C9E">
        <w:t>PAKIET 2</w:t>
      </w:r>
    </w:p>
    <w:p w:rsidR="00EF1EAC" w:rsidRPr="00FE2C9E" w:rsidRDefault="00EF1EAC" w:rsidP="00EF1EAC">
      <w:pPr>
        <w:jc w:val="both"/>
        <w:rPr>
          <w:rFonts w:cstheme="minorHAnsi"/>
          <w:szCs w:val="22"/>
          <w:u w:val="single"/>
        </w:rPr>
      </w:pPr>
    </w:p>
    <w:p w:rsidR="00EF1EAC" w:rsidRPr="00FE2C9E" w:rsidRDefault="00EF1EAC" w:rsidP="000A0B9E">
      <w:pPr>
        <w:pStyle w:val="Nagwek2"/>
        <w:numPr>
          <w:ilvl w:val="0"/>
          <w:numId w:val="42"/>
        </w:numPr>
        <w:tabs>
          <w:tab w:val="clear" w:pos="1620"/>
        </w:tabs>
        <w:ind w:left="426"/>
      </w:pPr>
      <w:r w:rsidRPr="00FE2C9E">
        <w:t>UBEZPIECZENIA KOMUNIKACYJNE POJAZDÓW MECHANICZNYCH (OC, AC, NNW)</w:t>
      </w:r>
    </w:p>
    <w:p w:rsidR="00EF1EAC" w:rsidRPr="00FE2C9E" w:rsidRDefault="00EF1EAC" w:rsidP="00EF1EAC">
      <w:pPr>
        <w:autoSpaceDE w:val="0"/>
        <w:autoSpaceDN w:val="0"/>
        <w:adjustRightInd w:val="0"/>
        <w:spacing w:line="360" w:lineRule="auto"/>
        <w:jc w:val="both"/>
        <w:rPr>
          <w:rFonts w:cstheme="minorHAnsi"/>
          <w:b/>
          <w:bCs/>
          <w:color w:val="000000"/>
          <w:szCs w:val="18"/>
        </w:rPr>
      </w:pPr>
      <w:r w:rsidRPr="00FE2C9E">
        <w:rPr>
          <w:rFonts w:cstheme="minorHAnsi"/>
          <w:b/>
          <w:bCs/>
          <w:color w:val="000000"/>
          <w:szCs w:val="18"/>
        </w:rPr>
        <w:t xml:space="preserve">WARUNKI, JAKIE MUSZĄ SPEŁNIAĆ OFERTY </w:t>
      </w:r>
    </w:p>
    <w:p w:rsidR="00EF1EAC" w:rsidRPr="00FE2C9E" w:rsidRDefault="00EF1EAC" w:rsidP="00D64DB2">
      <w:pPr>
        <w:pStyle w:val="Nagwek3"/>
      </w:pPr>
      <w:r w:rsidRPr="00FE2C9E">
        <w:t>1)</w:t>
      </w:r>
      <w:r w:rsidRPr="00FE2C9E">
        <w:tab/>
        <w:t>Przedmiot i zakres ubezpieczenia</w:t>
      </w:r>
    </w:p>
    <w:p w:rsidR="00EF1EAC" w:rsidRPr="00FE2C9E" w:rsidRDefault="00EF1EAC" w:rsidP="00EF1EAC">
      <w:pPr>
        <w:autoSpaceDE w:val="0"/>
        <w:autoSpaceDN w:val="0"/>
        <w:adjustRightInd w:val="0"/>
        <w:jc w:val="both"/>
        <w:rPr>
          <w:rFonts w:cstheme="minorHAnsi"/>
          <w:color w:val="000000"/>
          <w:szCs w:val="18"/>
        </w:rPr>
      </w:pPr>
      <w:r w:rsidRPr="00FE2C9E">
        <w:rPr>
          <w:rFonts w:cstheme="minorHAnsi"/>
          <w:color w:val="000000"/>
          <w:szCs w:val="18"/>
        </w:rPr>
        <w:t>Pojazdy wraz z wyposażeniem podstawowym oraz wyposażeniem dodatkowym podlegające, stosownie do przepisów ustawy "Prawo o ruchu drogowym" rejestracji w RP, stanowiące własność lub będące w posiadaniu ubezpieczającego/ubezpieczonego</w:t>
      </w:r>
    </w:p>
    <w:p w:rsidR="00EF1EAC" w:rsidRPr="00FE2C9E" w:rsidRDefault="00EF1EAC" w:rsidP="00EF1EAC">
      <w:pPr>
        <w:autoSpaceDE w:val="0"/>
        <w:autoSpaceDN w:val="0"/>
        <w:adjustRightInd w:val="0"/>
        <w:ind w:left="360"/>
        <w:jc w:val="both"/>
        <w:rPr>
          <w:rFonts w:cstheme="minorHAnsi"/>
          <w:color w:val="000000"/>
          <w:szCs w:val="18"/>
        </w:rPr>
      </w:pPr>
      <w:r w:rsidRPr="00FE2C9E">
        <w:rPr>
          <w:rFonts w:cstheme="minorHAnsi"/>
          <w:color w:val="000000"/>
          <w:szCs w:val="18"/>
        </w:rPr>
        <w:t>Ubezpieczeniem objęte zostaną wszystkie wyszczególnione w Formularzu Oferty pojazdy należące do Zamawiającego.</w:t>
      </w:r>
    </w:p>
    <w:p w:rsidR="00EF1EAC" w:rsidRPr="00FE2C9E" w:rsidRDefault="00EF1EAC" w:rsidP="00EF1EAC">
      <w:pPr>
        <w:autoSpaceDE w:val="0"/>
        <w:autoSpaceDN w:val="0"/>
        <w:adjustRightInd w:val="0"/>
        <w:ind w:left="360"/>
        <w:jc w:val="both"/>
        <w:rPr>
          <w:rFonts w:cstheme="minorHAnsi"/>
          <w:color w:val="000000"/>
          <w:szCs w:val="18"/>
        </w:rPr>
      </w:pPr>
      <w:r w:rsidRPr="00FE2C9E">
        <w:rPr>
          <w:rFonts w:cstheme="minorHAnsi"/>
          <w:color w:val="000000"/>
          <w:szCs w:val="18"/>
        </w:rPr>
        <w:lastRenderedPageBreak/>
        <w:t>Ubezpieczenie obejmuje odpowiedzialność cywilną zgodnie z warunkami określonymi w Ustawie z dn. 22 maja 2003 r. o ubezpieczeniach obowiązkowych, Ubezpieczeniowym Funduszu Gwarancyjnym i Polskim Biurze Ubezpieczycieli Komunikacyjnych z późniejszymi zmianami.</w:t>
      </w:r>
    </w:p>
    <w:p w:rsidR="00EF1EAC" w:rsidRPr="00FE2C9E" w:rsidRDefault="00EF1EAC" w:rsidP="00EF1EAC">
      <w:pPr>
        <w:autoSpaceDE w:val="0"/>
        <w:autoSpaceDN w:val="0"/>
        <w:adjustRightInd w:val="0"/>
        <w:ind w:left="360"/>
        <w:jc w:val="both"/>
        <w:rPr>
          <w:rFonts w:cstheme="minorHAnsi"/>
          <w:color w:val="000000"/>
          <w:szCs w:val="18"/>
        </w:rPr>
      </w:pP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Ubezpieczenie obejmuje:</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1.</w:t>
      </w:r>
      <w:r w:rsidRPr="00FE2C9E">
        <w:rPr>
          <w:rFonts w:cstheme="minorHAnsi"/>
          <w:color w:val="000000"/>
          <w:szCs w:val="18"/>
        </w:rPr>
        <w:tab/>
        <w:t xml:space="preserve">Odpowiedzialność cywilną za szkody powstałe w związku z ruchem pojazdów, zwane OC, w zakresie określonym Ustawą z dnia 22 maja 2003 r. o ubezpieczeniach obowiązkowych, Ubezpieczeniowym Funduszu Gwarancyjnym i Polskim Biurze Ubezpieczycieli Komunikacyjnych Dz. U. z 2003 r. Nr 124, poz. 1152 z </w:t>
      </w:r>
      <w:proofErr w:type="spellStart"/>
      <w:r w:rsidRPr="00FE2C9E">
        <w:rPr>
          <w:rFonts w:cstheme="minorHAnsi"/>
          <w:color w:val="000000"/>
          <w:szCs w:val="18"/>
        </w:rPr>
        <w:t>póź</w:t>
      </w:r>
      <w:proofErr w:type="spellEnd"/>
      <w:r w:rsidRPr="00FE2C9E">
        <w:rPr>
          <w:rFonts w:cstheme="minorHAnsi"/>
          <w:color w:val="000000"/>
          <w:szCs w:val="18"/>
        </w:rPr>
        <w:t>. zm.,</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2.</w:t>
      </w:r>
      <w:r w:rsidRPr="00FE2C9E">
        <w:rPr>
          <w:rFonts w:cstheme="minorHAnsi"/>
          <w:color w:val="000000"/>
          <w:szCs w:val="18"/>
        </w:rPr>
        <w:tab/>
        <w:t>Autocasco, zwane dalej AC, w pełnym zakresie, obejmującym szkody polegające na uszkodzeniu, zniszczeniu, utracie lub kradzieży pojazdu bądź jego wyposażenia, a także powstałe na skutek innych zdarzeń (zgodnie z ogólnymi warunkami ubezpieczenia oraz postanowieniami szczególnymi)</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3.</w:t>
      </w:r>
      <w:r w:rsidRPr="00FE2C9E">
        <w:rPr>
          <w:rFonts w:cstheme="minorHAnsi"/>
          <w:color w:val="000000"/>
          <w:szCs w:val="18"/>
        </w:rPr>
        <w:tab/>
        <w:t>Ubezpieczenie NNW - śmierć w następstwie nieszczęśliwego wypadku, trwałe inwalidztwo całkowite i trwałe inwalidztwo częściowe w następstwie nieszczęśliwego wypadku oraz koszty dodatkowe. Ubezpieczenie NNW nie dotyczy pacjentów przewożonych w karetkach z akcji ratunkowych.</w:t>
      </w:r>
    </w:p>
    <w:p w:rsidR="00EF1EAC" w:rsidRPr="00FE2C9E" w:rsidRDefault="00EF1EAC" w:rsidP="00D64DB2">
      <w:pPr>
        <w:pStyle w:val="Nagwek3"/>
      </w:pPr>
      <w:r w:rsidRPr="00FE2C9E">
        <w:t>2)</w:t>
      </w:r>
      <w:r w:rsidRPr="00FE2C9E">
        <w:tab/>
        <w:t>Sumy ubezpieczenia/ gwarancyjne</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1.</w:t>
      </w:r>
      <w:r w:rsidRPr="00FE2C9E">
        <w:rPr>
          <w:rFonts w:cstheme="minorHAnsi"/>
          <w:color w:val="000000"/>
          <w:szCs w:val="18"/>
        </w:rPr>
        <w:tab/>
        <w:t>OC posiadaczy pojazdów – wysokość sum gwarancyjnych jest zgodna z Ustawą z dn. 22 maja 2003 o ubezpieczeniach obowiązkowych, Ubezpieczeniowym Funduszu Gwarancyjnym i</w:t>
      </w:r>
      <w:r w:rsidR="00853A74" w:rsidRPr="00FE2C9E">
        <w:rPr>
          <w:rFonts w:cstheme="minorHAnsi"/>
          <w:color w:val="000000"/>
          <w:szCs w:val="18"/>
        </w:rPr>
        <w:t> </w:t>
      </w:r>
      <w:r w:rsidRPr="00FE2C9E">
        <w:rPr>
          <w:rFonts w:cstheme="minorHAnsi"/>
          <w:color w:val="000000"/>
          <w:szCs w:val="18"/>
        </w:rPr>
        <w:t>Polskim Biurze Ubezpieczycieli Komunikacyjnych z późniejszymi zmianami.</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2.</w:t>
      </w:r>
      <w:r w:rsidRPr="00FE2C9E">
        <w:rPr>
          <w:rFonts w:cstheme="minorHAnsi"/>
          <w:color w:val="000000"/>
          <w:szCs w:val="18"/>
        </w:rPr>
        <w:tab/>
        <w:t>Pojazdy sanitarne: Ubezpieczający określa wartość pojazdów zgłaszanych do ubezpieczenia autocasco uwzględniając ich specjalistyczny charakter (sanitarne, karetki, pojazdy specjalne itp.). Suma ubezpieczenia poszczególnych pojazdów w tej kategorii określona została przez Ubezpieczającego wg wartości rzeczywistej (rynkowej) i uwzględnia dokonane modyfikacje dostosowujące dany pojazd do specjalistycznego przeznaczenia. Wartość określona w opisany powyżej sposób uwzględnia wyłącznie wyposażenie zamontowane na stałe. W związku z</w:t>
      </w:r>
      <w:r w:rsidR="00853A74" w:rsidRPr="00FE2C9E">
        <w:rPr>
          <w:rFonts w:cstheme="minorHAnsi"/>
          <w:color w:val="000000"/>
          <w:szCs w:val="18"/>
        </w:rPr>
        <w:t> </w:t>
      </w:r>
      <w:r w:rsidRPr="00FE2C9E">
        <w:rPr>
          <w:rFonts w:cstheme="minorHAnsi"/>
          <w:color w:val="000000"/>
          <w:szCs w:val="18"/>
        </w:rPr>
        <w:t>niemożnością określenia wartości rynkowej pojazdów specjalistycznych wg powszechnie przyjętych zasad, tj. na podstawie publikatorów INFO-EXPERT, EUROTAX itp. Ubezpieczyciel akceptuje podane przez Ubezpieczającego wartości pojazdów specjalistycznych jako rzeczywiste wartości rynkowe i będzie wypłacał odszkodowanie do tych wartości bez stosowania zasady proporcji. Sumy ubezpieczenia dla tych pojazdów określone są w</w:t>
      </w:r>
      <w:r w:rsidR="00853A74" w:rsidRPr="00FE2C9E">
        <w:rPr>
          <w:rFonts w:cstheme="minorHAnsi"/>
          <w:color w:val="000000"/>
          <w:szCs w:val="18"/>
        </w:rPr>
        <w:t> </w:t>
      </w:r>
      <w:r w:rsidRPr="00FE2C9E">
        <w:rPr>
          <w:rFonts w:cstheme="minorHAnsi"/>
          <w:color w:val="000000"/>
          <w:szCs w:val="18"/>
        </w:rPr>
        <w:t>Formularzu Oferty.</w:t>
      </w: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 xml:space="preserve">UWAGA: sumy ubezpieczenia pojazdów podane są wg wartości prognozowanych na początek ubezpieczenia Ubezpieczający zastrzega sobie prawo ustalenia innych sum ubezpieczenia (ale odpowiadających wartościom rzeczywistym) dla pojazdów, które będą włączane do </w:t>
      </w:r>
      <w:r w:rsidRPr="00FE2C9E">
        <w:rPr>
          <w:rFonts w:cstheme="minorHAnsi"/>
          <w:color w:val="000000"/>
          <w:szCs w:val="18"/>
        </w:rPr>
        <w:lastRenderedPageBreak/>
        <w:t>ubezpieczenia w późniejszych terminach; w takim wypadku składki zostaną wyliczone wg nowych sum, z zastosowaniem niezmienionych stawek oraz warunków ubezpieczenia.</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3.</w:t>
      </w:r>
      <w:r w:rsidRPr="00FE2C9E">
        <w:rPr>
          <w:rFonts w:cstheme="minorHAnsi"/>
          <w:color w:val="000000"/>
          <w:szCs w:val="18"/>
        </w:rPr>
        <w:tab/>
        <w:t>Pozostałe pojazdy: Ubezpieczający określa wartość pozostałych pojazdów zgłaszanych do ubezpieczenia autocasco na podstawie publikatora INFO EXPERT. Sumy ubezpieczenia dla tych pojazdów określone są w Formularzu Oferty.</w:t>
      </w:r>
    </w:p>
    <w:p w:rsidR="00EF1EAC" w:rsidRPr="00FE2C9E" w:rsidRDefault="00EF1EAC" w:rsidP="00EF1EAC">
      <w:pPr>
        <w:tabs>
          <w:tab w:val="left" w:pos="567"/>
          <w:tab w:val="left" w:pos="1440"/>
        </w:tabs>
        <w:autoSpaceDE w:val="0"/>
        <w:autoSpaceDN w:val="0"/>
        <w:adjustRightInd w:val="0"/>
        <w:spacing w:after="120"/>
        <w:ind w:left="567" w:hanging="360"/>
        <w:jc w:val="both"/>
        <w:rPr>
          <w:rFonts w:cstheme="minorHAnsi"/>
          <w:color w:val="000000"/>
          <w:szCs w:val="18"/>
        </w:rPr>
      </w:pPr>
      <w:r w:rsidRPr="00FE2C9E">
        <w:rPr>
          <w:rFonts w:cstheme="minorHAnsi"/>
          <w:color w:val="000000"/>
          <w:szCs w:val="18"/>
        </w:rPr>
        <w:t>4.</w:t>
      </w:r>
      <w:r w:rsidRPr="00FE2C9E">
        <w:rPr>
          <w:rFonts w:cstheme="minorHAnsi"/>
          <w:color w:val="000000"/>
          <w:szCs w:val="18"/>
        </w:rPr>
        <w:tab/>
        <w:t>Następstwa nieszczęśliwych wypadków kierowcy i pasażerów (z wyłączeniem pacjentów przewożonych w karetkach z akcji ratunkowych). Suma ubezpieczenia - 10.000 PLN na miejsce, system ubezpieczenia bezimienny, w odniesieniu do ilości miejsc w pojeździe (zgodnej z</w:t>
      </w:r>
      <w:r w:rsidR="00853A74" w:rsidRPr="00FE2C9E">
        <w:rPr>
          <w:rFonts w:cstheme="minorHAnsi"/>
          <w:color w:val="000000"/>
          <w:szCs w:val="18"/>
        </w:rPr>
        <w:t> </w:t>
      </w:r>
      <w:r w:rsidRPr="00FE2C9E">
        <w:rPr>
          <w:rFonts w:cstheme="minorHAnsi"/>
          <w:color w:val="000000"/>
          <w:szCs w:val="18"/>
        </w:rPr>
        <w:t xml:space="preserve"> zapisem w dowodzie rejestracyjnym)</w:t>
      </w:r>
    </w:p>
    <w:p w:rsidR="00EF1EAC" w:rsidRPr="00FE2C9E" w:rsidRDefault="00EF1EAC" w:rsidP="00D64DB2">
      <w:pPr>
        <w:pStyle w:val="Nagwek3"/>
      </w:pPr>
      <w:r w:rsidRPr="00FE2C9E">
        <w:t>3)</w:t>
      </w:r>
      <w:r w:rsidRPr="00FE2C9E">
        <w:tab/>
        <w:t>Franszyzy i udziały własne</w:t>
      </w:r>
    </w:p>
    <w:p w:rsidR="00EF1EAC" w:rsidRPr="00FE2C9E" w:rsidRDefault="00EF1EAC" w:rsidP="00EF1EAC">
      <w:pPr>
        <w:autoSpaceDE w:val="0"/>
        <w:autoSpaceDN w:val="0"/>
        <w:adjustRightInd w:val="0"/>
        <w:ind w:firstLine="360"/>
        <w:jc w:val="both"/>
        <w:rPr>
          <w:rFonts w:cstheme="minorHAnsi"/>
          <w:color w:val="000000"/>
          <w:szCs w:val="18"/>
        </w:rPr>
      </w:pPr>
      <w:r w:rsidRPr="00FE2C9E">
        <w:rPr>
          <w:rFonts w:cstheme="minorHAnsi"/>
          <w:color w:val="000000"/>
          <w:szCs w:val="18"/>
        </w:rPr>
        <w:t>Zamawiający wymaga przedstawienia oferty ubezpieczenia bez franszyz i udziałów własnych</w:t>
      </w:r>
    </w:p>
    <w:p w:rsidR="00EF1EAC" w:rsidRPr="00FE2C9E" w:rsidRDefault="00EF1EAC" w:rsidP="00D64DB2">
      <w:pPr>
        <w:pStyle w:val="Nagwek3"/>
      </w:pPr>
      <w:r w:rsidRPr="00FE2C9E">
        <w:t>4)</w:t>
      </w:r>
      <w:r w:rsidRPr="00FE2C9E">
        <w:tab/>
        <w:t>Postanowienia Dodatkowe</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a)</w:t>
      </w:r>
      <w:r w:rsidRPr="00FE2C9E">
        <w:rPr>
          <w:rFonts w:cstheme="minorHAnsi"/>
          <w:color w:val="000000"/>
          <w:szCs w:val="18"/>
        </w:rPr>
        <w:tab/>
        <w:t>Umowy ubezpieczenia OC będą potwierdzane dokumentami wystawionymi przez Ubezpieczyciela dla każdego przyjętego do ubezpieczenia pojazdu, spełniającymi wymogi przepisów prawa dotyczące potwierdzania spełnienia obowiązku zawarcia umowy ubezpieczenia. Dokumenty te będą dostarczone na minimum 7 dni przed początkiem kolejnego rocznego okresu ubezpieczenia (z</w:t>
      </w:r>
      <w:r w:rsidR="00853A74" w:rsidRPr="00FE2C9E">
        <w:rPr>
          <w:rFonts w:cstheme="minorHAnsi"/>
          <w:color w:val="000000"/>
          <w:szCs w:val="18"/>
        </w:rPr>
        <w:t> </w:t>
      </w:r>
      <w:r w:rsidRPr="00FE2C9E">
        <w:rPr>
          <w:rFonts w:cstheme="minorHAnsi"/>
          <w:color w:val="000000"/>
          <w:szCs w:val="18"/>
        </w:rPr>
        <w:t xml:space="preserve">wyłączeniem pojazdów </w:t>
      </w:r>
      <w:proofErr w:type="spellStart"/>
      <w:r w:rsidRPr="00FE2C9E">
        <w:rPr>
          <w:rFonts w:cstheme="minorHAnsi"/>
          <w:color w:val="000000"/>
          <w:szCs w:val="18"/>
        </w:rPr>
        <w:t>doubezpieczanych</w:t>
      </w:r>
      <w:proofErr w:type="spellEnd"/>
      <w:r w:rsidRPr="00FE2C9E">
        <w:rPr>
          <w:rFonts w:cstheme="minorHAnsi"/>
          <w:color w:val="000000"/>
          <w:szCs w:val="18"/>
        </w:rPr>
        <w:t>, dla których dokument będzie wystawiony w dniu zgłoszenia do ubezpieczenia, z</w:t>
      </w:r>
      <w:r w:rsidRPr="00FE2C9E">
        <w:rPr>
          <w:rFonts w:cstheme="minorHAnsi"/>
          <w:b/>
          <w:bCs/>
          <w:i/>
          <w:iCs/>
          <w:color w:val="000000"/>
          <w:szCs w:val="18"/>
        </w:rPr>
        <w:t xml:space="preserve"> </w:t>
      </w:r>
      <w:r w:rsidRPr="00FE2C9E">
        <w:rPr>
          <w:rFonts w:cstheme="minorHAnsi"/>
          <w:color w:val="000000"/>
          <w:szCs w:val="18"/>
        </w:rPr>
        <w:t>zastrzeżeniem, że jeżeli zgłoszenie nastąpi po godzinach pracy Ubezpieczyciela dokument zostanie wystawiony niezwłocznie pierwszego dnia roboczego).</w:t>
      </w:r>
    </w:p>
    <w:p w:rsidR="00EF1EAC" w:rsidRPr="00FE2C9E" w:rsidRDefault="00EF1EAC" w:rsidP="00EF1EAC">
      <w:pPr>
        <w:autoSpaceDE w:val="0"/>
        <w:autoSpaceDN w:val="0"/>
        <w:adjustRightInd w:val="0"/>
        <w:rPr>
          <w:rFonts w:cstheme="minorHAnsi"/>
          <w:color w:val="000000"/>
          <w:szCs w:val="18"/>
        </w:rPr>
      </w:pPr>
      <w:r w:rsidRPr="00FE2C9E">
        <w:rPr>
          <w:rFonts w:cstheme="minorHAnsi"/>
          <w:color w:val="000000"/>
          <w:szCs w:val="18"/>
        </w:rPr>
        <w:t>b)</w:t>
      </w:r>
      <w:r w:rsidRPr="00FE2C9E">
        <w:rPr>
          <w:rFonts w:cstheme="minorHAnsi"/>
          <w:color w:val="000000"/>
          <w:szCs w:val="18"/>
        </w:rPr>
        <w:tab/>
        <w:t>Pojazdy, których ochrona ubezpieczeniowa będzie rozpoczynać się w trakcie trwania umowy, będą włączane do ubezpieczenia od dnia wskazanego w zgłoszeniu zgodnie z zakresem określonym przez Ubezpieczającego z zastrzeżeniem, że zgłoszenie winno być dokonane najpóźniej 1 dzień przed początkiem odpowiedzialności. Zakład Ubezpieczeń ma prawo dokonania oględzin przed zawarciem umowy ubezpieczenia AC i KR z wyłączeniem:</w:t>
      </w: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 przypadku, gdy pojazdy zakupione zostały w sieci dealerskiej,</w:t>
      </w: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 przypadku, gdy pojazd był dotychczas ubezpieczony w tym samym lub innym Zakładzie Ubezpieczeń w zakresie AC i KR oraz nastąpi zgłoszenie najpóźniej na 1 dzień przed wygaśnięciem ochrony. Na życzenie Ubezpieczyciela Ubezpieczający przedstawi dotychczasową polisę AC i KR.</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c)</w:t>
      </w:r>
      <w:r w:rsidRPr="00FE2C9E">
        <w:rPr>
          <w:rFonts w:cstheme="minorHAnsi"/>
          <w:color w:val="000000"/>
          <w:szCs w:val="18"/>
        </w:rPr>
        <w:tab/>
        <w:t>Zakład Ubezpieczeń ponosi odpowiedzialność za szkody spowodowane nagłym działaniem sił mechanicznych w chwili zetknięcia pojazdu z osobami lub przedmiotami – pochodzącymi z zewnątrz (dotyczy wszystkich pojazdów) jak i wewnątrz pojazdu (dotyczy pojazdów uprzywilejowanych w</w:t>
      </w:r>
      <w:r w:rsidR="00853A74" w:rsidRPr="00FE2C9E">
        <w:rPr>
          <w:rFonts w:cstheme="minorHAnsi"/>
          <w:color w:val="000000"/>
          <w:szCs w:val="18"/>
        </w:rPr>
        <w:t> </w:t>
      </w:r>
      <w:r w:rsidRPr="00FE2C9E">
        <w:rPr>
          <w:rFonts w:cstheme="minorHAnsi"/>
          <w:color w:val="000000"/>
          <w:szCs w:val="18"/>
        </w:rPr>
        <w:t xml:space="preserve">czasie akcji). </w:t>
      </w: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 xml:space="preserve">- Ubezpieczenie powinno obejmować w szczególności szkody polegające na uszkodzeniu lub zniszczeniu pojazdu i wyposażenia pojazdu w związku z ruchem i postojem, szkody powstałe na skutek nagłego działania siły mechanicznej w chwili zetknięcia pojazdu z innym pojazdem, </w:t>
      </w:r>
      <w:r w:rsidRPr="00FE2C9E">
        <w:rPr>
          <w:rFonts w:cstheme="minorHAnsi"/>
          <w:color w:val="000000"/>
          <w:szCs w:val="18"/>
        </w:rPr>
        <w:lastRenderedPageBreak/>
        <w:t>osobami, zwierzętami lub przedmiotami, działania osób trzecich w tym dewastacji, powodzi, zatopienia, piorunu, pożaru, wybuchu, opadu atmosferycznego, huraganu, osuwania lub zapadania się ziemi, nagłego działania czynnika termicznego lub chemicznego z zewnątrz pojazdu, kradzieży pojazdu, jego części lub wyposażenia albo uszkodzeniu pojazdu w następstwie jego zabrania w celu krótkotrwałego użycia lub kradzieży, uszkodzeniu pojazdu przez osoby, których przewóz wymagany był potrzebą udzielenia pomocy medycznej.</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d)</w:t>
      </w:r>
      <w:r w:rsidRPr="00FE2C9E">
        <w:rPr>
          <w:rFonts w:cstheme="minorHAnsi"/>
          <w:color w:val="000000"/>
          <w:szCs w:val="18"/>
        </w:rPr>
        <w:tab/>
        <w:t>Na wysokość odszkodowania nie będzie miało wpływu przekroczenie przez kierującego pojazdem obowiązujących przepisów a w szczególności prędkość, z jaką poruszał się dany pojazd w</w:t>
      </w:r>
      <w:r w:rsidR="00853A74" w:rsidRPr="00FE2C9E">
        <w:rPr>
          <w:rFonts w:cstheme="minorHAnsi"/>
          <w:color w:val="000000"/>
          <w:szCs w:val="18"/>
        </w:rPr>
        <w:t> </w:t>
      </w:r>
      <w:r w:rsidRPr="00FE2C9E">
        <w:rPr>
          <w:rFonts w:cstheme="minorHAnsi"/>
          <w:color w:val="000000"/>
          <w:szCs w:val="18"/>
        </w:rPr>
        <w:t xml:space="preserve"> chwili zaistnienia szkody, niedopełnienie obowiązków wynikających z sygnałów, znaków drogowych dotyczących bezwzględnego zatrzymania pojazdu itp. – dotyczy pojazdów uprzywilejowanych w czasie akcji.</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e)</w:t>
      </w:r>
      <w:r w:rsidRPr="00FE2C9E">
        <w:rPr>
          <w:rFonts w:cstheme="minorHAnsi"/>
          <w:color w:val="000000"/>
          <w:szCs w:val="18"/>
        </w:rPr>
        <w:tab/>
        <w:t>Z odpowiedzialności ubezpieczyciela wyłączone są szkody powstałe podczas kierowania pojazdem przez osobę będącą w chwili wypadku w stanie nietrzeźwości lub po użyciu alkoholu, pod wpływem środków odurzających albo substancji psychotropowych, chyba że nie miało to wpływu na zajście wypadku ubezpieczeniowego.</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f)</w:t>
      </w:r>
      <w:r w:rsidRPr="00FE2C9E">
        <w:rPr>
          <w:rFonts w:cstheme="minorHAnsi"/>
          <w:color w:val="000000"/>
          <w:szCs w:val="18"/>
        </w:rPr>
        <w:tab/>
        <w:t>W przypadku szkody powstałej w wyniku rozboju, rabunku, kradzieży zuchwałej Zakład Ubezpieczeń odstąpi od obowiązku złożenia przez Ubezpieczającego dowodu rejestracyjnego i</w:t>
      </w:r>
      <w:r w:rsidR="00853A74" w:rsidRPr="00FE2C9E">
        <w:rPr>
          <w:rFonts w:cstheme="minorHAnsi"/>
          <w:color w:val="000000"/>
          <w:szCs w:val="18"/>
        </w:rPr>
        <w:t> </w:t>
      </w:r>
      <w:r w:rsidRPr="00FE2C9E">
        <w:rPr>
          <w:rFonts w:cstheme="minorHAnsi"/>
          <w:color w:val="000000"/>
          <w:szCs w:val="18"/>
        </w:rPr>
        <w:t>kluczyków do pojazdu pod warunkiem, że ww. zdarzenia zostały zgłoszone na Policji.</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g)</w:t>
      </w:r>
      <w:r w:rsidRPr="00FE2C9E">
        <w:rPr>
          <w:rFonts w:cstheme="minorHAnsi"/>
          <w:color w:val="000000"/>
          <w:szCs w:val="18"/>
        </w:rPr>
        <w:tab/>
        <w:t>Wyposażenie dodatkowe i specjalistyczne samochodów zawarte w sumie ubezpieczenia poszczególnych pojazdów objęte ochroną bez naliczania dodatkowej składki pod warunkiem, że wyposażenie to jest zamontowane na stałe.</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h)</w:t>
      </w:r>
      <w:r w:rsidRPr="00FE2C9E">
        <w:rPr>
          <w:rFonts w:cstheme="minorHAnsi"/>
          <w:color w:val="000000"/>
          <w:szCs w:val="18"/>
        </w:rPr>
        <w:tab/>
        <w:t>Przyjmuje się, iż każda szkoda, której koszty naprawy przekroczą 70 % wartości pojazdu traktowana będzie jako szkoda całkowita.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i)</w:t>
      </w:r>
      <w:r w:rsidRPr="00FE2C9E">
        <w:rPr>
          <w:rFonts w:cstheme="minorHAnsi"/>
          <w:color w:val="000000"/>
          <w:szCs w:val="18"/>
        </w:rPr>
        <w:tab/>
        <w:t>Ubezpieczyciel akceptuje podane przez Ubezpieczającego wartości pojazdów jako wartości rynkowe (zgodnie z zapisem pkt. 2 i 3 w pozycji „suma ubezpieczenia”). Przy wypłacie odszkodowania nie ma zastosowania zasada proporcji, jak również odszkodowanie wypłacane jest bez uwzględnienia amortyzacji i zużycia eksploatacyjnego (z wyjątkiem ogumienia).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j)</w:t>
      </w:r>
      <w:r w:rsidRPr="00FE2C9E">
        <w:rPr>
          <w:rFonts w:cstheme="minorHAnsi"/>
          <w:color w:val="000000"/>
          <w:szCs w:val="18"/>
        </w:rPr>
        <w:tab/>
        <w:t>W razie wycofania pojazdu z eksploatacji lub przeniesienia własności Ubezpieczający zastrzega sobie możliwość wycofania go z ubezpieczenia. Ubezpieczyciel rozliczy składkę za nie wykorzystany okres ubezpieczenia systemem pro rata temporis w terminie 14 dni od daty otrzymania dokumentów zbycia pojazdu przez Ubezpieczającego lub wycofania z eksploatacji. Przy zwrocie składki nie potrąca się kosztów manipulacyjnych.</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k)</w:t>
      </w:r>
      <w:r w:rsidRPr="00FE2C9E">
        <w:rPr>
          <w:rFonts w:cstheme="minorHAnsi"/>
          <w:color w:val="000000"/>
          <w:szCs w:val="18"/>
        </w:rPr>
        <w:tab/>
        <w:t>Składki i stawki taryfowe podane dla poszczególnych grup rodzajów pojazdów, obowiązują przez cały okres ubezpieczenia.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l)</w:t>
      </w:r>
      <w:r w:rsidRPr="00FE2C9E">
        <w:rPr>
          <w:rFonts w:cstheme="minorHAnsi"/>
          <w:color w:val="000000"/>
          <w:szCs w:val="18"/>
        </w:rPr>
        <w:tab/>
        <w:t>W przypadku wypłaty odszkodowania, Ubezpieczyciel nie jest uprawniony do potrącania z</w:t>
      </w:r>
      <w:r w:rsidR="00853A74" w:rsidRPr="00FE2C9E">
        <w:rPr>
          <w:rFonts w:cstheme="minorHAnsi"/>
          <w:color w:val="000000"/>
          <w:szCs w:val="18"/>
        </w:rPr>
        <w:t> </w:t>
      </w:r>
      <w:r w:rsidRPr="00FE2C9E">
        <w:rPr>
          <w:rFonts w:cstheme="minorHAnsi"/>
          <w:color w:val="000000"/>
          <w:szCs w:val="18"/>
        </w:rPr>
        <w:t xml:space="preserve">kwoty odszkodowania rat jeszcze nie wymagalnych lub żądania zapłaty pozostałych rat. Jeżeli zapłata należnej Ubezpieczycielowi składki dokonywana jest w formie przelewu bankowego lub </w:t>
      </w:r>
      <w:r w:rsidRPr="00FE2C9E">
        <w:rPr>
          <w:rFonts w:cstheme="minorHAnsi"/>
          <w:color w:val="000000"/>
          <w:szCs w:val="18"/>
        </w:rPr>
        <w:lastRenderedPageBreak/>
        <w:t>przekazu pocztowego, za zapłatę uważa się chwilę złożenia zlecenia w banku lub w urzędzie pocztowym na właściwy rachunek Ubezpieczyciela.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m)</w:t>
      </w:r>
      <w:r w:rsidRPr="00FE2C9E">
        <w:rPr>
          <w:rFonts w:cstheme="minorHAnsi"/>
          <w:color w:val="000000"/>
          <w:szCs w:val="18"/>
        </w:rPr>
        <w:tab/>
        <w:t>Ubezpieczający zastrzega sobie prawo do ubezpieczenia innej liczby pojazdów niż podane w</w:t>
      </w:r>
      <w:r w:rsidR="00853A74" w:rsidRPr="00FE2C9E">
        <w:rPr>
          <w:rFonts w:cstheme="minorHAnsi"/>
          <w:color w:val="000000"/>
          <w:szCs w:val="18"/>
        </w:rPr>
        <w:t> </w:t>
      </w:r>
      <w:r w:rsidRPr="00FE2C9E">
        <w:rPr>
          <w:rFonts w:cstheme="minorHAnsi"/>
          <w:color w:val="000000"/>
          <w:szCs w:val="18"/>
        </w:rPr>
        <w:t xml:space="preserve"> Formularzu Oferty. Dla pojazdów nowo nabytych będą Obowiązywały te same stawki każdego warunki ubezpieczenia.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n)</w:t>
      </w:r>
      <w:r w:rsidRPr="00FE2C9E">
        <w:rPr>
          <w:rFonts w:cstheme="minorHAnsi"/>
          <w:color w:val="000000"/>
          <w:szCs w:val="18"/>
        </w:rPr>
        <w:tab/>
        <w:t>Dla każdego pojazdu, gdzie ubezpieczenie AC i OC p.p.m. zawarte jest w różnych terminach, Ubezpieczający zastrzega sobie prawo wyrównania okresów ubezpieczenia w tych ryzykach, przy czym datą przyjmowaną do wyrównania będzie początek okresu ubezpieczenia OC p.p.m. W takim przypadku ubezpieczyciel na wniosek ubezpieczającego dostosuje faktyczny okres ubezpieczenia AC do daty wyrównania i rozliczy składkę pro rata wg tych samych stawek.</w:t>
      </w:r>
    </w:p>
    <w:p w:rsidR="00EF1EAC" w:rsidRPr="00FE2C9E" w:rsidRDefault="00EF1EAC" w:rsidP="00D64DB2">
      <w:pPr>
        <w:pStyle w:val="Nagwek3"/>
      </w:pPr>
      <w:r w:rsidRPr="00FE2C9E">
        <w:t>5)</w:t>
      </w:r>
      <w:r w:rsidRPr="00FE2C9E">
        <w:tab/>
        <w:t>Likwidacja szkód</w:t>
      </w:r>
    </w:p>
    <w:p w:rsidR="00EF1EAC" w:rsidRPr="00FE2C9E" w:rsidRDefault="00EF1EAC" w:rsidP="00EF1EAC">
      <w:pPr>
        <w:autoSpaceDE w:val="0"/>
        <w:autoSpaceDN w:val="0"/>
        <w:adjustRightInd w:val="0"/>
        <w:spacing w:after="120"/>
        <w:ind w:left="360"/>
        <w:jc w:val="both"/>
        <w:rPr>
          <w:rFonts w:cstheme="minorHAnsi"/>
          <w:color w:val="000000"/>
          <w:szCs w:val="18"/>
        </w:rPr>
      </w:pPr>
      <w:r w:rsidRPr="00FE2C9E">
        <w:rPr>
          <w:rFonts w:cstheme="minorHAnsi"/>
          <w:color w:val="000000"/>
          <w:szCs w:val="18"/>
        </w:rPr>
        <w:t>Likwidacja szkód z zawartych komunikacyjnych polis ubezpieczenia będzie się odbywać wg poniższych zasad:</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a)</w:t>
      </w:r>
      <w:r w:rsidRPr="00FE2C9E">
        <w:rPr>
          <w:rFonts w:cstheme="minorHAnsi"/>
          <w:color w:val="000000"/>
          <w:szCs w:val="18"/>
        </w:rPr>
        <w:tab/>
        <w:t>Zgłoszenie i likwidacja szkód będzie odbywać się w placówkach Ubezpieczyciela najbliższych siedzibie Ubezpieczającego.</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b)</w:t>
      </w:r>
      <w:r w:rsidRPr="00FE2C9E">
        <w:rPr>
          <w:rFonts w:cstheme="minorHAnsi"/>
          <w:color w:val="000000"/>
          <w:szCs w:val="18"/>
        </w:rPr>
        <w:tab/>
        <w:t>Dopuszcza się możliwość zgłaszania i likwidowania szkód w placówkach innych, niż określone w punkcie powyżej.</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c)</w:t>
      </w:r>
      <w:r w:rsidRPr="00FE2C9E">
        <w:rPr>
          <w:rFonts w:cstheme="minorHAnsi"/>
          <w:color w:val="000000"/>
          <w:szCs w:val="18"/>
        </w:rPr>
        <w:tab/>
        <w:t>W przypadku, gdy przedstawienie pojazdu do oględzin w najbliższej placówce Ubezpieczyciela jest niemożliwe, oględziny będą dokonywane w miejscu wskazanym przez Ubezpieczającego (w granicach RP) w terminie 3 dni roboczych od daty zgłoszenia szkody.</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d)</w:t>
      </w:r>
      <w:r w:rsidRPr="00FE2C9E">
        <w:rPr>
          <w:rFonts w:cstheme="minorHAnsi"/>
          <w:color w:val="000000"/>
          <w:szCs w:val="18"/>
        </w:rPr>
        <w:tab/>
        <w:t>W przypadku oględzin pojazdu poza Oddziałem – Ubezpieczyciel ma obowiązek wykonania oceny technicznej najpóźniej w ciągu 5 dni roboczych po oględzinach.</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e)</w:t>
      </w:r>
      <w:r w:rsidRPr="00FE2C9E">
        <w:rPr>
          <w:rFonts w:cstheme="minorHAnsi"/>
          <w:color w:val="000000"/>
          <w:szCs w:val="18"/>
        </w:rPr>
        <w:tab/>
        <w:t>Przyjmuje się, że szkody będą rozliczane według faktycznie poniesionych kosztów napraw, udokumentowanych fakturami.</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f)</w:t>
      </w:r>
      <w:r w:rsidRPr="00FE2C9E">
        <w:rPr>
          <w:rFonts w:cstheme="minorHAnsi"/>
          <w:color w:val="000000"/>
          <w:szCs w:val="18"/>
        </w:rPr>
        <w:tab/>
        <w:t>na wniosek Ubezpieczającego szkody będą rozliczane według kosztorysu, zaakceptowanego wspólnie przez Ubezpieczającego i Ubezpieczyciela.</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g)</w:t>
      </w:r>
      <w:r w:rsidRPr="00FE2C9E">
        <w:rPr>
          <w:rFonts w:cstheme="minorHAnsi"/>
          <w:color w:val="000000"/>
          <w:szCs w:val="18"/>
        </w:rPr>
        <w:tab/>
        <w:t>W przypadku rozliczania szkód według faktycznie poniesionych kosztów naprawy Ubezpieczający przed dokonaniem naprawy każdorazowo przedstawi Ubezpieczycielowi kosztorys wstępny z naprawy, wystawiony przez warsztat, który będzie naprawy dokonywał. Dopuszcza się dokonanie naprawy we własnym warsztacie Ubezpieczającego.</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h)</w:t>
      </w:r>
      <w:r w:rsidRPr="00FE2C9E">
        <w:rPr>
          <w:rFonts w:cstheme="minorHAnsi"/>
          <w:color w:val="000000"/>
          <w:szCs w:val="18"/>
        </w:rPr>
        <w:tab/>
        <w:t>Kosztorys, o jakim mowa powyżej będzie zweryfikowany przez Ubezpieczyciela w terminie 3</w:t>
      </w:r>
      <w:r w:rsidR="00853A74" w:rsidRPr="00FE2C9E">
        <w:rPr>
          <w:rFonts w:cstheme="minorHAnsi"/>
          <w:color w:val="000000"/>
          <w:szCs w:val="18"/>
        </w:rPr>
        <w:t> </w:t>
      </w:r>
      <w:r w:rsidRPr="00FE2C9E">
        <w:rPr>
          <w:rFonts w:cstheme="minorHAnsi"/>
          <w:color w:val="000000"/>
          <w:szCs w:val="18"/>
        </w:rPr>
        <w:t>dni od daty dostarczenia przez Ubezpieczającego.</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i)</w:t>
      </w:r>
      <w:r w:rsidRPr="00FE2C9E">
        <w:rPr>
          <w:rFonts w:cstheme="minorHAnsi"/>
          <w:color w:val="000000"/>
          <w:szCs w:val="18"/>
        </w:rPr>
        <w:tab/>
        <w:t>Faktury z napraw będą zweryfikowane w oparciu o przedstawiony wcześniej kosztorys oraz oceny techniczne.</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lastRenderedPageBreak/>
        <w:t>j)</w:t>
      </w:r>
      <w:r w:rsidRPr="00FE2C9E">
        <w:rPr>
          <w:rFonts w:cstheme="minorHAnsi"/>
          <w:color w:val="000000"/>
          <w:szCs w:val="18"/>
        </w:rPr>
        <w:tab/>
        <w:t>Odszkodowanie będzie wypłacane w wartości brutto (z VAT) w związku z brakiem możliwości odliczenia przez Ubezpieczającego podatku VAT przy zakupie/naprawie danego pojazdu.</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k)</w:t>
      </w:r>
      <w:r w:rsidRPr="00FE2C9E">
        <w:rPr>
          <w:rFonts w:cstheme="minorHAnsi"/>
          <w:color w:val="000000"/>
          <w:szCs w:val="18"/>
        </w:rPr>
        <w:tab/>
        <w:t xml:space="preserve">Rozliczanie kosztów naprawy pojazdu (szkody) następować będzie </w:t>
      </w:r>
      <w:r w:rsidR="00853A74" w:rsidRPr="00FE2C9E">
        <w:rPr>
          <w:rFonts w:cstheme="minorHAnsi"/>
          <w:color w:val="000000"/>
          <w:szCs w:val="18"/>
        </w:rPr>
        <w:t xml:space="preserve">, bezpośrednio pomiędzy warsztatem a Ubezpieczycielem, </w:t>
      </w:r>
      <w:r w:rsidRPr="00FE2C9E">
        <w:rPr>
          <w:rFonts w:cstheme="minorHAnsi"/>
          <w:color w:val="000000"/>
          <w:szCs w:val="18"/>
        </w:rPr>
        <w:t>w wybranym przez Ubezpieczającego warsztacie.</w:t>
      </w:r>
    </w:p>
    <w:p w:rsidR="00EF1EAC" w:rsidRPr="00FE2C9E" w:rsidRDefault="00EF1EAC" w:rsidP="00853A74">
      <w:pPr>
        <w:autoSpaceDE w:val="0"/>
        <w:autoSpaceDN w:val="0"/>
        <w:adjustRightInd w:val="0"/>
        <w:jc w:val="both"/>
        <w:rPr>
          <w:rFonts w:cstheme="minorHAnsi"/>
          <w:color w:val="000000"/>
          <w:szCs w:val="18"/>
        </w:rPr>
      </w:pPr>
      <w:r w:rsidRPr="00FE2C9E">
        <w:rPr>
          <w:rFonts w:cstheme="minorHAnsi"/>
          <w:color w:val="000000"/>
          <w:szCs w:val="18"/>
        </w:rPr>
        <w:t>l)</w:t>
      </w:r>
      <w:r w:rsidRPr="00FE2C9E">
        <w:rPr>
          <w:rFonts w:cstheme="minorHAnsi"/>
          <w:color w:val="000000"/>
          <w:szCs w:val="18"/>
        </w:rPr>
        <w:tab/>
        <w:t>Ubezpieczyciel wypłaca odszkodowanie w terminie do 30 dni, licząc od dnia otrzymania zawiadomienia od Ubezpieczającego.</w:t>
      </w:r>
    </w:p>
    <w:p w:rsidR="00EF1EAC" w:rsidRPr="00FE2C9E" w:rsidRDefault="00EF1EAC" w:rsidP="00EF1EAC">
      <w:pPr>
        <w:tabs>
          <w:tab w:val="left" w:pos="1080"/>
        </w:tabs>
        <w:autoSpaceDE w:val="0"/>
        <w:autoSpaceDN w:val="0"/>
        <w:adjustRightInd w:val="0"/>
        <w:spacing w:line="360" w:lineRule="auto"/>
        <w:jc w:val="both"/>
        <w:rPr>
          <w:rFonts w:cstheme="minorHAnsi"/>
          <w:b/>
          <w:bCs/>
          <w:color w:val="000000"/>
          <w:sz w:val="24"/>
        </w:rPr>
      </w:pPr>
      <w:r w:rsidRPr="00FE2C9E">
        <w:rPr>
          <w:rFonts w:cstheme="minorHAnsi"/>
          <w:b/>
          <w:bCs/>
          <w:color w:val="000000"/>
          <w:sz w:val="24"/>
        </w:rPr>
        <w:t>Okres ubezpieczenia dla każdego pojazdu wynosi 12 miesięcy i rozpoczyna się następnego dnia po zakończeniu dotychczasowej ochrony ubezpieczeniowej zgodnie z wykazem pojazdów.</w:t>
      </w:r>
    </w:p>
    <w:p w:rsidR="00EF1EAC" w:rsidRPr="00FE2C9E" w:rsidRDefault="00EF1EAC" w:rsidP="00EF1EAC">
      <w:pPr>
        <w:jc w:val="both"/>
        <w:rPr>
          <w:rFonts w:cstheme="minorHAnsi"/>
          <w:b/>
          <w:sz w:val="40"/>
          <w:szCs w:val="22"/>
          <w:u w:val="single"/>
        </w:rPr>
      </w:pPr>
      <w:r w:rsidRPr="00FE2C9E">
        <w:rPr>
          <w:rFonts w:cstheme="minorHAnsi"/>
          <w:b/>
          <w:bCs/>
          <w:color w:val="000000"/>
          <w:sz w:val="24"/>
        </w:rPr>
        <w:t xml:space="preserve">Składka za ubezpieczenia komunikacyjne </w:t>
      </w:r>
      <w:r w:rsidR="004D3F97" w:rsidRPr="00FE2C9E">
        <w:rPr>
          <w:rFonts w:cstheme="minorHAnsi"/>
          <w:b/>
          <w:bCs/>
          <w:color w:val="000000"/>
          <w:sz w:val="24"/>
        </w:rPr>
        <w:t>opłacona zostanie</w:t>
      </w:r>
      <w:r w:rsidRPr="00FE2C9E">
        <w:rPr>
          <w:rFonts w:cstheme="minorHAnsi"/>
          <w:b/>
          <w:bCs/>
          <w:color w:val="000000"/>
          <w:sz w:val="24"/>
        </w:rPr>
        <w:t xml:space="preserve"> jednorazowo, w terminie </w:t>
      </w:r>
      <w:r w:rsidR="004D3F97" w:rsidRPr="00FE2C9E">
        <w:rPr>
          <w:rFonts w:cstheme="minorHAnsi"/>
          <w:b/>
          <w:bCs/>
          <w:color w:val="000000"/>
          <w:sz w:val="24"/>
        </w:rPr>
        <w:t>14</w:t>
      </w:r>
      <w:r w:rsidRPr="00FE2C9E">
        <w:rPr>
          <w:rFonts w:cstheme="minorHAnsi"/>
          <w:b/>
          <w:bCs/>
          <w:color w:val="000000"/>
          <w:sz w:val="24"/>
        </w:rPr>
        <w:t xml:space="preserve"> dni od </w:t>
      </w:r>
      <w:r w:rsidR="004D3F97" w:rsidRPr="00FE2C9E">
        <w:rPr>
          <w:rFonts w:cstheme="minorHAnsi"/>
          <w:b/>
          <w:bCs/>
          <w:color w:val="000000"/>
          <w:sz w:val="24"/>
        </w:rPr>
        <w:t>początku okresu ubezpieczenia określonego w polisie</w:t>
      </w:r>
      <w:r w:rsidRPr="00FE2C9E">
        <w:rPr>
          <w:rFonts w:cstheme="minorHAnsi"/>
          <w:b/>
          <w:bCs/>
          <w:color w:val="000000"/>
          <w:sz w:val="24"/>
        </w:rPr>
        <w:t>.</w:t>
      </w:r>
    </w:p>
    <w:p w:rsidR="004D3F97" w:rsidRPr="00FE2C9E" w:rsidRDefault="004D3F97" w:rsidP="00D64DB2">
      <w:pPr>
        <w:pStyle w:val="Nagwek3"/>
      </w:pPr>
      <w:r w:rsidRPr="00FE2C9E">
        <w:t>wykaz pojazdów</w:t>
      </w:r>
    </w:p>
    <w:tbl>
      <w:tblPr>
        <w:tblW w:w="10820" w:type="dxa"/>
        <w:jc w:val="center"/>
        <w:tblInd w:w="55" w:type="dxa"/>
        <w:tblCellMar>
          <w:left w:w="70" w:type="dxa"/>
          <w:right w:w="70" w:type="dxa"/>
        </w:tblCellMar>
        <w:tblLook w:val="04A0" w:firstRow="1" w:lastRow="0" w:firstColumn="1" w:lastColumn="0" w:noHBand="0" w:noVBand="1"/>
      </w:tblPr>
      <w:tblGrid>
        <w:gridCol w:w="440"/>
        <w:gridCol w:w="963"/>
        <w:gridCol w:w="1940"/>
        <w:gridCol w:w="1135"/>
        <w:gridCol w:w="816"/>
        <w:gridCol w:w="2320"/>
        <w:gridCol w:w="740"/>
        <w:gridCol w:w="1280"/>
        <w:gridCol w:w="1300"/>
      </w:tblGrid>
      <w:tr w:rsidR="00D64DB2" w:rsidRPr="00FE2C9E" w:rsidTr="00D64DB2">
        <w:trPr>
          <w:trHeight w:val="255"/>
          <w:jc w:val="center"/>
        </w:trPr>
        <w:tc>
          <w:tcPr>
            <w:tcW w:w="5180" w:type="dxa"/>
            <w:gridSpan w:val="5"/>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WYKAZ POJAZDÓW - ZOZ w Lidzbarku Warmińskim</w:t>
            </w:r>
          </w:p>
        </w:tc>
        <w:tc>
          <w:tcPr>
            <w:tcW w:w="232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74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28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30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r>
      <w:tr w:rsidR="00D64DB2" w:rsidRPr="00FE2C9E" w:rsidTr="00D64DB2">
        <w:trPr>
          <w:trHeight w:val="1695"/>
          <w:jc w:val="center"/>
        </w:trPr>
        <w:tc>
          <w:tcPr>
            <w:tcW w:w="370" w:type="dxa"/>
            <w:tcBorders>
              <w:top w:val="single" w:sz="8" w:space="0" w:color="auto"/>
              <w:left w:val="single" w:sz="8" w:space="0" w:color="auto"/>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Lp.</w:t>
            </w:r>
          </w:p>
        </w:tc>
        <w:tc>
          <w:tcPr>
            <w:tcW w:w="919" w:type="dxa"/>
            <w:tcBorders>
              <w:top w:val="single" w:sz="8" w:space="0" w:color="auto"/>
              <w:left w:val="nil"/>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Nr rej.</w:t>
            </w:r>
          </w:p>
        </w:tc>
        <w:tc>
          <w:tcPr>
            <w:tcW w:w="1940" w:type="dxa"/>
            <w:tcBorders>
              <w:top w:val="single" w:sz="8" w:space="0" w:color="auto"/>
              <w:left w:val="nil"/>
              <w:bottom w:val="single" w:sz="8" w:space="0" w:color="auto"/>
              <w:right w:val="single" w:sz="4" w:space="0" w:color="000000"/>
            </w:tcBorders>
            <w:shd w:val="clear" w:color="FFFFCC" w:fill="FFFF99"/>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marka/typ/model</w:t>
            </w:r>
          </w:p>
        </w:tc>
        <w:tc>
          <w:tcPr>
            <w:tcW w:w="1135" w:type="dxa"/>
            <w:tcBorders>
              <w:top w:val="single" w:sz="8" w:space="0" w:color="auto"/>
              <w:left w:val="nil"/>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Rodzaj</w:t>
            </w:r>
          </w:p>
        </w:tc>
        <w:tc>
          <w:tcPr>
            <w:tcW w:w="816" w:type="dxa"/>
            <w:tcBorders>
              <w:top w:val="single" w:sz="8" w:space="0" w:color="auto"/>
              <w:left w:val="nil"/>
              <w:bottom w:val="single" w:sz="8" w:space="0" w:color="auto"/>
              <w:right w:val="single" w:sz="4" w:space="0" w:color="000000"/>
            </w:tcBorders>
            <w:shd w:val="clear" w:color="FFFFCC" w:fill="FFFF99"/>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Poj. Silnika</w:t>
            </w:r>
          </w:p>
        </w:tc>
        <w:tc>
          <w:tcPr>
            <w:tcW w:w="2320" w:type="dxa"/>
            <w:tcBorders>
              <w:top w:val="single" w:sz="8" w:space="0" w:color="auto"/>
              <w:left w:val="nil"/>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Nr nadwozia (VIN)</w:t>
            </w:r>
          </w:p>
        </w:tc>
        <w:tc>
          <w:tcPr>
            <w:tcW w:w="740" w:type="dxa"/>
            <w:tcBorders>
              <w:top w:val="single" w:sz="8" w:space="0" w:color="auto"/>
              <w:left w:val="nil"/>
              <w:bottom w:val="single" w:sz="8" w:space="0" w:color="auto"/>
              <w:right w:val="single" w:sz="4" w:space="0" w:color="000000"/>
            </w:tcBorders>
            <w:shd w:val="clear" w:color="FFFFCC" w:fill="FFFF99"/>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 xml:space="preserve">Rok </w:t>
            </w:r>
            <w:proofErr w:type="spellStart"/>
            <w:r w:rsidRPr="00FE2C9E">
              <w:rPr>
                <w:rFonts w:ascii="Arial" w:eastAsia="Times New Roman" w:hAnsi="Arial" w:cs="Arial"/>
                <w:b/>
                <w:bCs/>
                <w:sz w:val="20"/>
              </w:rPr>
              <w:t>prod</w:t>
            </w:r>
            <w:proofErr w:type="spellEnd"/>
            <w:r w:rsidRPr="00FE2C9E">
              <w:rPr>
                <w:rFonts w:ascii="Arial" w:eastAsia="Times New Roman" w:hAnsi="Arial" w:cs="Arial"/>
                <w:b/>
                <w:bCs/>
                <w:sz w:val="20"/>
              </w:rPr>
              <w:t>.</w:t>
            </w:r>
          </w:p>
        </w:tc>
        <w:tc>
          <w:tcPr>
            <w:tcW w:w="1280" w:type="dxa"/>
            <w:tcBorders>
              <w:top w:val="single" w:sz="8" w:space="0" w:color="auto"/>
              <w:left w:val="nil"/>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Ładowność</w:t>
            </w:r>
          </w:p>
        </w:tc>
        <w:tc>
          <w:tcPr>
            <w:tcW w:w="1300" w:type="dxa"/>
            <w:tcBorders>
              <w:top w:val="single" w:sz="8" w:space="0" w:color="auto"/>
              <w:left w:val="nil"/>
              <w:bottom w:val="single" w:sz="8" w:space="0" w:color="auto"/>
              <w:right w:val="single" w:sz="4" w:space="0" w:color="000000"/>
            </w:tcBorders>
            <w:shd w:val="clear" w:color="FFFFCC" w:fill="FFFF99"/>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Data I rejestracji</w:t>
            </w:r>
          </w:p>
        </w:tc>
      </w:tr>
      <w:tr w:rsidR="00D64DB2" w:rsidRPr="00FE2C9E" w:rsidTr="00D64DB2">
        <w:trPr>
          <w:trHeight w:val="600"/>
          <w:jc w:val="center"/>
        </w:trPr>
        <w:tc>
          <w:tcPr>
            <w:tcW w:w="37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919"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NIL30AF</w:t>
            </w:r>
          </w:p>
        </w:tc>
        <w:tc>
          <w:tcPr>
            <w:tcW w:w="1940"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 xml:space="preserve">Peugeot </w:t>
            </w:r>
            <w:proofErr w:type="spellStart"/>
            <w:r w:rsidRPr="00FE2C9E">
              <w:rPr>
                <w:rFonts w:ascii="Arial" w:eastAsia="Times New Roman" w:hAnsi="Arial" w:cs="Arial"/>
                <w:sz w:val="20"/>
              </w:rPr>
              <w:t>Boxer</w:t>
            </w:r>
            <w:proofErr w:type="spellEnd"/>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specjalny</w:t>
            </w:r>
          </w:p>
        </w:tc>
        <w:tc>
          <w:tcPr>
            <w:tcW w:w="816"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2999</w:t>
            </w:r>
          </w:p>
        </w:tc>
        <w:tc>
          <w:tcPr>
            <w:tcW w:w="2320"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VF3YCMDFB11234305</w:t>
            </w:r>
          </w:p>
        </w:tc>
        <w:tc>
          <w:tcPr>
            <w:tcW w:w="740"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2007</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2810</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2007-12-14</w:t>
            </w:r>
          </w:p>
        </w:tc>
      </w:tr>
      <w:tr w:rsidR="00D64DB2" w:rsidRPr="00FE2C9E" w:rsidTr="00D64DB2">
        <w:trPr>
          <w:trHeight w:val="600"/>
          <w:jc w:val="center"/>
        </w:trPr>
        <w:tc>
          <w:tcPr>
            <w:tcW w:w="37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919"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NLIF985</w:t>
            </w:r>
          </w:p>
        </w:tc>
        <w:tc>
          <w:tcPr>
            <w:tcW w:w="194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Mercedes Sprinter</w:t>
            </w:r>
          </w:p>
        </w:tc>
        <w:tc>
          <w:tcPr>
            <w:tcW w:w="1135"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specjalny</w:t>
            </w:r>
          </w:p>
        </w:tc>
        <w:tc>
          <w:tcPr>
            <w:tcW w:w="816"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2148</w:t>
            </w:r>
          </w:p>
        </w:tc>
        <w:tc>
          <w:tcPr>
            <w:tcW w:w="2320"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WDB9036621R344473</w:t>
            </w:r>
          </w:p>
        </w:tc>
        <w:tc>
          <w:tcPr>
            <w:tcW w:w="74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2001</w:t>
            </w:r>
          </w:p>
        </w:tc>
        <w:tc>
          <w:tcPr>
            <w:tcW w:w="128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2780</w:t>
            </w:r>
          </w:p>
        </w:tc>
        <w:tc>
          <w:tcPr>
            <w:tcW w:w="130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2002-02-07</w:t>
            </w:r>
          </w:p>
        </w:tc>
      </w:tr>
      <w:tr w:rsidR="00D64DB2" w:rsidRPr="00FE2C9E" w:rsidTr="00D64DB2">
        <w:trPr>
          <w:trHeight w:val="600"/>
          <w:jc w:val="center"/>
        </w:trPr>
        <w:tc>
          <w:tcPr>
            <w:tcW w:w="37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3</w:t>
            </w:r>
          </w:p>
        </w:tc>
        <w:tc>
          <w:tcPr>
            <w:tcW w:w="919"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NLIS610</w:t>
            </w:r>
          </w:p>
        </w:tc>
        <w:tc>
          <w:tcPr>
            <w:tcW w:w="194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Renault Master</w:t>
            </w:r>
          </w:p>
        </w:tc>
        <w:tc>
          <w:tcPr>
            <w:tcW w:w="1135"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specjalny</w:t>
            </w:r>
          </w:p>
        </w:tc>
        <w:tc>
          <w:tcPr>
            <w:tcW w:w="816"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2463</w:t>
            </w:r>
          </w:p>
        </w:tc>
        <w:tc>
          <w:tcPr>
            <w:tcW w:w="2320"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VF1FDBUH633309245</w:t>
            </w:r>
          </w:p>
        </w:tc>
        <w:tc>
          <w:tcPr>
            <w:tcW w:w="74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2005</w:t>
            </w:r>
          </w:p>
        </w:tc>
        <w:tc>
          <w:tcPr>
            <w:tcW w:w="128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1429</w:t>
            </w:r>
          </w:p>
        </w:tc>
        <w:tc>
          <w:tcPr>
            <w:tcW w:w="130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2009-12-01</w:t>
            </w:r>
          </w:p>
        </w:tc>
      </w:tr>
      <w:tr w:rsidR="00D64DB2" w:rsidRPr="00FE2C9E" w:rsidTr="00D64DB2">
        <w:trPr>
          <w:trHeight w:val="600"/>
          <w:jc w:val="center"/>
        </w:trPr>
        <w:tc>
          <w:tcPr>
            <w:tcW w:w="37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4</w:t>
            </w:r>
          </w:p>
        </w:tc>
        <w:tc>
          <w:tcPr>
            <w:tcW w:w="919" w:type="dxa"/>
            <w:tcBorders>
              <w:top w:val="nil"/>
              <w:left w:val="nil"/>
              <w:bottom w:val="single" w:sz="4" w:space="0" w:color="000000"/>
              <w:right w:val="single" w:sz="4" w:space="0" w:color="000000"/>
            </w:tcBorders>
            <w:shd w:val="clear" w:color="auto" w:fill="auto"/>
            <w:noWrap/>
            <w:vAlign w:val="center"/>
            <w:hideMark/>
          </w:tcPr>
          <w:p w:rsidR="00D64DB2" w:rsidRPr="00FE2C9E" w:rsidRDefault="00591EB1"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NLI77JE</w:t>
            </w:r>
            <w:r w:rsidR="00D64DB2" w:rsidRPr="00FE2C9E">
              <w:rPr>
                <w:rFonts w:ascii="Arial" w:eastAsia="Times New Roman" w:hAnsi="Arial" w:cs="Arial"/>
                <w:sz w:val="20"/>
              </w:rPr>
              <w:t> </w:t>
            </w:r>
          </w:p>
        </w:tc>
        <w:tc>
          <w:tcPr>
            <w:tcW w:w="1940" w:type="dxa"/>
            <w:tcBorders>
              <w:top w:val="nil"/>
              <w:left w:val="nil"/>
              <w:bottom w:val="single" w:sz="4" w:space="0" w:color="000000"/>
              <w:right w:val="single" w:sz="4" w:space="0" w:color="000000"/>
            </w:tcBorders>
            <w:shd w:val="clear" w:color="auto" w:fill="auto"/>
            <w:noWrap/>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 xml:space="preserve"> Volkswagen</w:t>
            </w:r>
          </w:p>
        </w:tc>
        <w:tc>
          <w:tcPr>
            <w:tcW w:w="1135"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rPr>
                <w:rFonts w:ascii="Arial" w:eastAsia="Times New Roman" w:hAnsi="Arial" w:cs="Arial"/>
                <w:sz w:val="20"/>
              </w:rPr>
            </w:pPr>
            <w:r w:rsidRPr="00FE2C9E">
              <w:rPr>
                <w:rFonts w:ascii="Arial" w:eastAsia="Times New Roman" w:hAnsi="Arial" w:cs="Arial"/>
                <w:sz w:val="20"/>
              </w:rPr>
              <w:t>specjalny</w:t>
            </w:r>
          </w:p>
        </w:tc>
        <w:tc>
          <w:tcPr>
            <w:tcW w:w="816" w:type="dxa"/>
            <w:tcBorders>
              <w:top w:val="nil"/>
              <w:left w:val="nil"/>
              <w:bottom w:val="single" w:sz="4" w:space="0" w:color="000000"/>
              <w:right w:val="single" w:sz="4" w:space="0" w:color="000000"/>
            </w:tcBorders>
            <w:shd w:val="clear" w:color="auto" w:fill="auto"/>
            <w:noWrap/>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1968</w:t>
            </w:r>
          </w:p>
        </w:tc>
        <w:tc>
          <w:tcPr>
            <w:tcW w:w="2320" w:type="dxa"/>
            <w:tcBorders>
              <w:top w:val="nil"/>
              <w:left w:val="nil"/>
              <w:bottom w:val="single" w:sz="4" w:space="0" w:color="000000"/>
              <w:right w:val="single" w:sz="4" w:space="0" w:color="000000"/>
            </w:tcBorders>
            <w:shd w:val="clear" w:color="auto" w:fill="auto"/>
            <w:noWrap/>
            <w:vAlign w:val="center"/>
            <w:hideMark/>
          </w:tcPr>
          <w:p w:rsidR="00D64DB2" w:rsidRPr="00FE2C9E" w:rsidRDefault="00591EB1"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WV1ZZZ2ZC6025650</w:t>
            </w:r>
          </w:p>
        </w:tc>
        <w:tc>
          <w:tcPr>
            <w:tcW w:w="74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2011</w:t>
            </w:r>
          </w:p>
        </w:tc>
        <w:tc>
          <w:tcPr>
            <w:tcW w:w="1280" w:type="dxa"/>
            <w:tcBorders>
              <w:top w:val="nil"/>
              <w:left w:val="nil"/>
              <w:bottom w:val="single" w:sz="4" w:space="0" w:color="auto"/>
              <w:right w:val="single" w:sz="4" w:space="0" w:color="auto"/>
            </w:tcBorders>
            <w:shd w:val="clear" w:color="auto" w:fill="auto"/>
            <w:vAlign w:val="bottom"/>
            <w:hideMark/>
          </w:tcPr>
          <w:p w:rsidR="00D64DB2" w:rsidRPr="00FE2C9E" w:rsidRDefault="00D64DB2" w:rsidP="00D64DB2">
            <w:pPr>
              <w:spacing w:before="0" w:after="0" w:line="240" w:lineRule="auto"/>
              <w:jc w:val="right"/>
              <w:rPr>
                <w:rFonts w:ascii="Arial" w:eastAsia="Times New Roman" w:hAnsi="Arial" w:cs="Arial"/>
                <w:sz w:val="20"/>
              </w:rPr>
            </w:pPr>
            <w:r w:rsidRPr="00FE2C9E">
              <w:rPr>
                <w:rFonts w:ascii="Arial" w:eastAsia="Times New Roman" w:hAnsi="Arial" w:cs="Arial"/>
                <w:sz w:val="20"/>
              </w:rPr>
              <w:t>579</w:t>
            </w:r>
          </w:p>
        </w:tc>
        <w:tc>
          <w:tcPr>
            <w:tcW w:w="1300" w:type="dxa"/>
            <w:tcBorders>
              <w:top w:val="nil"/>
              <w:left w:val="nil"/>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2012-01-17</w:t>
            </w:r>
          </w:p>
        </w:tc>
      </w:tr>
      <w:tr w:rsidR="00D64DB2" w:rsidRPr="00FE2C9E" w:rsidTr="00D64DB2">
        <w:trPr>
          <w:trHeight w:val="255"/>
          <w:jc w:val="center"/>
        </w:trPr>
        <w:tc>
          <w:tcPr>
            <w:tcW w:w="37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919"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94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135"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816"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232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74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28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130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p>
        </w:tc>
      </w:tr>
      <w:tr w:rsidR="00D64DB2" w:rsidRPr="00FE2C9E" w:rsidTr="00D64DB2">
        <w:trPr>
          <w:trHeight w:val="840"/>
          <w:jc w:val="center"/>
        </w:trPr>
        <w:tc>
          <w:tcPr>
            <w:tcW w:w="10820" w:type="dxa"/>
            <w:gridSpan w:val="9"/>
            <w:tcBorders>
              <w:top w:val="nil"/>
              <w:left w:val="nil"/>
              <w:bottom w:val="nil"/>
              <w:right w:val="nil"/>
            </w:tcBorders>
            <w:shd w:val="clear" w:color="auto" w:fill="auto"/>
            <w:vAlign w:val="center"/>
            <w:hideMark/>
          </w:tcPr>
          <w:p w:rsidR="00D64DB2" w:rsidRPr="00FE2C9E" w:rsidRDefault="00D64DB2" w:rsidP="00853A74">
            <w:pPr>
              <w:spacing w:before="0" w:after="0" w:line="240" w:lineRule="auto"/>
              <w:jc w:val="both"/>
              <w:rPr>
                <w:rFonts w:ascii="Arial" w:eastAsia="Times New Roman" w:hAnsi="Arial" w:cs="Arial"/>
                <w:sz w:val="20"/>
              </w:rPr>
            </w:pPr>
            <w:r w:rsidRPr="00FE2C9E">
              <w:rPr>
                <w:rFonts w:ascii="Arial" w:eastAsia="Times New Roman" w:hAnsi="Arial" w:cs="Arial"/>
                <w:sz w:val="20"/>
              </w:rPr>
              <w:t>Uwaga: wartość karetek do ubezpieczenia została ustalona w oparciu o wartość początkową pojazdu z wyposażeniem uwzględniając współczynnik amortyzacji 0,85 w pierwszym roku i 0,9 w kolejnych latach użytkowania wartość pozostałych pojazdów określona na podstawie wyceny katalogu info-ekspert</w:t>
            </w:r>
          </w:p>
        </w:tc>
      </w:tr>
    </w:tbl>
    <w:p w:rsidR="00D64DB2" w:rsidRPr="00FE2C9E" w:rsidRDefault="00D64DB2" w:rsidP="00EF1EAC">
      <w:pPr>
        <w:jc w:val="both"/>
        <w:rPr>
          <w:rFonts w:cstheme="minorHAnsi"/>
          <w:b/>
          <w:sz w:val="32"/>
          <w:szCs w:val="22"/>
          <w:u w:val="single"/>
        </w:rPr>
      </w:pPr>
    </w:p>
    <w:p w:rsidR="00D64DB2" w:rsidRPr="00FE2C9E" w:rsidRDefault="00D64DB2">
      <w:pPr>
        <w:rPr>
          <w:rFonts w:cstheme="minorHAnsi"/>
          <w:b/>
          <w:sz w:val="32"/>
          <w:szCs w:val="22"/>
          <w:u w:val="single"/>
        </w:rPr>
      </w:pPr>
      <w:r w:rsidRPr="00FE2C9E">
        <w:rPr>
          <w:rFonts w:cstheme="minorHAnsi"/>
          <w:b/>
          <w:sz w:val="32"/>
          <w:szCs w:val="22"/>
          <w:u w:val="single"/>
        </w:rPr>
        <w:br w:type="page"/>
      </w:r>
    </w:p>
    <w:p w:rsidR="004D3F97" w:rsidRPr="00FE2C9E" w:rsidRDefault="004D3F97" w:rsidP="00EF1EAC">
      <w:pPr>
        <w:jc w:val="both"/>
        <w:rPr>
          <w:rFonts w:cstheme="minorHAnsi"/>
          <w:b/>
          <w:sz w:val="32"/>
          <w:szCs w:val="22"/>
          <w:u w:val="single"/>
        </w:rPr>
      </w:pPr>
    </w:p>
    <w:tbl>
      <w:tblPr>
        <w:tblW w:w="10720" w:type="dxa"/>
        <w:jc w:val="center"/>
        <w:tblInd w:w="55" w:type="dxa"/>
        <w:tblCellMar>
          <w:left w:w="70" w:type="dxa"/>
          <w:right w:w="70" w:type="dxa"/>
        </w:tblCellMar>
        <w:tblLook w:val="04A0" w:firstRow="1" w:lastRow="0" w:firstColumn="1" w:lastColumn="0" w:noHBand="0" w:noVBand="1"/>
      </w:tblPr>
      <w:tblGrid>
        <w:gridCol w:w="460"/>
        <w:gridCol w:w="1740"/>
        <w:gridCol w:w="1500"/>
        <w:gridCol w:w="1340"/>
        <w:gridCol w:w="1446"/>
        <w:gridCol w:w="1394"/>
        <w:gridCol w:w="1446"/>
        <w:gridCol w:w="1394"/>
      </w:tblGrid>
      <w:tr w:rsidR="00D64DB2" w:rsidRPr="00FE2C9E" w:rsidTr="00D64DB2">
        <w:trPr>
          <w:trHeight w:val="255"/>
          <w:jc w:val="center"/>
        </w:trPr>
        <w:tc>
          <w:tcPr>
            <w:tcW w:w="460" w:type="dxa"/>
            <w:tcBorders>
              <w:top w:val="nil"/>
              <w:left w:val="nil"/>
              <w:bottom w:val="nil"/>
              <w:right w:val="nil"/>
            </w:tcBorders>
            <w:shd w:val="clear" w:color="auto" w:fill="auto"/>
            <w:noWrap/>
            <w:vAlign w:val="center"/>
            <w:hideMark/>
          </w:tcPr>
          <w:p w:rsidR="00D64DB2" w:rsidRPr="00FE2C9E" w:rsidRDefault="00D64DB2" w:rsidP="00D64DB2">
            <w:pPr>
              <w:spacing w:before="0" w:after="0" w:line="240" w:lineRule="auto"/>
              <w:rPr>
                <w:rFonts w:ascii="Arial" w:eastAsia="Times New Roman" w:hAnsi="Arial" w:cs="Arial"/>
                <w:sz w:val="20"/>
              </w:rPr>
            </w:pPr>
          </w:p>
        </w:tc>
        <w:tc>
          <w:tcPr>
            <w:tcW w:w="1740" w:type="dxa"/>
            <w:tcBorders>
              <w:top w:val="nil"/>
              <w:left w:val="nil"/>
              <w:bottom w:val="nil"/>
              <w:right w:val="nil"/>
            </w:tcBorders>
            <w:shd w:val="clear" w:color="auto" w:fill="auto"/>
            <w:vAlign w:val="center"/>
            <w:hideMark/>
          </w:tcPr>
          <w:p w:rsidR="00D64DB2" w:rsidRPr="00FE2C9E" w:rsidRDefault="00D64DB2" w:rsidP="00D64DB2">
            <w:pPr>
              <w:spacing w:before="0" w:after="0" w:line="240" w:lineRule="auto"/>
              <w:jc w:val="center"/>
              <w:rPr>
                <w:rFonts w:ascii="Arial" w:eastAsia="Times New Roman" w:hAnsi="Arial" w:cs="Arial"/>
                <w:sz w:val="20"/>
              </w:rPr>
            </w:pPr>
          </w:p>
        </w:tc>
        <w:tc>
          <w:tcPr>
            <w:tcW w:w="2840" w:type="dxa"/>
            <w:gridSpan w:val="2"/>
            <w:tcBorders>
              <w:top w:val="single" w:sz="8" w:space="0" w:color="auto"/>
              <w:left w:val="single" w:sz="8" w:space="0" w:color="auto"/>
              <w:bottom w:val="nil"/>
              <w:right w:val="nil"/>
            </w:tcBorders>
            <w:shd w:val="clear" w:color="FFFFCC" w:fill="FFFF99"/>
            <w:vAlign w:val="bottom"/>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OC p.p.m.</w:t>
            </w:r>
          </w:p>
        </w:tc>
        <w:tc>
          <w:tcPr>
            <w:tcW w:w="2840" w:type="dxa"/>
            <w:gridSpan w:val="2"/>
            <w:tcBorders>
              <w:top w:val="single" w:sz="8" w:space="0" w:color="auto"/>
              <w:left w:val="nil"/>
              <w:bottom w:val="nil"/>
              <w:right w:val="single" w:sz="8" w:space="0" w:color="000000"/>
            </w:tcBorders>
            <w:shd w:val="clear" w:color="FFFFCC" w:fill="FFFF99"/>
            <w:noWrap/>
            <w:vAlign w:val="bottom"/>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Autocasco (AC+KR)</w:t>
            </w:r>
          </w:p>
        </w:tc>
        <w:tc>
          <w:tcPr>
            <w:tcW w:w="2840" w:type="dxa"/>
            <w:gridSpan w:val="2"/>
            <w:tcBorders>
              <w:top w:val="single" w:sz="8" w:space="0" w:color="auto"/>
              <w:left w:val="nil"/>
              <w:bottom w:val="nil"/>
              <w:right w:val="single" w:sz="8" w:space="0" w:color="000000"/>
            </w:tcBorders>
            <w:shd w:val="clear" w:color="FFFFCC" w:fill="FFFF99"/>
            <w:noWrap/>
            <w:vAlign w:val="bottom"/>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 xml:space="preserve">NNW </w:t>
            </w:r>
          </w:p>
        </w:tc>
      </w:tr>
      <w:tr w:rsidR="00D64DB2" w:rsidRPr="00FE2C9E" w:rsidTr="00D64DB2">
        <w:trPr>
          <w:trHeight w:val="1695"/>
          <w:jc w:val="center"/>
        </w:trPr>
        <w:tc>
          <w:tcPr>
            <w:tcW w:w="460" w:type="dxa"/>
            <w:tcBorders>
              <w:top w:val="single" w:sz="8" w:space="0" w:color="auto"/>
              <w:left w:val="single" w:sz="8" w:space="0" w:color="auto"/>
              <w:bottom w:val="single" w:sz="8" w:space="0" w:color="auto"/>
              <w:right w:val="single" w:sz="4" w:space="0" w:color="000000"/>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Lp.</w:t>
            </w:r>
          </w:p>
        </w:tc>
        <w:tc>
          <w:tcPr>
            <w:tcW w:w="1740" w:type="dxa"/>
            <w:tcBorders>
              <w:top w:val="single" w:sz="8" w:space="0" w:color="auto"/>
              <w:left w:val="single" w:sz="8" w:space="0" w:color="auto"/>
              <w:bottom w:val="single" w:sz="8" w:space="0" w:color="auto"/>
              <w:right w:val="single" w:sz="8" w:space="0" w:color="auto"/>
            </w:tcBorders>
            <w:shd w:val="clear" w:color="FFFFCC" w:fill="FFFF99"/>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suma ubezpieczenia AC z VAT</w:t>
            </w:r>
          </w:p>
        </w:tc>
        <w:tc>
          <w:tcPr>
            <w:tcW w:w="1500" w:type="dxa"/>
            <w:tcBorders>
              <w:top w:val="single" w:sz="8" w:space="0" w:color="auto"/>
              <w:left w:val="nil"/>
              <w:bottom w:val="single" w:sz="8" w:space="0" w:color="auto"/>
              <w:right w:val="nil"/>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Od</w:t>
            </w:r>
          </w:p>
        </w:tc>
        <w:tc>
          <w:tcPr>
            <w:tcW w:w="1340" w:type="dxa"/>
            <w:tcBorders>
              <w:top w:val="single" w:sz="8" w:space="0" w:color="auto"/>
              <w:left w:val="single" w:sz="8" w:space="0" w:color="auto"/>
              <w:bottom w:val="single" w:sz="8" w:space="0" w:color="auto"/>
              <w:right w:val="single" w:sz="8" w:space="0" w:color="auto"/>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 xml:space="preserve">do </w:t>
            </w:r>
          </w:p>
        </w:tc>
        <w:tc>
          <w:tcPr>
            <w:tcW w:w="1446" w:type="dxa"/>
            <w:tcBorders>
              <w:top w:val="single" w:sz="8" w:space="0" w:color="auto"/>
              <w:left w:val="nil"/>
              <w:bottom w:val="single" w:sz="8" w:space="0" w:color="auto"/>
              <w:right w:val="single" w:sz="8" w:space="0" w:color="auto"/>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Od</w:t>
            </w:r>
          </w:p>
        </w:tc>
        <w:tc>
          <w:tcPr>
            <w:tcW w:w="1394" w:type="dxa"/>
            <w:tcBorders>
              <w:top w:val="single" w:sz="8" w:space="0" w:color="auto"/>
              <w:left w:val="nil"/>
              <w:bottom w:val="single" w:sz="8" w:space="0" w:color="auto"/>
              <w:right w:val="single" w:sz="8" w:space="0" w:color="auto"/>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Do</w:t>
            </w:r>
          </w:p>
        </w:tc>
        <w:tc>
          <w:tcPr>
            <w:tcW w:w="1446" w:type="dxa"/>
            <w:tcBorders>
              <w:top w:val="single" w:sz="8" w:space="0" w:color="auto"/>
              <w:left w:val="nil"/>
              <w:bottom w:val="single" w:sz="8" w:space="0" w:color="auto"/>
              <w:right w:val="nil"/>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Od</w:t>
            </w:r>
          </w:p>
        </w:tc>
        <w:tc>
          <w:tcPr>
            <w:tcW w:w="1394" w:type="dxa"/>
            <w:tcBorders>
              <w:top w:val="single" w:sz="8" w:space="0" w:color="auto"/>
              <w:left w:val="single" w:sz="8" w:space="0" w:color="auto"/>
              <w:bottom w:val="single" w:sz="8" w:space="0" w:color="auto"/>
              <w:right w:val="single" w:sz="8" w:space="0" w:color="auto"/>
            </w:tcBorders>
            <w:shd w:val="clear" w:color="FFFFCC" w:fill="FFFF99"/>
            <w:noWrap/>
            <w:vAlign w:val="center"/>
            <w:hideMark/>
          </w:tcPr>
          <w:p w:rsidR="00D64DB2" w:rsidRPr="00FE2C9E" w:rsidRDefault="00D64DB2" w:rsidP="00D64DB2">
            <w:pPr>
              <w:spacing w:before="0" w:after="0" w:line="240" w:lineRule="auto"/>
              <w:jc w:val="center"/>
              <w:rPr>
                <w:rFonts w:ascii="Arial" w:eastAsia="Times New Roman" w:hAnsi="Arial" w:cs="Arial"/>
                <w:b/>
                <w:bCs/>
                <w:sz w:val="20"/>
              </w:rPr>
            </w:pPr>
            <w:r w:rsidRPr="00FE2C9E">
              <w:rPr>
                <w:rFonts w:ascii="Arial" w:eastAsia="Times New Roman" w:hAnsi="Arial" w:cs="Arial"/>
                <w:b/>
                <w:bCs/>
                <w:sz w:val="20"/>
              </w:rPr>
              <w:t>Do</w:t>
            </w:r>
          </w:p>
        </w:tc>
      </w:tr>
      <w:tr w:rsidR="00D64DB2" w:rsidRPr="00FE2C9E" w:rsidTr="00D64DB2">
        <w:trPr>
          <w:trHeight w:val="600"/>
          <w:jc w:val="center"/>
        </w:trPr>
        <w:tc>
          <w:tcPr>
            <w:tcW w:w="46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1</w:t>
            </w:r>
          </w:p>
        </w:tc>
        <w:tc>
          <w:tcPr>
            <w:tcW w:w="1740"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xml:space="preserve">130 978,95 zł </w:t>
            </w:r>
          </w:p>
        </w:tc>
        <w:tc>
          <w:tcPr>
            <w:tcW w:w="1500"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nil"/>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r>
      <w:tr w:rsidR="00D64DB2" w:rsidRPr="00FE2C9E" w:rsidTr="00D64DB2">
        <w:trPr>
          <w:trHeight w:val="600"/>
          <w:jc w:val="center"/>
        </w:trPr>
        <w:tc>
          <w:tcPr>
            <w:tcW w:w="46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2</w:t>
            </w:r>
          </w:p>
        </w:tc>
        <w:tc>
          <w:tcPr>
            <w:tcW w:w="1740"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xml:space="preserve">62 432,73 zł </w:t>
            </w:r>
          </w:p>
        </w:tc>
        <w:tc>
          <w:tcPr>
            <w:tcW w:w="1500"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nil"/>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r>
      <w:tr w:rsidR="00D64DB2" w:rsidRPr="00FE2C9E" w:rsidTr="00D64DB2">
        <w:trPr>
          <w:trHeight w:val="600"/>
          <w:jc w:val="center"/>
        </w:trPr>
        <w:tc>
          <w:tcPr>
            <w:tcW w:w="46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3</w:t>
            </w:r>
          </w:p>
        </w:tc>
        <w:tc>
          <w:tcPr>
            <w:tcW w:w="1740"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xml:space="preserve">128 087,16 zł </w:t>
            </w:r>
          </w:p>
        </w:tc>
        <w:tc>
          <w:tcPr>
            <w:tcW w:w="1500"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nil"/>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r>
      <w:tr w:rsidR="00D64DB2" w:rsidRPr="00FE2C9E" w:rsidTr="00D64DB2">
        <w:trPr>
          <w:trHeight w:val="600"/>
          <w:jc w:val="center"/>
        </w:trPr>
        <w:tc>
          <w:tcPr>
            <w:tcW w:w="460" w:type="dxa"/>
            <w:tcBorders>
              <w:top w:val="nil"/>
              <w:left w:val="single" w:sz="4" w:space="0" w:color="000000"/>
              <w:bottom w:val="single" w:sz="4" w:space="0" w:color="000000"/>
              <w:right w:val="single" w:sz="4" w:space="0" w:color="000000"/>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4</w:t>
            </w:r>
          </w:p>
        </w:tc>
        <w:tc>
          <w:tcPr>
            <w:tcW w:w="1740"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xml:space="preserve">325 923,45 zł </w:t>
            </w:r>
          </w:p>
        </w:tc>
        <w:tc>
          <w:tcPr>
            <w:tcW w:w="1500"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nil"/>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nil"/>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446" w:type="dxa"/>
            <w:tcBorders>
              <w:top w:val="nil"/>
              <w:left w:val="single" w:sz="8" w:space="0" w:color="auto"/>
              <w:bottom w:val="single" w:sz="4" w:space="0" w:color="000000"/>
              <w:right w:val="nil"/>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c>
          <w:tcPr>
            <w:tcW w:w="1394" w:type="dxa"/>
            <w:tcBorders>
              <w:top w:val="nil"/>
              <w:left w:val="single" w:sz="4" w:space="0" w:color="auto"/>
              <w:bottom w:val="single" w:sz="4" w:space="0" w:color="auto"/>
              <w:right w:val="single" w:sz="4" w:space="0" w:color="auto"/>
            </w:tcBorders>
            <w:shd w:val="clear" w:color="auto" w:fill="auto"/>
            <w:noWrap/>
            <w:vAlign w:val="center"/>
            <w:hideMark/>
          </w:tcPr>
          <w:p w:rsidR="00D64DB2" w:rsidRPr="00FE2C9E" w:rsidRDefault="00D64DB2" w:rsidP="00D64DB2">
            <w:pPr>
              <w:spacing w:before="0" w:after="0" w:line="240" w:lineRule="auto"/>
              <w:jc w:val="center"/>
              <w:rPr>
                <w:rFonts w:ascii="Arial" w:eastAsia="Times New Roman" w:hAnsi="Arial" w:cs="Arial"/>
                <w:sz w:val="20"/>
              </w:rPr>
            </w:pPr>
            <w:r w:rsidRPr="00FE2C9E">
              <w:rPr>
                <w:rFonts w:ascii="Arial" w:eastAsia="Times New Roman" w:hAnsi="Arial" w:cs="Arial"/>
                <w:sz w:val="20"/>
              </w:rPr>
              <w:t> </w:t>
            </w:r>
          </w:p>
        </w:tc>
      </w:tr>
    </w:tbl>
    <w:p w:rsidR="00EF1EAC" w:rsidRPr="00FE2C9E" w:rsidRDefault="00EF1EAC" w:rsidP="00EF1EAC">
      <w:pPr>
        <w:jc w:val="both"/>
        <w:rPr>
          <w:rFonts w:cstheme="minorHAnsi"/>
          <w:b/>
          <w:sz w:val="32"/>
          <w:szCs w:val="22"/>
          <w:u w:val="single"/>
        </w:rPr>
      </w:pPr>
    </w:p>
    <w:p w:rsidR="00EF1EAC" w:rsidRPr="00FE2C9E" w:rsidRDefault="00EF1EAC" w:rsidP="00D64DB2">
      <w:pPr>
        <w:pStyle w:val="Nagwek1"/>
      </w:pPr>
      <w:r w:rsidRPr="00FE2C9E">
        <w:t>PAKIET 3</w:t>
      </w:r>
    </w:p>
    <w:p w:rsidR="00EF1EAC" w:rsidRPr="00FE2C9E" w:rsidRDefault="00EF1EAC" w:rsidP="00EF1EAC">
      <w:pPr>
        <w:jc w:val="both"/>
        <w:rPr>
          <w:rFonts w:cstheme="minorHAnsi"/>
          <w:szCs w:val="22"/>
          <w:u w:val="single"/>
        </w:rPr>
      </w:pPr>
    </w:p>
    <w:p w:rsidR="00FC4712" w:rsidRPr="00FE2C9E" w:rsidRDefault="00FC4712" w:rsidP="000A0B9E">
      <w:pPr>
        <w:pStyle w:val="Nagwek2"/>
        <w:numPr>
          <w:ilvl w:val="0"/>
          <w:numId w:val="43"/>
        </w:numPr>
        <w:tabs>
          <w:tab w:val="clear" w:pos="1620"/>
        </w:tabs>
        <w:ind w:left="426"/>
      </w:pPr>
      <w:r w:rsidRPr="00FE2C9E">
        <w:t>OBOWIĄZKOWE UBEZPIECZENIE NA RZECZ PACJENTÓW Z TYTUŁU ZDARZEŃ MEDYCZNYCH</w:t>
      </w:r>
    </w:p>
    <w:p w:rsidR="00FC4712" w:rsidRPr="00FE2C9E" w:rsidRDefault="00FC4712" w:rsidP="00FC4712">
      <w:pPr>
        <w:jc w:val="both"/>
        <w:rPr>
          <w:rFonts w:cstheme="minorHAnsi"/>
          <w:szCs w:val="22"/>
        </w:rPr>
      </w:pPr>
    </w:p>
    <w:p w:rsidR="00D64DB2" w:rsidRPr="00FE2C9E" w:rsidRDefault="00FC4712" w:rsidP="00D64DB2">
      <w:pPr>
        <w:pStyle w:val="Nagwek3"/>
        <w:rPr>
          <w:rFonts w:cstheme="minorHAnsi"/>
        </w:rPr>
      </w:pPr>
      <w:r w:rsidRPr="00FE2C9E">
        <w:t>Zakres ubezpieczenia</w:t>
      </w:r>
      <w:r w:rsidRPr="00FE2C9E">
        <w:rPr>
          <w:rFonts w:cstheme="minorHAnsi"/>
          <w:b/>
          <w:bCs/>
        </w:rPr>
        <w:t xml:space="preserve"> </w:t>
      </w:r>
    </w:p>
    <w:p w:rsidR="00FC4712" w:rsidRPr="00FE2C9E" w:rsidRDefault="00853A74" w:rsidP="00FC4712">
      <w:pPr>
        <w:autoSpaceDE w:val="0"/>
        <w:jc w:val="both"/>
        <w:rPr>
          <w:rFonts w:cstheme="minorHAnsi"/>
          <w:szCs w:val="22"/>
        </w:rPr>
      </w:pPr>
      <w:r w:rsidRPr="00FE2C9E">
        <w:rPr>
          <w:rFonts w:cstheme="minorHAnsi"/>
          <w:szCs w:val="22"/>
        </w:rPr>
        <w:t>U</w:t>
      </w:r>
      <w:r w:rsidR="00FC4712" w:rsidRPr="00FE2C9E">
        <w:rPr>
          <w:rFonts w:cstheme="minorHAnsi"/>
          <w:szCs w:val="22"/>
        </w:rPr>
        <w:t>bezpieczenie na rzecz pacjentów z tytułu zdarzeń medycznych (zgodnie z art. 25 ust. 1 pkt 2. Ustawy z dnia 15 kwietnia 2011 r. o działalności leczniczej - Dz. U. z 2011 Nr 112, poz. 654), które miały miejsce w okresie ochrony ubezpieczeniowej,</w:t>
      </w:r>
      <w:r w:rsidRPr="00FE2C9E">
        <w:rPr>
          <w:rFonts w:cstheme="minorHAnsi"/>
          <w:szCs w:val="22"/>
        </w:rPr>
        <w:t xml:space="preserve"> </w:t>
      </w:r>
      <w:r w:rsidR="00FC4712" w:rsidRPr="00FE2C9E">
        <w:rPr>
          <w:rFonts w:cstheme="minorHAnsi"/>
          <w:szCs w:val="22"/>
        </w:rPr>
        <w:t>w rozumieniu ustawy o prawach pacjenta i Rzeczniku Praw Pacjenta (Ustawa z dnia</w:t>
      </w:r>
      <w:r w:rsidRPr="00FE2C9E">
        <w:rPr>
          <w:rFonts w:cstheme="minorHAnsi"/>
          <w:szCs w:val="22"/>
        </w:rPr>
        <w:t xml:space="preserve"> </w:t>
      </w:r>
      <w:r w:rsidR="00FC4712" w:rsidRPr="00FE2C9E">
        <w:rPr>
          <w:rFonts w:cstheme="minorHAnsi"/>
          <w:szCs w:val="22"/>
        </w:rPr>
        <w:t>6 listopada 2008 r. - Dz. U. z 2009 r. Nr 52, poz. 417 wraz z późniejszymi zmianami, w tym Ustawą z dnia 28 kwietnia 2011 r. o zmianie ustawy o prawach pacjenta i Rzeczniku Praw Pacjenta oraz ustawy o ubezpieczeniach obowiązkowych, Ubezpieczeniowym Funduszu Gwarancyjnym i Polskim Biurze Ubezpieczycieli Komunikacyjnych - Dz. U. z 2011r. Nr 113, poz. 660).</w:t>
      </w:r>
    </w:p>
    <w:p w:rsidR="00D64DB2" w:rsidRPr="00FE2C9E" w:rsidRDefault="00FC4712" w:rsidP="00D64DB2">
      <w:pPr>
        <w:pStyle w:val="Nagwek3"/>
      </w:pPr>
      <w:r w:rsidRPr="00FE2C9E">
        <w:t>Suma ubezpieczenia</w:t>
      </w:r>
    </w:p>
    <w:p w:rsidR="00FC4712" w:rsidRPr="00FE2C9E" w:rsidRDefault="00FC4712" w:rsidP="00FC4712">
      <w:pPr>
        <w:autoSpaceDE w:val="0"/>
        <w:jc w:val="both"/>
        <w:rPr>
          <w:rFonts w:cstheme="minorHAnsi"/>
          <w:szCs w:val="22"/>
        </w:rPr>
      </w:pPr>
      <w:r w:rsidRPr="00FE2C9E">
        <w:rPr>
          <w:rFonts w:cstheme="minorHAnsi"/>
          <w:szCs w:val="22"/>
        </w:rPr>
        <w:t>zgodna z Ustawą z dnia 28 kwietnia 2011 r. o zmianie ustawy</w:t>
      </w:r>
      <w:r w:rsidR="00853A74" w:rsidRPr="00FE2C9E">
        <w:rPr>
          <w:rFonts w:cstheme="minorHAnsi"/>
          <w:szCs w:val="22"/>
        </w:rPr>
        <w:t xml:space="preserve"> </w:t>
      </w:r>
      <w:r w:rsidRPr="00FE2C9E">
        <w:rPr>
          <w:rFonts w:cstheme="minorHAnsi"/>
          <w:szCs w:val="22"/>
        </w:rPr>
        <w:t>o prawach pacjenta i Rzeczniku Praw Pacjenta oraz ustawy o ubezpieczeniach obowiązkowych, Ubezpieczeniowym Funduszu Gwarancyjnym i Polskim Biurze Ubezpieczycieli Komunikacyjnych (Dz. U. z 2011 Nr 113, poz. 660) z</w:t>
      </w:r>
      <w:r w:rsidR="00853A74" w:rsidRPr="00FE2C9E">
        <w:rPr>
          <w:rFonts w:cstheme="minorHAnsi"/>
          <w:szCs w:val="22"/>
        </w:rPr>
        <w:t> </w:t>
      </w:r>
      <w:r w:rsidRPr="00FE2C9E">
        <w:rPr>
          <w:rFonts w:cstheme="minorHAnsi"/>
          <w:szCs w:val="22"/>
        </w:rPr>
        <w:t xml:space="preserve">zastrzeżeniem wysokości świadczeń w odniesieniu do jednego pacjenta w przypadku </w:t>
      </w:r>
      <w:r w:rsidRPr="00FE2C9E">
        <w:rPr>
          <w:rFonts w:cstheme="minorHAnsi"/>
          <w:szCs w:val="22"/>
        </w:rPr>
        <w:lastRenderedPageBreak/>
        <w:t>poszczególnych zdarzeń medycznych określonych w rozporządzeniu Ministra Zdrowia z dnia 10 lutego 2012 r. w sprawie szczegółowego zakresu oraz warunków ustalania wysokości świadczenia w przypadku zdarzenia medycznego (</w:t>
      </w:r>
      <w:proofErr w:type="spellStart"/>
      <w:r w:rsidRPr="00FE2C9E">
        <w:rPr>
          <w:rFonts w:cstheme="minorHAnsi"/>
          <w:szCs w:val="22"/>
        </w:rPr>
        <w:t>Dz.U</w:t>
      </w:r>
      <w:proofErr w:type="spellEnd"/>
      <w:r w:rsidRPr="00FE2C9E">
        <w:rPr>
          <w:rFonts w:cstheme="minorHAnsi"/>
          <w:szCs w:val="22"/>
        </w:rPr>
        <w:t>. z 2012 Nr 0 poz. 207)</w:t>
      </w:r>
    </w:p>
    <w:p w:rsidR="00FC4712" w:rsidRPr="00FE2C9E" w:rsidRDefault="00FC4712" w:rsidP="00FC4712">
      <w:pPr>
        <w:autoSpaceDE w:val="0"/>
        <w:jc w:val="both"/>
        <w:rPr>
          <w:rFonts w:cstheme="minorHAnsi"/>
          <w:bCs/>
          <w:szCs w:val="22"/>
        </w:rPr>
      </w:pPr>
      <w:r w:rsidRPr="00FE2C9E">
        <w:rPr>
          <w:rFonts w:cstheme="minorHAnsi"/>
          <w:bCs/>
          <w:szCs w:val="22"/>
        </w:rPr>
        <w:t>1.200.000,00 PLN w rocznym okresie ubezpieczenia w odniesieniu do wszystkich zdarzeń medycznych objętych ochroną ubezpieczeniową, z tym że w przypadku:</w:t>
      </w:r>
    </w:p>
    <w:p w:rsidR="00FC4712" w:rsidRPr="00FE2C9E" w:rsidRDefault="00FC4712" w:rsidP="00FC4712">
      <w:pPr>
        <w:autoSpaceDE w:val="0"/>
        <w:jc w:val="both"/>
        <w:rPr>
          <w:rFonts w:cstheme="minorHAnsi"/>
          <w:szCs w:val="22"/>
        </w:rPr>
      </w:pPr>
      <w:r w:rsidRPr="00FE2C9E">
        <w:rPr>
          <w:rFonts w:cstheme="minorHAnsi"/>
          <w:szCs w:val="22"/>
        </w:rPr>
        <w:t>1) zakażenia, uszkodzenia ciała lub rozstroju zdrowia pacjenta - wynosi 100.000,00 PLN,</w:t>
      </w:r>
    </w:p>
    <w:p w:rsidR="00FC4712" w:rsidRPr="00FE2C9E" w:rsidRDefault="00FC4712" w:rsidP="00FC4712">
      <w:pPr>
        <w:autoSpaceDE w:val="0"/>
        <w:jc w:val="both"/>
        <w:rPr>
          <w:rFonts w:cstheme="minorHAnsi"/>
          <w:szCs w:val="22"/>
        </w:rPr>
      </w:pPr>
      <w:r w:rsidRPr="00FE2C9E">
        <w:rPr>
          <w:rFonts w:cstheme="minorHAnsi"/>
          <w:szCs w:val="22"/>
        </w:rPr>
        <w:t>2) śmierci pacjenta - wynosi 300.000,00 PLN</w:t>
      </w:r>
    </w:p>
    <w:p w:rsidR="00FC4712" w:rsidRPr="00FE2C9E" w:rsidRDefault="00FC4712" w:rsidP="00FC4712">
      <w:pPr>
        <w:jc w:val="both"/>
        <w:rPr>
          <w:rFonts w:cstheme="minorHAnsi"/>
          <w:szCs w:val="22"/>
        </w:rPr>
      </w:pPr>
      <w:r w:rsidRPr="00FE2C9E">
        <w:rPr>
          <w:rFonts w:cstheme="minorHAnsi"/>
          <w:bCs/>
          <w:szCs w:val="22"/>
        </w:rPr>
        <w:t>w odniesieniu do jednego pacjenta</w:t>
      </w:r>
      <w:r w:rsidRPr="00FE2C9E">
        <w:rPr>
          <w:rFonts w:cstheme="minorHAnsi"/>
          <w:szCs w:val="22"/>
        </w:rPr>
        <w:t>.</w:t>
      </w:r>
    </w:p>
    <w:p w:rsidR="00FC4712" w:rsidRPr="00FE2C9E" w:rsidRDefault="00FC4712" w:rsidP="00FC4712">
      <w:pPr>
        <w:pStyle w:val="WW-Zawartotabeli"/>
        <w:suppressLineNumbers w:val="0"/>
        <w:overflowPunct/>
        <w:autoSpaceDE/>
        <w:textAlignment w:val="auto"/>
        <w:rPr>
          <w:rFonts w:cstheme="minorHAnsi"/>
          <w:bCs/>
          <w:szCs w:val="22"/>
          <w:u w:val="single"/>
        </w:rPr>
      </w:pPr>
    </w:p>
    <w:p w:rsidR="001D3865" w:rsidRPr="00FE2C9E" w:rsidRDefault="00FC4712" w:rsidP="00D64DB2">
      <w:pPr>
        <w:pStyle w:val="Nagwek1"/>
      </w:pPr>
      <w:r w:rsidRPr="00FE2C9E">
        <w:t>KLAUZULE DODATKOWE</w:t>
      </w:r>
    </w:p>
    <w:p w:rsidR="0051645F" w:rsidRPr="00FE2C9E" w:rsidRDefault="0051645F" w:rsidP="006D55B7">
      <w:pPr>
        <w:tabs>
          <w:tab w:val="left" w:pos="30240"/>
        </w:tabs>
        <w:rPr>
          <w:rFonts w:cstheme="minorHAnsi"/>
          <w:b/>
          <w:szCs w:val="22"/>
        </w:rPr>
      </w:pPr>
    </w:p>
    <w:tbl>
      <w:tblPr>
        <w:tblW w:w="9358" w:type="dxa"/>
        <w:jc w:val="center"/>
        <w:tblLayout w:type="fixed"/>
        <w:tblCellMar>
          <w:left w:w="70" w:type="dxa"/>
          <w:right w:w="70" w:type="dxa"/>
        </w:tblCellMar>
        <w:tblLook w:val="0000" w:firstRow="0" w:lastRow="0" w:firstColumn="0" w:lastColumn="0" w:noHBand="0" w:noVBand="0"/>
      </w:tblPr>
      <w:tblGrid>
        <w:gridCol w:w="3696"/>
        <w:gridCol w:w="24"/>
        <w:gridCol w:w="5638"/>
      </w:tblGrid>
      <w:tr w:rsidR="00B349EB" w:rsidRPr="00FE2C9E" w:rsidTr="00853A74">
        <w:trPr>
          <w:cantSplit/>
          <w:jc w:val="center"/>
        </w:trPr>
        <w:tc>
          <w:tcPr>
            <w:tcW w:w="3696" w:type="dxa"/>
            <w:shd w:val="pct10" w:color="000000" w:fill="FFFFFF"/>
          </w:tcPr>
          <w:p w:rsidR="00B349EB" w:rsidRPr="00FE2C9E" w:rsidRDefault="00B349EB" w:rsidP="00870588">
            <w:pPr>
              <w:widowControl w:val="0"/>
              <w:spacing w:before="240" w:after="120"/>
              <w:ind w:left="113" w:right="113"/>
              <w:jc w:val="both"/>
              <w:rPr>
                <w:rFonts w:cstheme="minorHAnsi"/>
                <w:b/>
                <w:sz w:val="20"/>
              </w:rPr>
            </w:pPr>
            <w:r w:rsidRPr="00FE2C9E">
              <w:rPr>
                <w:rFonts w:cstheme="minorHAnsi"/>
                <w:b/>
                <w:sz w:val="20"/>
              </w:rPr>
              <w:t>Nazwa klauzuli</w:t>
            </w:r>
          </w:p>
        </w:tc>
        <w:tc>
          <w:tcPr>
            <w:tcW w:w="5662" w:type="dxa"/>
            <w:gridSpan w:val="2"/>
            <w:shd w:val="pct10" w:color="000000" w:fill="FFFFFF"/>
            <w:vAlign w:val="center"/>
          </w:tcPr>
          <w:p w:rsidR="00B349EB" w:rsidRPr="00FE2C9E" w:rsidRDefault="00B349EB" w:rsidP="00870588">
            <w:pPr>
              <w:widowControl w:val="0"/>
              <w:spacing w:before="240" w:after="120"/>
              <w:ind w:left="113" w:right="113"/>
              <w:jc w:val="both"/>
              <w:rPr>
                <w:rFonts w:cstheme="minorHAnsi"/>
                <w:b/>
                <w:sz w:val="20"/>
              </w:rPr>
            </w:pPr>
            <w:r w:rsidRPr="00FE2C9E">
              <w:rPr>
                <w:rFonts w:cstheme="minorHAnsi"/>
                <w:b/>
                <w:sz w:val="20"/>
              </w:rPr>
              <w:t>Treść klauzuli</w:t>
            </w:r>
          </w:p>
        </w:tc>
      </w:tr>
      <w:tr w:rsidR="00B349EB" w:rsidRPr="00FE2C9E" w:rsidTr="00853A74">
        <w:trPr>
          <w:cantSplit/>
          <w:jc w:val="center"/>
        </w:trPr>
        <w:tc>
          <w:tcPr>
            <w:tcW w:w="3696" w:type="dxa"/>
          </w:tcPr>
          <w:p w:rsidR="00B349EB" w:rsidRPr="00FE2C9E" w:rsidRDefault="00B349EB" w:rsidP="00E20C17">
            <w:pPr>
              <w:widowControl w:val="0"/>
              <w:spacing w:before="120" w:after="100"/>
              <w:rPr>
                <w:rFonts w:cstheme="minorHAnsi"/>
                <w:b/>
                <w:sz w:val="20"/>
              </w:rPr>
            </w:pPr>
            <w:r w:rsidRPr="00FE2C9E">
              <w:rPr>
                <w:rFonts w:cstheme="minorHAnsi"/>
                <w:b/>
                <w:sz w:val="20"/>
              </w:rPr>
              <w:t>Klauzula reprezentantów</w:t>
            </w:r>
          </w:p>
        </w:tc>
        <w:tc>
          <w:tcPr>
            <w:tcW w:w="5662" w:type="dxa"/>
            <w:gridSpan w:val="2"/>
          </w:tcPr>
          <w:p w:rsidR="00B349EB" w:rsidRPr="00FE2C9E" w:rsidRDefault="00B349EB" w:rsidP="00853A74">
            <w:pPr>
              <w:pStyle w:val="Tekstpodstawowywcity2"/>
              <w:spacing w:before="120" w:line="240" w:lineRule="auto"/>
              <w:ind w:left="0"/>
              <w:jc w:val="both"/>
              <w:rPr>
                <w:rFonts w:cstheme="minorHAnsi"/>
                <w:sz w:val="20"/>
              </w:rPr>
            </w:pPr>
            <w:r w:rsidRPr="00FE2C9E">
              <w:rPr>
                <w:rFonts w:cstheme="minorHAnsi"/>
                <w:sz w:val="20"/>
              </w:rPr>
              <w:t xml:space="preserve">Z zachowaniem pozostałych, niezmienionych niniejszą klauzulą, postanowień umowy ubezpieczenia strony uzgodniły, że Ubezpieczyciel jest wolny od odpowiedzialności za szkody powstałe wskutek winy umyślnej lub rażącego niedbalstwa Ubezpieczającego lub Ubezpieczonego. Przez winę umyślną lub rażące niedbalstwo Ubezpieczającego lub Ubezpieczonego należy rozumieć wyłącznie winę umyślną lub rażące niedbalstwo </w:t>
            </w:r>
            <w:r w:rsidR="00354A33" w:rsidRPr="00FE2C9E">
              <w:rPr>
                <w:rFonts w:cstheme="minorHAnsi"/>
                <w:sz w:val="20"/>
              </w:rPr>
              <w:t>Dyrektora</w:t>
            </w:r>
          </w:p>
          <w:p w:rsidR="008103D0" w:rsidRPr="00FE2C9E" w:rsidRDefault="00602A55" w:rsidP="00E20C17">
            <w:pPr>
              <w:pStyle w:val="Tekstpodstawowywcity2"/>
              <w:spacing w:before="120" w:line="240" w:lineRule="auto"/>
              <w:ind w:left="0"/>
              <w:rPr>
                <w:rFonts w:cstheme="minorHAnsi"/>
                <w:i/>
                <w:color w:val="FFFFFF"/>
                <w:sz w:val="20"/>
                <w:u w:val="single"/>
              </w:rPr>
            </w:pPr>
            <w:r w:rsidRPr="00FE2C9E">
              <w:rPr>
                <w:rFonts w:cstheme="minorHAnsi"/>
                <w:color w:val="FFFFFF"/>
                <w:sz w:val="20"/>
              </w:rPr>
              <w:t>m</w:t>
            </w:r>
            <w:r w:rsidR="008103D0"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696" w:type="dxa"/>
          </w:tcPr>
          <w:p w:rsidR="00B349EB" w:rsidRPr="00FE2C9E" w:rsidRDefault="00B349EB" w:rsidP="00E20C17">
            <w:pPr>
              <w:widowControl w:val="0"/>
              <w:spacing w:before="120" w:after="100"/>
              <w:rPr>
                <w:rFonts w:cstheme="minorHAnsi"/>
                <w:b/>
                <w:sz w:val="20"/>
              </w:rPr>
            </w:pPr>
            <w:r w:rsidRPr="00FE2C9E">
              <w:rPr>
                <w:rFonts w:cstheme="minorHAnsi"/>
                <w:b/>
                <w:sz w:val="20"/>
              </w:rPr>
              <w:t>Klauzula rezygnacji z zarzutu niedoubezpieczenia</w:t>
            </w:r>
          </w:p>
        </w:tc>
        <w:tc>
          <w:tcPr>
            <w:tcW w:w="5662" w:type="dxa"/>
            <w:gridSpan w:val="2"/>
            <w:shd w:val="clear" w:color="auto" w:fill="FFFFFF"/>
          </w:tcPr>
          <w:p w:rsidR="00B349EB" w:rsidRPr="00FE2C9E" w:rsidRDefault="00B349EB" w:rsidP="00023760">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w przypadku szkody zasada proporcjonalności będzie stosowana do składników mienia, których wartość w momencie szkody przekraczać będzie 120 % sumy podanej do ubezpieczeni</w:t>
            </w:r>
            <w:r w:rsidR="00D40D15" w:rsidRPr="00FE2C9E">
              <w:rPr>
                <w:rFonts w:cstheme="minorHAnsi"/>
                <w:sz w:val="20"/>
              </w:rPr>
              <w:t>a</w:t>
            </w:r>
            <w:r w:rsidRPr="00FE2C9E">
              <w:rPr>
                <w:rFonts w:cstheme="minorHAnsi"/>
                <w:sz w:val="20"/>
              </w:rPr>
              <w:t xml:space="preserve"> dla tych składników mienia. </w:t>
            </w:r>
          </w:p>
          <w:p w:rsidR="008103D0" w:rsidRPr="00FE2C9E" w:rsidRDefault="00602A55" w:rsidP="00E20C17">
            <w:pPr>
              <w:pStyle w:val="Tekstpodstawowywcity2"/>
              <w:spacing w:before="120" w:line="240" w:lineRule="auto"/>
              <w:ind w:left="0"/>
              <w:rPr>
                <w:rFonts w:cstheme="minorHAnsi"/>
                <w:color w:val="FFFFFF"/>
                <w:sz w:val="20"/>
              </w:rPr>
            </w:pPr>
            <w:r w:rsidRPr="00FE2C9E">
              <w:rPr>
                <w:rFonts w:cstheme="minorHAnsi"/>
                <w:color w:val="FFFFFF"/>
                <w:sz w:val="20"/>
              </w:rPr>
              <w:t>m</w:t>
            </w:r>
            <w:r w:rsidR="008103D0"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696" w:type="dxa"/>
          </w:tcPr>
          <w:p w:rsidR="00B349EB" w:rsidRPr="00FE2C9E" w:rsidRDefault="00B349EB" w:rsidP="00E20C17">
            <w:pPr>
              <w:widowControl w:val="0"/>
              <w:spacing w:before="120" w:after="100"/>
              <w:rPr>
                <w:rFonts w:cstheme="minorHAnsi"/>
                <w:b/>
                <w:sz w:val="20"/>
              </w:rPr>
            </w:pPr>
            <w:r w:rsidRPr="00FE2C9E">
              <w:rPr>
                <w:rFonts w:cstheme="minorHAnsi"/>
                <w:b/>
                <w:sz w:val="20"/>
              </w:rPr>
              <w:lastRenderedPageBreak/>
              <w:t>Klauzula rzeczoznawców</w:t>
            </w:r>
          </w:p>
        </w:tc>
        <w:tc>
          <w:tcPr>
            <w:tcW w:w="5662" w:type="dxa"/>
            <w:gridSpan w:val="2"/>
          </w:tcPr>
          <w:p w:rsidR="00B349EB" w:rsidRPr="00FE2C9E" w:rsidRDefault="00B349EB" w:rsidP="00023760">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Ubezpieczyciel obejmuje ochroną ubezpieczeniową wynagrodzenia należne ekspertom zewnętrznym: architektom, inspektorom, inżynierom, konsultantom, które Ubezpieczający zobowiązany jest zapłacić, a których zatrudnienie jest konieczne w celu odtworzenia mienia dotkniętego szkodą, za którą Ubezpieczyciel zobowiązany jest wypłacić odszkodowanie w ramach zawartych umów ubezpieczenia. Ochrona ubezpieczeniowa udzielona w ramach niniejszej klauzuli nie obejmuje kosztów poniesionych na wyliczenie i przygotowanie roszczenia przez Ubezpieczającego. Z tytułu ubezpieczenia powyższych kosztów Ubezpieczyciel ponosi odpowiedzialność do wysokości normalnie obowiązujących stawek rynkowych. Limit odpowiedzialności na jedno i wszystkie zdarzenia: 20.000,00 zł.</w:t>
            </w:r>
          </w:p>
          <w:p w:rsidR="008103D0" w:rsidRPr="00FE2C9E" w:rsidRDefault="00602A55" w:rsidP="00E20C17">
            <w:pPr>
              <w:pStyle w:val="Tekstpodstawowywcity2"/>
              <w:spacing w:before="120" w:line="240" w:lineRule="auto"/>
              <w:ind w:left="0"/>
              <w:rPr>
                <w:rFonts w:cstheme="minorHAnsi"/>
                <w:color w:val="FFFFFF"/>
                <w:sz w:val="20"/>
              </w:rPr>
            </w:pPr>
            <w:r w:rsidRPr="00FE2C9E">
              <w:rPr>
                <w:rFonts w:cstheme="minorHAnsi"/>
                <w:color w:val="FFFFFF"/>
                <w:sz w:val="20"/>
              </w:rPr>
              <w:t>m</w:t>
            </w:r>
            <w:r w:rsidR="008103D0"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696" w:type="dxa"/>
          </w:tcPr>
          <w:p w:rsidR="00B349EB" w:rsidRPr="00FE2C9E" w:rsidRDefault="00B349EB" w:rsidP="00E20C17">
            <w:pPr>
              <w:widowControl w:val="0"/>
              <w:spacing w:before="120" w:after="100"/>
              <w:rPr>
                <w:rFonts w:cstheme="minorHAnsi"/>
                <w:b/>
                <w:sz w:val="20"/>
              </w:rPr>
            </w:pPr>
            <w:r w:rsidRPr="00FE2C9E">
              <w:rPr>
                <w:rFonts w:cstheme="minorHAnsi"/>
                <w:b/>
                <w:sz w:val="20"/>
              </w:rPr>
              <w:t>Klauzula prac budowlanych</w:t>
            </w:r>
          </w:p>
        </w:tc>
        <w:tc>
          <w:tcPr>
            <w:tcW w:w="5662" w:type="dxa"/>
            <w:gridSpan w:val="2"/>
          </w:tcPr>
          <w:p w:rsidR="00B349EB" w:rsidRPr="00FE2C9E" w:rsidRDefault="00B349EB" w:rsidP="00E20C17">
            <w:pPr>
              <w:pStyle w:val="Tekstpodstawowywcity2"/>
              <w:spacing w:before="120" w:line="240" w:lineRule="auto"/>
              <w:ind w:left="0"/>
              <w:rPr>
                <w:rFonts w:cstheme="minorHAnsi"/>
                <w:sz w:val="20"/>
              </w:rPr>
            </w:pPr>
            <w:r w:rsidRPr="00FE2C9E">
              <w:rPr>
                <w:rFonts w:cstheme="minorHAnsi"/>
                <w:sz w:val="20"/>
              </w:rPr>
              <w:t xml:space="preserve">Z zachowaniem pozostałych, nie zmienionych niniejszą klauzulą, postanowień umowy ubezpieczenia strony uzgodniły, iż ochroną ubezpieczeniową objęte są zdarzenia wynikłe przy i w związku z wykonywaniem prac remontowo-budowlanych w przedsiębiorstwie Ubezpieczającego / Ubezpieczonego (w szczególności prace budowlane i montażowe, prace konserwacyjne, naprawcze lub modernizacyjne, na które nie wymagane jest pozwolenie na budowę). Ochrona ubezpieczeniowa udzielana jest dla mienia będącego przedmiotem robót budowlanych (limit 200.000,0 zł) oraz w pozostałym mieniu stanowiącym przedmiot ubezpieczenia </w:t>
            </w:r>
            <w:r w:rsidR="00CD2B18" w:rsidRPr="00FE2C9E">
              <w:rPr>
                <w:rFonts w:cstheme="minorHAnsi"/>
                <w:sz w:val="20"/>
              </w:rPr>
              <w:t>mienia od wszystkich ryzyk</w:t>
            </w:r>
            <w:r w:rsidRPr="00FE2C9E">
              <w:rPr>
                <w:rFonts w:cstheme="minorHAnsi"/>
                <w:sz w:val="20"/>
              </w:rPr>
              <w:t xml:space="preserve"> (do wysokości sum ubezpieczenia).</w:t>
            </w:r>
          </w:p>
          <w:p w:rsidR="000F2CA7" w:rsidRPr="00FE2C9E" w:rsidRDefault="000F2CA7" w:rsidP="00E20C17">
            <w:pPr>
              <w:pStyle w:val="Tekstpodstawowywcity2"/>
              <w:spacing w:before="120" w:line="240" w:lineRule="auto"/>
              <w:ind w:left="0"/>
              <w:rPr>
                <w:rFonts w:cstheme="minorHAnsi"/>
                <w:color w:val="FFFFFF"/>
                <w:sz w:val="20"/>
                <w:u w:val="single"/>
              </w:rPr>
            </w:pPr>
            <w:r w:rsidRPr="00FE2C9E">
              <w:rPr>
                <w:rFonts w:cstheme="minorHAnsi"/>
                <w:color w:val="FFFFFF"/>
                <w:sz w:val="20"/>
              </w:rPr>
              <w:t>mienie</w:t>
            </w:r>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w:t>
            </w:r>
            <w:r w:rsidRPr="00FE2C9E">
              <w:rPr>
                <w:rFonts w:cstheme="minorHAnsi"/>
                <w:b/>
                <w:sz w:val="20"/>
              </w:rPr>
              <w:br/>
              <w:t>stempla pocztowego</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Z zachowaniem pozostałych zmienionych niniejszą klauzulą, postanowień umowy ubezpieczenia strony uzgodniły, iż w sytuacji gdy zapłata należnej Ubezpieczycielowi składki dokonywana jest w formie przelewu bankowego lub przekazu pocztow</w:t>
            </w:r>
            <w:r w:rsidR="00CD2B18" w:rsidRPr="00FE2C9E">
              <w:rPr>
                <w:rFonts w:cstheme="minorHAnsi"/>
                <w:sz w:val="20"/>
              </w:rPr>
              <w:t xml:space="preserve">ego, za zapłatę uważa się datę </w:t>
            </w:r>
            <w:r w:rsidRPr="00FE2C9E">
              <w:rPr>
                <w:rFonts w:cstheme="minorHAnsi"/>
                <w:sz w:val="20"/>
              </w:rPr>
              <w:t>złożenia zlecenia w banku, urzędzie pocztowym lub systemie elektronicznym (dot. przelewów dokonywanych za pomocą tzw. mini banków) na właściwy rachunek Ubezpieczyciela, pod warunkiem, że na rachunku Ubezpieczającego zgromadzona była odpowiednia ilość środków wystarczających na pokrycie wymaganej składki lub raty składki.</w:t>
            </w:r>
          </w:p>
          <w:p w:rsidR="000F2CA7" w:rsidRPr="00FE2C9E" w:rsidRDefault="00602A55" w:rsidP="00870588">
            <w:pPr>
              <w:pStyle w:val="Tekstpodstawowywcity2"/>
              <w:spacing w:before="120" w:line="240" w:lineRule="auto"/>
              <w:ind w:left="0"/>
              <w:jc w:val="both"/>
              <w:rPr>
                <w:rFonts w:cstheme="minorHAnsi"/>
                <w:color w:val="FFFFFF"/>
                <w:sz w:val="20"/>
                <w:u w:val="single"/>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r w:rsidR="00336E3E" w:rsidRPr="00FE2C9E">
              <w:rPr>
                <w:rFonts w:cstheme="minorHAnsi"/>
                <w:color w:val="FFFFFF"/>
                <w:sz w:val="20"/>
              </w:rPr>
              <w:t xml:space="preserve">, </w:t>
            </w:r>
            <w:proofErr w:type="spellStart"/>
            <w:r w:rsidR="00336E3E" w:rsidRPr="00FE2C9E">
              <w:rPr>
                <w:rFonts w:cstheme="minorHAnsi"/>
                <w:color w:val="FFFFFF"/>
                <w:sz w:val="20"/>
              </w:rPr>
              <w:t>oc</w:t>
            </w:r>
            <w:proofErr w:type="spellEnd"/>
          </w:p>
        </w:tc>
      </w:tr>
      <w:tr w:rsidR="00B349EB" w:rsidRPr="00FE2C9E" w:rsidTr="00853A74">
        <w:trPr>
          <w:cantSplit/>
          <w:jc w:val="center"/>
        </w:trPr>
        <w:tc>
          <w:tcPr>
            <w:tcW w:w="3720" w:type="dxa"/>
            <w:gridSpan w:val="2"/>
          </w:tcPr>
          <w:p w:rsidR="00B349EB" w:rsidRPr="00FE2C9E" w:rsidRDefault="00D40D15" w:rsidP="00E20C17">
            <w:pPr>
              <w:widowControl w:val="0"/>
              <w:spacing w:before="120" w:after="100"/>
              <w:rPr>
                <w:rFonts w:cstheme="minorHAnsi"/>
                <w:b/>
                <w:sz w:val="20"/>
              </w:rPr>
            </w:pPr>
            <w:r w:rsidRPr="00FE2C9E">
              <w:rPr>
                <w:rFonts w:cstheme="minorHAnsi"/>
                <w:b/>
                <w:sz w:val="20"/>
              </w:rPr>
              <w:t>Klauzula potrącania rat</w:t>
            </w:r>
          </w:p>
        </w:tc>
        <w:tc>
          <w:tcPr>
            <w:tcW w:w="5638" w:type="dxa"/>
          </w:tcPr>
          <w:p w:rsidR="00B349EB" w:rsidRPr="00FE2C9E" w:rsidRDefault="00D40D15" w:rsidP="00870588">
            <w:pPr>
              <w:pStyle w:val="Tekstpodstawowywcity2"/>
              <w:spacing w:before="120" w:line="240" w:lineRule="auto"/>
              <w:ind w:left="0"/>
              <w:jc w:val="both"/>
              <w:rPr>
                <w:rFonts w:cstheme="minorHAnsi"/>
                <w:sz w:val="20"/>
              </w:rPr>
            </w:pPr>
            <w:r w:rsidRPr="00FE2C9E">
              <w:rPr>
                <w:rFonts w:cstheme="minorHAnsi"/>
                <w:sz w:val="20"/>
              </w:rPr>
              <w:t>Z zachowaniem pozostałych, niezmienionych niniejszą klauzulą, postanowień umowy ubezpieczenia strony uzgodniły, że w przypadku wypłaty odszkodowania, Ubezpieczyciel nie jest uprawniony do potrącenia z kwoty odszkodowania rat składek jeszcze niewymagalnych, a raty nieopłacone nie stają się wymagalne.</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8D2974" w:rsidRPr="00FE2C9E" w:rsidTr="00853A74">
        <w:trPr>
          <w:cantSplit/>
          <w:jc w:val="center"/>
        </w:trPr>
        <w:tc>
          <w:tcPr>
            <w:tcW w:w="3720" w:type="dxa"/>
            <w:gridSpan w:val="2"/>
          </w:tcPr>
          <w:p w:rsidR="008D2974" w:rsidRPr="00FE2C9E" w:rsidRDefault="008D2974" w:rsidP="00E20C17">
            <w:pPr>
              <w:widowControl w:val="0"/>
              <w:spacing w:before="120" w:after="100"/>
              <w:rPr>
                <w:rFonts w:cstheme="minorHAnsi"/>
                <w:b/>
                <w:sz w:val="20"/>
              </w:rPr>
            </w:pPr>
            <w:r w:rsidRPr="00FE2C9E">
              <w:rPr>
                <w:rFonts w:cstheme="minorHAnsi"/>
                <w:b/>
                <w:sz w:val="20"/>
              </w:rPr>
              <w:lastRenderedPageBreak/>
              <w:t>Klauzula opóźnienia w płatności składki lub pierwszej raty</w:t>
            </w:r>
          </w:p>
        </w:tc>
        <w:tc>
          <w:tcPr>
            <w:tcW w:w="5638" w:type="dxa"/>
          </w:tcPr>
          <w:p w:rsidR="008D2974" w:rsidRPr="00FE2C9E" w:rsidRDefault="008D2974"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w przypadku, gdy Ubezpieczający nie opłacił w terminie składki lub jej pierwszej raty, odpowiedzialność Ubezpieczyciela w ramach zawartej umowy ubezpieczenia nie ustaje, nie skutkuje także zawieszeniem. W takim przypadku Ubezpieczyciel wezwie na piśmie Ubezpieczającego do zapłaty zaległej składki lub jej pierwszej raty wyznaczając co najmniej 7-dniowy termin zapłaty. Po upływie tego okresu, w przypadku gdy Ubezpieczający nie zapłaci składki lub jej pierwszej raty, Ubezpieczyciel może wypowiedzieć na piśmie umowę ubezpieczenia ze skutkiem natychmiastowym. Ubezpieczycielowi przysługuje roszczenie o zapłatę składki za okres przez który ponosił odpowiedzialność.</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r w:rsidR="00336E3E" w:rsidRPr="00FE2C9E">
              <w:rPr>
                <w:rFonts w:cstheme="minorHAnsi"/>
                <w:color w:val="FFFFFF"/>
                <w:sz w:val="20"/>
              </w:rPr>
              <w:t xml:space="preserve">, </w:t>
            </w:r>
            <w:proofErr w:type="spellStart"/>
            <w:r w:rsidRPr="00FE2C9E">
              <w:rPr>
                <w:rFonts w:cstheme="minorHAnsi"/>
                <w:color w:val="FFFFFF"/>
                <w:sz w:val="20"/>
              </w:rPr>
              <w:t>oc</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zgłaszania szkód</w:t>
            </w:r>
          </w:p>
        </w:tc>
        <w:tc>
          <w:tcPr>
            <w:tcW w:w="5638" w:type="dxa"/>
          </w:tcPr>
          <w:p w:rsidR="00CD2B18"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zawiadomienie Ubezpieczyciela o szkodzie winno nastąpić nie później niż w ciągu </w:t>
            </w:r>
            <w:r w:rsidR="00EA26DC" w:rsidRPr="00FE2C9E">
              <w:rPr>
                <w:rFonts w:cstheme="minorHAnsi"/>
                <w:sz w:val="20"/>
              </w:rPr>
              <w:t>7</w:t>
            </w:r>
            <w:r w:rsidRPr="00FE2C9E">
              <w:rPr>
                <w:rFonts w:cstheme="minorHAnsi"/>
                <w:sz w:val="20"/>
              </w:rPr>
              <w:t> dni roboczych od daty powstania szkody lub uzyskania o niej wiadomości. Niedotrzymanie terminu zgłoszenia szkody nie będzie przyczyną zmniejszenia wypłaty odszkodowania lub odmowy wypłaty odszkodowania, pod warunkiem, że niedotrzymanie terminu zgłoszenia szkody nie miało wpływu na ustalenie przyczyny i skutków szkody.</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r w:rsidR="00081321" w:rsidRPr="00FE2C9E">
              <w:rPr>
                <w:rFonts w:cstheme="minorHAnsi"/>
                <w:color w:val="FFFFFF"/>
                <w:sz w:val="20"/>
              </w:rPr>
              <w:t xml:space="preserve">, </w:t>
            </w:r>
            <w:proofErr w:type="spellStart"/>
            <w:r w:rsidR="00081321" w:rsidRPr="00FE2C9E">
              <w:rPr>
                <w:rFonts w:cstheme="minorHAnsi"/>
                <w:color w:val="FFFFFF"/>
                <w:sz w:val="20"/>
              </w:rPr>
              <w:t>oc</w:t>
            </w:r>
            <w:proofErr w:type="spellEnd"/>
          </w:p>
        </w:tc>
      </w:tr>
      <w:tr w:rsidR="00B349EB" w:rsidRPr="00FE2C9E" w:rsidTr="00853A74">
        <w:trPr>
          <w:cantSplit/>
          <w:jc w:val="center"/>
        </w:trPr>
        <w:tc>
          <w:tcPr>
            <w:tcW w:w="3720" w:type="dxa"/>
            <w:gridSpan w:val="2"/>
          </w:tcPr>
          <w:p w:rsidR="00B349EB" w:rsidRPr="00FE2C9E" w:rsidRDefault="000F2CA7" w:rsidP="00E20C17">
            <w:pPr>
              <w:widowControl w:val="0"/>
              <w:spacing w:before="120" w:after="100"/>
              <w:rPr>
                <w:rFonts w:cstheme="minorHAnsi"/>
                <w:b/>
                <w:sz w:val="20"/>
              </w:rPr>
            </w:pPr>
            <w:r w:rsidRPr="00FE2C9E">
              <w:rPr>
                <w:rFonts w:cstheme="minorHAnsi"/>
                <w:b/>
                <w:sz w:val="20"/>
              </w:rPr>
              <w:t>Klauzula li</w:t>
            </w:r>
            <w:r w:rsidR="00B349EB" w:rsidRPr="00FE2C9E">
              <w:rPr>
                <w:rFonts w:cstheme="minorHAnsi"/>
                <w:b/>
                <w:sz w:val="20"/>
              </w:rPr>
              <w:t>kwidac</w:t>
            </w:r>
            <w:r w:rsidRPr="00FE2C9E">
              <w:rPr>
                <w:rFonts w:cstheme="minorHAnsi"/>
                <w:b/>
                <w:sz w:val="20"/>
              </w:rPr>
              <w:t>ji</w:t>
            </w:r>
            <w:r w:rsidR="00B349EB" w:rsidRPr="00FE2C9E">
              <w:rPr>
                <w:rFonts w:cstheme="minorHAnsi"/>
                <w:b/>
                <w:sz w:val="20"/>
              </w:rPr>
              <w:t xml:space="preserve"> środków trwałych</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bez względu na stopień umorzenia księgowego lub zużycia technicznego danego środka trwałego, odszkodowanie wypłacane jest w pełnej wysokości, do wartości księgowej brutto dla mienia ubezpieczonego wg tej wartości lub do wartości odtworzeniowej nowej dla mienia ubezpieczonego wg tej wartości, bez potrącenia umorzenia księgowego i zużycia technicznego. W przypadku nie odtworzenia środka trwałego odszkodowanie wypłacane będzie w pełnej wysokości do wartości księgowej brutto lub wartości odtworzeniowej nowej.</w:t>
            </w:r>
          </w:p>
          <w:p w:rsidR="000F2CA7" w:rsidRPr="00FE2C9E" w:rsidRDefault="000F2CA7"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mienie</w:t>
            </w:r>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likwidacyjna w sprzęcie elektronicznym</w:t>
            </w:r>
          </w:p>
        </w:tc>
        <w:tc>
          <w:tcPr>
            <w:tcW w:w="5638" w:type="dxa"/>
          </w:tcPr>
          <w:p w:rsidR="00CD2B18" w:rsidRPr="00FE2C9E" w:rsidRDefault="00CD2B18"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w:t>
            </w:r>
            <w:r w:rsidR="008254C9" w:rsidRPr="00FE2C9E">
              <w:rPr>
                <w:rFonts w:cstheme="minorHAnsi"/>
                <w:sz w:val="20"/>
              </w:rPr>
              <w:t xml:space="preserve"> bez względu na stopień umorzenia księgowego lub zużycia technicznego danego środka trwałego, odszkodowanie wypłacane jest w pełnej wysokości</w:t>
            </w:r>
            <w:r w:rsidRPr="00FE2C9E">
              <w:rPr>
                <w:rFonts w:cstheme="minorHAnsi"/>
                <w:sz w:val="20"/>
              </w:rPr>
              <w:t xml:space="preserve">, </w:t>
            </w:r>
            <w:r w:rsidR="008254C9" w:rsidRPr="00FE2C9E">
              <w:rPr>
                <w:rFonts w:cstheme="minorHAnsi"/>
                <w:sz w:val="20"/>
              </w:rPr>
              <w:t>do wartości odtworzeniowej nowej (kosztu zastąpienia ubezpieczonego sprzętu przez fabrycznie nowy, zbliżony parametrami jakości i wydajności do utraconego z uwzględnieniem kosztów transportu i montażu, opłat celnych oraz innych tego typu należności), bez potrącenia umorzenia księgowego i zużycia technicznego. W przypadku nie odtworzenia środka trwałego odszkodowanie wypłacane będzie w pełnej wysokości do wartości odtworzeniowej nowej.</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lastRenderedPageBreak/>
              <w:t>Klauzula automatycznego pokrycia nowo nabytego mienia</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ochroną ubezpieczeniową obejmowane będą </w:t>
            </w:r>
            <w:proofErr w:type="spellStart"/>
            <w:r w:rsidRPr="00FE2C9E">
              <w:rPr>
                <w:rFonts w:cstheme="minorHAnsi"/>
                <w:sz w:val="20"/>
              </w:rPr>
              <w:t>nowonabyte</w:t>
            </w:r>
            <w:proofErr w:type="spellEnd"/>
            <w:r w:rsidRPr="00FE2C9E">
              <w:rPr>
                <w:rFonts w:cstheme="minorHAnsi"/>
                <w:sz w:val="20"/>
              </w:rPr>
              <w:t xml:space="preserve"> środki trwałe, których wartość wzrosła w okresie ubezpieczenia wskutek inwestycji z dniem ich przejścia na ryzyko Ubezpieczającego. Limitem odpowiedzialności jest 20% sumy ubezpieczenia dla danej pozycji mienia pokrytej polisą główną. Rozliczenie składki z tytułu zwiększenia odpowiedzialności będzie dokonywane w systemie „pro rata temporis”. Ubezpieczający poda w</w:t>
            </w:r>
            <w:r w:rsidR="008254C9" w:rsidRPr="00FE2C9E">
              <w:rPr>
                <w:rFonts w:cstheme="minorHAnsi"/>
                <w:sz w:val="20"/>
              </w:rPr>
              <w:t xml:space="preserve"> </w:t>
            </w:r>
            <w:r w:rsidRPr="00FE2C9E">
              <w:rPr>
                <w:rFonts w:cstheme="minorHAnsi"/>
                <w:sz w:val="20"/>
              </w:rPr>
              <w:t xml:space="preserve">ciągu </w:t>
            </w:r>
            <w:r w:rsidR="001D057B" w:rsidRPr="00FE2C9E">
              <w:rPr>
                <w:rFonts w:cstheme="minorHAnsi"/>
                <w:sz w:val="20"/>
              </w:rPr>
              <w:t>30</w:t>
            </w:r>
            <w:r w:rsidRPr="00FE2C9E">
              <w:rPr>
                <w:rFonts w:cstheme="minorHAnsi"/>
                <w:sz w:val="20"/>
              </w:rPr>
              <w:t xml:space="preserve"> dni od daty zakończenia </w:t>
            </w:r>
            <w:r w:rsidR="001D057B" w:rsidRPr="00FE2C9E">
              <w:rPr>
                <w:rFonts w:cstheme="minorHAnsi"/>
                <w:sz w:val="20"/>
              </w:rPr>
              <w:t>okresu ubezpieczenia</w:t>
            </w:r>
            <w:r w:rsidRPr="00FE2C9E">
              <w:rPr>
                <w:rFonts w:cstheme="minorHAnsi"/>
                <w:sz w:val="20"/>
              </w:rPr>
              <w:t xml:space="preserve"> różnicę „in plus” w wartości środków trwałych. W przypadku, gdy sumaryczna wartość ubezpieczonego majątku wzrośnie powyżej 120% pierwotnej sumy ubezpieczenia, fakt ten musi zostać zgłoszony do ubezpieczyciela w terminie 30 dni roboczych.</w:t>
            </w:r>
          </w:p>
          <w:p w:rsidR="000F2CA7" w:rsidRPr="00FE2C9E" w:rsidRDefault="000F2CA7"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mienie</w:t>
            </w:r>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 xml:space="preserve">Klauzula automatycznego pokrycia majątku nabytego po zebraniu danych do </w:t>
            </w:r>
            <w:r w:rsidR="009F36F2" w:rsidRPr="00FE2C9E">
              <w:rPr>
                <w:rFonts w:cstheme="minorHAnsi"/>
                <w:b/>
                <w:sz w:val="20"/>
              </w:rPr>
              <w:t>SIWZ</w:t>
            </w:r>
          </w:p>
        </w:tc>
        <w:tc>
          <w:tcPr>
            <w:tcW w:w="5638" w:type="dxa"/>
          </w:tcPr>
          <w:p w:rsidR="00B349EB" w:rsidRPr="00FE2C9E" w:rsidRDefault="00CD2B18"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w:t>
            </w:r>
            <w:r w:rsidR="00B349EB" w:rsidRPr="00FE2C9E">
              <w:rPr>
                <w:rFonts w:cstheme="minorHAnsi"/>
                <w:sz w:val="20"/>
              </w:rPr>
              <w:t xml:space="preserve">ochroną ubezpieczeniową zostaje objęty </w:t>
            </w:r>
            <w:r w:rsidRPr="00FE2C9E">
              <w:rPr>
                <w:rFonts w:cstheme="minorHAnsi"/>
                <w:sz w:val="20"/>
              </w:rPr>
              <w:t>majątek (środki trwałe)</w:t>
            </w:r>
            <w:r w:rsidR="00B349EB" w:rsidRPr="00FE2C9E">
              <w:rPr>
                <w:rFonts w:cstheme="minorHAnsi"/>
                <w:sz w:val="20"/>
              </w:rPr>
              <w:t xml:space="preserve"> w któr</w:t>
            </w:r>
            <w:r w:rsidRPr="00FE2C9E">
              <w:rPr>
                <w:rFonts w:cstheme="minorHAnsi"/>
                <w:sz w:val="20"/>
              </w:rPr>
              <w:t>ego</w:t>
            </w:r>
            <w:r w:rsidR="00B349EB" w:rsidRPr="00FE2C9E">
              <w:rPr>
                <w:rFonts w:cstheme="minorHAnsi"/>
                <w:sz w:val="20"/>
              </w:rPr>
              <w:t xml:space="preserve"> posiadanie wszedł Ubezpieczony po zebraniu danych do ubezpieczenia i jednocześnie przed okresem ubezpieczenia wynikającym z </w:t>
            </w:r>
            <w:r w:rsidR="009F36F2" w:rsidRPr="00FE2C9E">
              <w:rPr>
                <w:rFonts w:cstheme="minorHAnsi"/>
                <w:sz w:val="20"/>
              </w:rPr>
              <w:t>SIWZ</w:t>
            </w:r>
            <w:r w:rsidR="00B349EB" w:rsidRPr="00FE2C9E">
              <w:rPr>
                <w:rFonts w:cstheme="minorHAnsi"/>
                <w:sz w:val="20"/>
              </w:rPr>
              <w:t>. Ochrona ubezpieczeniowa dla tej masy majątkowej rozpoczyna się od 0</w:t>
            </w:r>
            <w:r w:rsidR="000F2CA7" w:rsidRPr="00FE2C9E">
              <w:rPr>
                <w:rFonts w:cstheme="minorHAnsi"/>
                <w:sz w:val="20"/>
              </w:rPr>
              <w:t>1</w:t>
            </w:r>
            <w:r w:rsidR="00B349EB" w:rsidRPr="00FE2C9E">
              <w:rPr>
                <w:rFonts w:cstheme="minorHAnsi"/>
                <w:sz w:val="20"/>
              </w:rPr>
              <w:t>.05.201</w:t>
            </w:r>
            <w:r w:rsidR="0089757E" w:rsidRPr="00FE2C9E">
              <w:rPr>
                <w:rFonts w:cstheme="minorHAnsi"/>
                <w:sz w:val="20"/>
              </w:rPr>
              <w:t>2</w:t>
            </w:r>
            <w:r w:rsidR="00B349EB" w:rsidRPr="00FE2C9E">
              <w:rPr>
                <w:rFonts w:cstheme="minorHAnsi"/>
                <w:sz w:val="20"/>
              </w:rPr>
              <w:t xml:space="preserve">r. Zgłoszenie sprzętu elektronicznego, środków trwałych i wyposażenia do zakładu ubezpieczeń nastąpi w terminie do dnia </w:t>
            </w:r>
            <w:r w:rsidR="000F2CA7" w:rsidRPr="00FE2C9E">
              <w:rPr>
                <w:rFonts w:cstheme="minorHAnsi"/>
                <w:sz w:val="20"/>
              </w:rPr>
              <w:t>31</w:t>
            </w:r>
            <w:r w:rsidR="00B349EB" w:rsidRPr="00FE2C9E">
              <w:rPr>
                <w:rFonts w:cstheme="minorHAnsi"/>
                <w:sz w:val="20"/>
              </w:rPr>
              <w:t>.05.201</w:t>
            </w:r>
            <w:r w:rsidR="0089757E" w:rsidRPr="00FE2C9E">
              <w:rPr>
                <w:rFonts w:cstheme="minorHAnsi"/>
                <w:sz w:val="20"/>
              </w:rPr>
              <w:t>2</w:t>
            </w:r>
            <w:r w:rsidR="00B349EB" w:rsidRPr="00FE2C9E">
              <w:rPr>
                <w:rFonts w:cstheme="minorHAnsi"/>
                <w:sz w:val="20"/>
              </w:rPr>
              <w:t xml:space="preserve">r. Rozliczenie przedmiotowej klauzuli za ubezpieczony sprzęt, środki trwałe i wyposażenie nastąpi w ciągu 30 dni od dostarczenia wykazów. </w:t>
            </w:r>
          </w:p>
          <w:p w:rsidR="000F2CA7" w:rsidRPr="00FE2C9E" w:rsidRDefault="000F2CA7"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mienie</w:t>
            </w:r>
          </w:p>
        </w:tc>
      </w:tr>
      <w:tr w:rsidR="00B349EB" w:rsidRPr="00FE2C9E" w:rsidTr="00853A74">
        <w:trPr>
          <w:cantSplit/>
          <w:jc w:val="center"/>
        </w:trPr>
        <w:tc>
          <w:tcPr>
            <w:tcW w:w="3720" w:type="dxa"/>
            <w:gridSpan w:val="2"/>
          </w:tcPr>
          <w:p w:rsidR="00B349EB" w:rsidRPr="00FE2C9E" w:rsidRDefault="00B349EB" w:rsidP="00D0578B">
            <w:pPr>
              <w:rPr>
                <w:rFonts w:cstheme="minorHAnsi"/>
                <w:b/>
                <w:sz w:val="20"/>
              </w:rPr>
            </w:pPr>
            <w:r w:rsidRPr="00FE2C9E">
              <w:rPr>
                <w:rFonts w:cstheme="minorHAnsi"/>
                <w:b/>
                <w:sz w:val="20"/>
              </w:rPr>
              <w:t>Klauzula początku ochrony ubezpieczeniowej</w:t>
            </w:r>
          </w:p>
          <w:p w:rsidR="00B349EB" w:rsidRPr="00FE2C9E" w:rsidRDefault="00B349EB" w:rsidP="00E20C17">
            <w:pPr>
              <w:spacing w:before="120" w:after="100"/>
              <w:rPr>
                <w:rFonts w:cstheme="minorHAnsi"/>
                <w:sz w:val="20"/>
              </w:rPr>
            </w:pP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odpowiedzialność Ubezpieczyciela rozpoczyna się od dnia wskazanego w dokumencie ubezpieczenia jako początek ochrony ubezpieczeniowej. </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r w:rsidR="00336E3E" w:rsidRPr="00FE2C9E">
              <w:rPr>
                <w:rFonts w:cstheme="minorHAnsi"/>
                <w:color w:val="FFFFFF"/>
                <w:sz w:val="20"/>
              </w:rPr>
              <w:t xml:space="preserve">, </w:t>
            </w:r>
            <w:proofErr w:type="spellStart"/>
            <w:r w:rsidR="00336E3E" w:rsidRPr="00FE2C9E">
              <w:rPr>
                <w:rFonts w:cstheme="minorHAnsi"/>
                <w:color w:val="FFFFFF"/>
                <w:sz w:val="20"/>
              </w:rPr>
              <w:t>oc</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przewłaszczenia</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w przypadku przewłaszczenia na zabezpieczenie składników majątkowych przedsiębiorstwa, ochrona ubezpieczeniowa nie wygasa lecz jest kontynuowana na dotychczasowych warunkach.</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lastRenderedPageBreak/>
              <w:t>Klauzula przepięć</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zakres ubezpieczenia zostaje rozszerzony o szkody powstałe w wyniku wyładowań atmosferycznych w tym przepięcia (szkody spowodowane gwałtownym wzrostem napięcia w sieci elektrycznej w wyniku wyładowań atmosferycznych) lub wzbudzanie się niszczących sił elektromagnetycznych dla wszystkich grup mienia.</w:t>
            </w:r>
          </w:p>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Limit na jedno i wszystkie zdarzenia: </w:t>
            </w:r>
            <w:r w:rsidR="008D2974" w:rsidRPr="00FE2C9E">
              <w:rPr>
                <w:rFonts w:cstheme="minorHAnsi"/>
                <w:sz w:val="20"/>
              </w:rPr>
              <w:t>30</w:t>
            </w:r>
            <w:r w:rsidRPr="00FE2C9E">
              <w:rPr>
                <w:rFonts w:cstheme="minorHAnsi"/>
                <w:sz w:val="20"/>
              </w:rPr>
              <w:t>0.000,00 zł</w:t>
            </w:r>
          </w:p>
          <w:p w:rsidR="000F2CA7" w:rsidRPr="00FE2C9E" w:rsidRDefault="000F2CA7"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mienie</w:t>
            </w:r>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usunięcia pozostałości po szkodzie</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Ubezpieczyciel pokrywa uzasadnione i udokumentowane koszty uprzątnięcia pozostałości po szkodzie poniesione przez Ubezpieczającego w związku ze szkodą objętą ochroną w ramach umowy ubezpieczenia </w:t>
            </w:r>
            <w:r w:rsidR="00B0027E" w:rsidRPr="00FE2C9E">
              <w:rPr>
                <w:rFonts w:cstheme="minorHAnsi"/>
                <w:sz w:val="20"/>
              </w:rPr>
              <w:t>mienia od wszystkich ryzyk</w:t>
            </w:r>
            <w:r w:rsidRPr="00FE2C9E">
              <w:rPr>
                <w:rFonts w:cstheme="minorHAnsi"/>
                <w:sz w:val="20"/>
              </w:rPr>
              <w:t xml:space="preserve">. Z tytułu niniejszej klauzuli Ubezpieczyciel odpowiada do wysokości limitu ustalonego ponad sumę ubezpieczenia mienia objętego ubezpieczeniem </w:t>
            </w:r>
            <w:r w:rsidR="00C669B0" w:rsidRPr="00FE2C9E">
              <w:rPr>
                <w:rFonts w:cstheme="minorHAnsi"/>
                <w:sz w:val="20"/>
              </w:rPr>
              <w:t>od wszystkich ryzyk</w:t>
            </w:r>
            <w:r w:rsidRPr="00FE2C9E">
              <w:rPr>
                <w:rFonts w:cstheme="minorHAnsi"/>
                <w:sz w:val="20"/>
              </w:rPr>
              <w:t>. Strony ustalają limit odpowiedzialności Ubezpieczyciela w ramach niniejszej</w:t>
            </w:r>
            <w:r w:rsidR="00B0027E" w:rsidRPr="00FE2C9E">
              <w:rPr>
                <w:rFonts w:cstheme="minorHAnsi"/>
                <w:sz w:val="20"/>
              </w:rPr>
              <w:t xml:space="preserve"> klauzuli</w:t>
            </w:r>
            <w:r w:rsidRPr="00FE2C9E">
              <w:rPr>
                <w:rFonts w:cstheme="minorHAnsi"/>
                <w:sz w:val="20"/>
              </w:rPr>
              <w:t xml:space="preserve"> w wysokości </w:t>
            </w:r>
            <w:r w:rsidR="008D2974" w:rsidRPr="00FE2C9E">
              <w:rPr>
                <w:rFonts w:cstheme="minorHAnsi"/>
                <w:sz w:val="20"/>
              </w:rPr>
              <w:t>2</w:t>
            </w:r>
            <w:r w:rsidRPr="00FE2C9E">
              <w:rPr>
                <w:rFonts w:cstheme="minorHAnsi"/>
                <w:sz w:val="20"/>
              </w:rPr>
              <w:t>00.000,00 zł na jedno i wszystkie zdarzenia w okresie ubezpieczenia. Wypłata odszkodowania w ramach odpo</w:t>
            </w:r>
            <w:r w:rsidR="006A1184" w:rsidRPr="00FE2C9E">
              <w:rPr>
                <w:rFonts w:cstheme="minorHAnsi"/>
                <w:sz w:val="20"/>
              </w:rPr>
              <w:t>wiedzialności Ubezpieczyciela w</w:t>
            </w:r>
            <w:r w:rsidRPr="00FE2C9E">
              <w:rPr>
                <w:rFonts w:cstheme="minorHAnsi"/>
                <w:sz w:val="20"/>
              </w:rPr>
              <w:t xml:space="preserve"> ramach niniejszej klauzuli powoduje redukcj</w:t>
            </w:r>
            <w:r w:rsidR="00C669B0" w:rsidRPr="00FE2C9E">
              <w:rPr>
                <w:rFonts w:cstheme="minorHAnsi"/>
                <w:sz w:val="20"/>
              </w:rPr>
              <w:t>ę</w:t>
            </w:r>
            <w:r w:rsidRPr="00FE2C9E">
              <w:rPr>
                <w:rFonts w:cstheme="minorHAnsi"/>
                <w:sz w:val="20"/>
              </w:rPr>
              <w:t xml:space="preserve"> ustalonego limitu o wartość wypłaconego odszkodowania. Ochrona ubezpieczeniowa w ramach niniejszej klauzuli nie obejmuje kosztów poniesionych na odkażenie pozostałości po szkodzie, usunięcie zanieczyszczeń gleby, wody i powietrza oraz rekultywację gruntów.</w:t>
            </w:r>
          </w:p>
          <w:p w:rsidR="006A1184"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W przypadku niedoubezpieczenia mienia objętego kosztami uprzątnięcia pozostałości po szkodzie nie ma zastosowania do tych kosztów zasada proporcji i niedoubezpieczenia.</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EA26DC" w:rsidRPr="00FE2C9E" w:rsidTr="00853A74">
        <w:trPr>
          <w:cantSplit/>
          <w:jc w:val="center"/>
        </w:trPr>
        <w:tc>
          <w:tcPr>
            <w:tcW w:w="3720" w:type="dxa"/>
            <w:gridSpan w:val="2"/>
          </w:tcPr>
          <w:p w:rsidR="00EA26DC" w:rsidRPr="00FE2C9E" w:rsidRDefault="00EA26DC" w:rsidP="00E20C17">
            <w:pPr>
              <w:widowControl w:val="0"/>
              <w:spacing w:before="120" w:after="100"/>
              <w:rPr>
                <w:rFonts w:cstheme="minorHAnsi"/>
                <w:b/>
                <w:sz w:val="20"/>
              </w:rPr>
            </w:pPr>
            <w:r w:rsidRPr="00FE2C9E">
              <w:rPr>
                <w:rFonts w:cstheme="minorHAnsi"/>
                <w:b/>
                <w:sz w:val="20"/>
              </w:rPr>
              <w:t>Klauzula wypłaty kwoty bezspornej odszkodowania</w:t>
            </w:r>
          </w:p>
        </w:tc>
        <w:tc>
          <w:tcPr>
            <w:tcW w:w="5638" w:type="dxa"/>
          </w:tcPr>
          <w:p w:rsidR="00C669B0" w:rsidRPr="00FE2C9E" w:rsidRDefault="00C669B0"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iż  </w:t>
            </w:r>
            <w:r w:rsidR="00EA26DC" w:rsidRPr="00FE2C9E">
              <w:rPr>
                <w:rFonts w:cstheme="minorHAnsi"/>
                <w:sz w:val="20"/>
              </w:rPr>
              <w:t xml:space="preserve">Ubezpieczyciel w przypadku potwierdzenia swojej odpowiedzialności za </w:t>
            </w:r>
            <w:r w:rsidRPr="00FE2C9E">
              <w:rPr>
                <w:rFonts w:cstheme="minorHAnsi"/>
                <w:sz w:val="20"/>
              </w:rPr>
              <w:t>zgłoszoną</w:t>
            </w:r>
            <w:r w:rsidR="00EA26DC" w:rsidRPr="00FE2C9E">
              <w:rPr>
                <w:rFonts w:cstheme="minorHAnsi"/>
                <w:sz w:val="20"/>
              </w:rPr>
              <w:t xml:space="preserve"> szkodę, wypłaca bezsporną kwotę w formie zaliczki w ciągu 14 dni roboczych od zawiadomienia o szkodzie.</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lastRenderedPageBreak/>
              <w:t>Klauzula dodatkowych kosztów zabezpieczenia mienia przed szkodą</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że ochrona ubezpieczeniowa obejmuje pokrycie kosztów do wysokości 100.000 zł, choćby bezskutecznych działań związanych z zabezpieczeniem przed szkodą ubezpieczonego mienia, w razie jego bezpośredniego zagrożenia działaniem powstałego zdarzenia, bez względu na to czy szkoda w ubezpieczonym mieniu zaistniała. Limit: 100.000 zł (do wyczerpania) – jest to dodatkowy limit ponad limit określony w OWU (limit określony w Ogólnych Warunkach Ubezpieczenia). </w:t>
            </w:r>
            <w:r w:rsidRPr="00FE2C9E">
              <w:rPr>
                <w:rFonts w:cstheme="minorHAnsi"/>
                <w:sz w:val="20"/>
              </w:rPr>
              <w:br/>
              <w:t>W przypadku niedoubezpieczenia mienia objętego kosztami zabezpieczenia mienia przed szkodą nie ma zastosowania do tych kosztów zasada proporcji i niedoubezpieczenia.</w:t>
            </w:r>
          </w:p>
          <w:p w:rsidR="000F2CA7" w:rsidRPr="00FE2C9E" w:rsidRDefault="000F2CA7" w:rsidP="00EC2E63">
            <w:pPr>
              <w:pStyle w:val="Tekstpodstawowywcity2"/>
              <w:tabs>
                <w:tab w:val="center" w:pos="3315"/>
              </w:tabs>
              <w:spacing w:before="120" w:line="240" w:lineRule="auto"/>
              <w:ind w:left="0"/>
              <w:jc w:val="both"/>
              <w:rPr>
                <w:rFonts w:cstheme="minorHAnsi"/>
                <w:color w:val="FFFFFF"/>
                <w:sz w:val="20"/>
              </w:rPr>
            </w:pPr>
            <w:proofErr w:type="spellStart"/>
            <w:r w:rsidRPr="00FE2C9E">
              <w:rPr>
                <w:rFonts w:cstheme="minorHAnsi"/>
                <w:color w:val="FFFFFF"/>
                <w:sz w:val="20"/>
              </w:rPr>
              <w:t>mienie</w:t>
            </w:r>
            <w:r w:rsidR="00EC2E63" w:rsidRPr="00FE2C9E">
              <w:rPr>
                <w:rFonts w:cstheme="minorHAnsi"/>
                <w:color w:val="FFFFFF"/>
                <w:sz w:val="20"/>
              </w:rPr>
              <w:t>,eei</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dodatkowych kosztów akcji ratowniczej</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że odpowiedzialność za szkody oraz koszty powstałe w wyniku przeprowadzania akcji ratowniczej mającej na celu zapobieżenie powstania lub zwiększenia ewentualnej szkody do wysokości dodatkowych 20.000 zł na zdarzenie. Jest to dodatkowy limit ponad limit określony w OWU (limit określony w Ogólnych Warunkach Ubezpieczenia). W przypadku niedoubezpieczenia mienia objętego akcją ratowniczą nie ma zastosowania do tych szkód oraz kosztów zasada proporcji oraz niedoubezpieczenia.</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B349EB" w:rsidRPr="00FE2C9E" w:rsidTr="00853A74">
        <w:trPr>
          <w:cantSplit/>
          <w:jc w:val="center"/>
        </w:trPr>
        <w:tc>
          <w:tcPr>
            <w:tcW w:w="3720" w:type="dxa"/>
            <w:gridSpan w:val="2"/>
          </w:tcPr>
          <w:p w:rsidR="00B349EB" w:rsidRPr="00FE2C9E" w:rsidRDefault="00B349EB" w:rsidP="00E20C17">
            <w:pPr>
              <w:widowControl w:val="0"/>
              <w:spacing w:before="120" w:after="100"/>
              <w:rPr>
                <w:rFonts w:cstheme="minorHAnsi"/>
                <w:b/>
                <w:sz w:val="20"/>
              </w:rPr>
            </w:pPr>
            <w:r w:rsidRPr="00FE2C9E">
              <w:rPr>
                <w:rFonts w:cstheme="minorHAnsi"/>
                <w:b/>
                <w:sz w:val="20"/>
              </w:rPr>
              <w:t>Klauzula dewastacji</w:t>
            </w:r>
          </w:p>
        </w:tc>
        <w:tc>
          <w:tcPr>
            <w:tcW w:w="5638" w:type="dxa"/>
          </w:tcPr>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Z zachowaniem pozostałych, nie zmienionych niniejszą klauzulą, postanowień umowy ubezpieczenia strony uzgodniły, że Ubezpieczyciel obejmuje ochroną ubezpieczeniową szkody powstałe wskutek dewastacji/wandalizmu, za które uważa się rozmyślne zniszczenie lub uszkodzenie ubezpieczonego mienia przez osoby trzecie. Ochrona ubezpieczeniowa udzielana w ramach niniejszej klauzuli obejmuje ryzyko dewastacji/wandalizmu nieruchomości oraz mienia ruchomego znajdującego się w pomieszczeniach, jak również poza nimi. </w:t>
            </w:r>
          </w:p>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Ochrona ubezpieczeniowa nie dotyczy obiektów opuszczonych i niewykorzystywanych przez okres dłuższy niż 30 dni.</w:t>
            </w:r>
          </w:p>
          <w:p w:rsidR="00B349EB" w:rsidRPr="00FE2C9E" w:rsidRDefault="00B349EB" w:rsidP="00870588">
            <w:pPr>
              <w:pStyle w:val="Tekstpodstawowywcity2"/>
              <w:spacing w:before="120" w:line="240" w:lineRule="auto"/>
              <w:ind w:left="0"/>
              <w:jc w:val="both"/>
              <w:rPr>
                <w:rFonts w:cstheme="minorHAnsi"/>
                <w:sz w:val="20"/>
              </w:rPr>
            </w:pPr>
            <w:r w:rsidRPr="00FE2C9E">
              <w:rPr>
                <w:rFonts w:cstheme="minorHAnsi"/>
                <w:sz w:val="20"/>
              </w:rPr>
              <w:t xml:space="preserve">Limit odpowiedzialności: </w:t>
            </w:r>
            <w:r w:rsidR="00870588" w:rsidRPr="00FE2C9E">
              <w:rPr>
                <w:rFonts w:cstheme="minorHAnsi"/>
                <w:sz w:val="20"/>
              </w:rPr>
              <w:t>50</w:t>
            </w:r>
            <w:r w:rsidRPr="00FE2C9E">
              <w:rPr>
                <w:rFonts w:cstheme="minorHAnsi"/>
                <w:sz w:val="20"/>
              </w:rPr>
              <w:t>.000 zł na jedno i wszystkie zdarzenia, w tym szkód powstałych wskutek pomalowania (w tym graffiti na budynkach, budowlach, maszynach, urządzeniach – podlimit : 10.000 zł)</w:t>
            </w:r>
          </w:p>
          <w:p w:rsidR="000F2CA7" w:rsidRPr="00FE2C9E" w:rsidRDefault="000F2CA7"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mienie</w:t>
            </w:r>
          </w:p>
        </w:tc>
      </w:tr>
      <w:tr w:rsidR="00FF5A17" w:rsidRPr="00FE2C9E" w:rsidTr="00853A74">
        <w:trPr>
          <w:jc w:val="center"/>
        </w:trPr>
        <w:tc>
          <w:tcPr>
            <w:tcW w:w="3720" w:type="dxa"/>
            <w:gridSpan w:val="2"/>
          </w:tcPr>
          <w:p w:rsidR="00FF5A17" w:rsidRPr="00FE2C9E" w:rsidRDefault="00FF5A17" w:rsidP="00E20C17">
            <w:pPr>
              <w:widowControl w:val="0"/>
              <w:spacing w:before="120" w:after="100"/>
              <w:rPr>
                <w:rStyle w:val="Uwydatnienie"/>
                <w:rFonts w:cstheme="minorHAnsi"/>
                <w:noProof/>
                <w:spacing w:val="0"/>
                <w:sz w:val="20"/>
              </w:rPr>
            </w:pPr>
            <w:r w:rsidRPr="00FE2C9E">
              <w:rPr>
                <w:rFonts w:cstheme="minorHAnsi"/>
                <w:b/>
                <w:sz w:val="20"/>
              </w:rPr>
              <w:t>Klauzula aktów terroryzmu</w:t>
            </w:r>
          </w:p>
        </w:tc>
        <w:tc>
          <w:tcPr>
            <w:tcW w:w="5638" w:type="dxa"/>
          </w:tcPr>
          <w:p w:rsidR="00FF5A17" w:rsidRPr="00FE2C9E" w:rsidRDefault="00FF5A17" w:rsidP="00870588">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do zakresu ochrony ubezpieczeniowej włącza się szkody powstałe w ubezpieczonym mieniu w wyniku zdarzeń losowych objętych ochroną ubezpieczeniową oraz akcji ratowniczej prowadzonej w związku z tymi zdarzeniami, będącymi bezpośrednim następstwem aktów terroryzmu.</w:t>
            </w:r>
          </w:p>
          <w:p w:rsidR="00FF5A17" w:rsidRPr="00FE2C9E" w:rsidRDefault="00FF5A17" w:rsidP="00870588">
            <w:pPr>
              <w:pStyle w:val="Tekstpodstawowywcity2"/>
              <w:spacing w:before="120" w:line="240" w:lineRule="auto"/>
              <w:ind w:left="0"/>
              <w:jc w:val="both"/>
              <w:rPr>
                <w:rFonts w:cstheme="minorHAnsi"/>
                <w:sz w:val="20"/>
              </w:rPr>
            </w:pPr>
            <w:r w:rsidRPr="00FE2C9E">
              <w:rPr>
                <w:rFonts w:cstheme="minorHAnsi"/>
                <w:sz w:val="20"/>
              </w:rPr>
              <w:t xml:space="preserve">Przez akty terroryzmu rozumie się wszelkiego rodzaju działanie mające na celu wprowadzenie chaosu, zastraszenie ludności lub </w:t>
            </w:r>
            <w:r w:rsidRPr="00FE2C9E">
              <w:rPr>
                <w:rFonts w:cstheme="minorHAnsi"/>
                <w:sz w:val="20"/>
              </w:rPr>
              <w:lastRenderedPageBreak/>
              <w:t>dezorganizację życia publicznego dla osiągnięcia określonych skutków ekonomicznych, politycznych, religijnych, ideologicznych, socjalnych lub społecznych.</w:t>
            </w:r>
          </w:p>
          <w:p w:rsidR="00FF5A17" w:rsidRPr="00FE2C9E" w:rsidRDefault="00FF5A17" w:rsidP="00870588">
            <w:pPr>
              <w:pStyle w:val="Tekstpodstawowywcity2"/>
              <w:spacing w:before="120" w:line="240" w:lineRule="auto"/>
              <w:ind w:left="0"/>
              <w:jc w:val="both"/>
              <w:rPr>
                <w:rFonts w:cstheme="minorHAnsi"/>
                <w:sz w:val="20"/>
              </w:rPr>
            </w:pPr>
            <w:r w:rsidRPr="00FE2C9E">
              <w:rPr>
                <w:rFonts w:cstheme="minorHAnsi"/>
                <w:sz w:val="20"/>
              </w:rPr>
              <w:t>Z zakresu ochrony wyłączone są szkody spowodowane uwolnieniem lub wystawieniem na działanie substancji toksycznych, chemicznych lub biologicznych, jak również wszelkie szkody spowodowane atakiem elektronicznym, włączając w to włamania komputerowe lub wprowadzenie jakiejkolwiek formy wirusa komputerowego.</w:t>
            </w:r>
          </w:p>
          <w:p w:rsidR="00EC2E63" w:rsidRPr="00FE2C9E" w:rsidRDefault="00FF5A17" w:rsidP="00023760">
            <w:pPr>
              <w:pStyle w:val="Tekstpodstawowywcity2"/>
              <w:spacing w:before="120" w:line="240" w:lineRule="auto"/>
              <w:ind w:left="0"/>
              <w:jc w:val="both"/>
              <w:rPr>
                <w:rFonts w:cstheme="minorHAnsi"/>
                <w:sz w:val="20"/>
              </w:rPr>
            </w:pPr>
            <w:r w:rsidRPr="00FE2C9E">
              <w:rPr>
                <w:rFonts w:cstheme="minorHAnsi"/>
                <w:sz w:val="20"/>
              </w:rPr>
              <w:t>Limit odpowiedzialności na jedno i wszystkie zdarzenia</w:t>
            </w:r>
            <w:r w:rsidR="00023760" w:rsidRPr="00FE2C9E">
              <w:rPr>
                <w:rFonts w:cstheme="minorHAnsi"/>
                <w:sz w:val="20"/>
              </w:rPr>
              <w:t xml:space="preserve"> </w:t>
            </w:r>
            <w:r w:rsidRPr="00FE2C9E">
              <w:rPr>
                <w:rFonts w:cstheme="minorHAnsi"/>
                <w:sz w:val="20"/>
              </w:rPr>
              <w:t xml:space="preserve">w okresie </w:t>
            </w:r>
            <w:r w:rsidR="00023760" w:rsidRPr="00FE2C9E">
              <w:rPr>
                <w:rFonts w:cstheme="minorHAnsi"/>
                <w:sz w:val="20"/>
              </w:rPr>
              <w:t>u</w:t>
            </w:r>
            <w:r w:rsidRPr="00FE2C9E">
              <w:rPr>
                <w:rFonts w:cstheme="minorHAnsi"/>
                <w:sz w:val="20"/>
              </w:rPr>
              <w:t xml:space="preserve">bezpieczenia: </w:t>
            </w:r>
            <w:r w:rsidR="00870588" w:rsidRPr="00FE2C9E">
              <w:rPr>
                <w:rFonts w:cstheme="minorHAnsi"/>
                <w:sz w:val="20"/>
              </w:rPr>
              <w:t>3</w:t>
            </w:r>
            <w:r w:rsidRPr="00FE2C9E">
              <w:rPr>
                <w:rFonts w:cstheme="minorHAnsi"/>
                <w:sz w:val="20"/>
              </w:rPr>
              <w:t>00.000,00 zł</w:t>
            </w:r>
          </w:p>
          <w:p w:rsidR="00FF5A17" w:rsidRPr="00FE2C9E" w:rsidRDefault="00FF5A17" w:rsidP="00870588">
            <w:pPr>
              <w:pStyle w:val="Tekstpodstawowywcity2"/>
              <w:spacing w:before="120" w:line="240" w:lineRule="auto"/>
              <w:ind w:left="0"/>
              <w:jc w:val="both"/>
              <w:rPr>
                <w:rFonts w:cstheme="minorHAnsi"/>
                <w:sz w:val="20"/>
              </w:rPr>
            </w:pPr>
            <w:r w:rsidRPr="00FE2C9E">
              <w:rPr>
                <w:rFonts w:cstheme="minorHAnsi"/>
                <w:sz w:val="20"/>
              </w:rPr>
              <w:t>Franszyza redukcyjna: 10 % wysokości szkody, nie mniej niż 2.500,00 zł</w:t>
            </w:r>
          </w:p>
          <w:p w:rsidR="000F2CA7" w:rsidRPr="00FE2C9E" w:rsidRDefault="00602A55" w:rsidP="00870588">
            <w:pPr>
              <w:pStyle w:val="Tekstpodstawowywcity2"/>
              <w:spacing w:before="120" w:line="240" w:lineRule="auto"/>
              <w:ind w:left="0"/>
              <w:jc w:val="both"/>
              <w:rPr>
                <w:rFonts w:cstheme="minorHAnsi"/>
                <w:color w:val="FFFFFF"/>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FF5A17" w:rsidRPr="00FE2C9E" w:rsidTr="00853A74">
        <w:trPr>
          <w:jc w:val="center"/>
        </w:trPr>
        <w:tc>
          <w:tcPr>
            <w:tcW w:w="3720" w:type="dxa"/>
            <w:gridSpan w:val="2"/>
          </w:tcPr>
          <w:p w:rsidR="00FF5A17" w:rsidRPr="00FE2C9E" w:rsidRDefault="00870588" w:rsidP="00E20C17">
            <w:pPr>
              <w:widowControl w:val="0"/>
              <w:spacing w:before="120" w:after="100"/>
              <w:rPr>
                <w:rFonts w:cstheme="minorHAnsi"/>
                <w:b/>
                <w:sz w:val="20"/>
              </w:rPr>
            </w:pPr>
            <w:r w:rsidRPr="00FE2C9E">
              <w:rPr>
                <w:rFonts w:cstheme="minorHAnsi"/>
                <w:b/>
                <w:sz w:val="20"/>
              </w:rPr>
              <w:lastRenderedPageBreak/>
              <w:t>Klauzula akceptacji zabezpieczeń</w:t>
            </w:r>
          </w:p>
        </w:tc>
        <w:tc>
          <w:tcPr>
            <w:tcW w:w="5638" w:type="dxa"/>
          </w:tcPr>
          <w:p w:rsidR="00FF5A17" w:rsidRPr="00FE2C9E" w:rsidRDefault="00870588" w:rsidP="00870588">
            <w:pPr>
              <w:pStyle w:val="Tekstpodstawowywcity2"/>
              <w:spacing w:before="120" w:line="240" w:lineRule="auto"/>
              <w:ind w:left="0"/>
              <w:jc w:val="both"/>
              <w:rPr>
                <w:rFonts w:cstheme="minorHAnsi"/>
                <w:sz w:val="20"/>
              </w:rPr>
            </w:pPr>
            <w:r w:rsidRPr="00FE2C9E">
              <w:rPr>
                <w:rFonts w:cstheme="minorHAnsi"/>
                <w:sz w:val="20"/>
              </w:rPr>
              <w:t xml:space="preserve">Ubezpieczyciel oświadcza, że znany mu jest stan zabezpieczeń </w:t>
            </w:r>
            <w:proofErr w:type="spellStart"/>
            <w:r w:rsidRPr="00FE2C9E">
              <w:rPr>
                <w:rFonts w:cstheme="minorHAnsi"/>
                <w:sz w:val="20"/>
              </w:rPr>
              <w:t>przeciwkradzieżowych</w:t>
            </w:r>
            <w:proofErr w:type="spellEnd"/>
            <w:r w:rsidRPr="00FE2C9E">
              <w:rPr>
                <w:rFonts w:cstheme="minorHAnsi"/>
                <w:sz w:val="20"/>
              </w:rPr>
              <w:t xml:space="preserve"> i przeciwpożarowych Ubezpieczającego, oraz że uznaje je za wystarczające do zawarcia umowy ubezpieczenia.</w:t>
            </w:r>
          </w:p>
          <w:p w:rsidR="000F2CA7" w:rsidRPr="00FE2C9E" w:rsidRDefault="00602A55" w:rsidP="00870588">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0F2CA7" w:rsidRPr="00FE2C9E">
              <w:rPr>
                <w:rFonts w:cstheme="minorHAnsi"/>
                <w:color w:val="FFFFFF"/>
                <w:sz w:val="20"/>
              </w:rPr>
              <w:t>ienie</w:t>
            </w:r>
            <w:r w:rsidR="00EC2E63" w:rsidRPr="00FE2C9E">
              <w:rPr>
                <w:rFonts w:cstheme="minorHAnsi"/>
                <w:color w:val="FFFFFF"/>
                <w:sz w:val="20"/>
              </w:rPr>
              <w:t xml:space="preserve">, </w:t>
            </w:r>
            <w:proofErr w:type="spellStart"/>
            <w:r w:rsidR="00EC2E63" w:rsidRPr="00FE2C9E">
              <w:rPr>
                <w:rFonts w:cstheme="minorHAnsi"/>
                <w:color w:val="FFFFFF"/>
                <w:sz w:val="20"/>
              </w:rPr>
              <w:t>eei</w:t>
            </w:r>
            <w:proofErr w:type="spellEnd"/>
          </w:p>
        </w:tc>
      </w:tr>
      <w:tr w:rsidR="000F2CA7" w:rsidRPr="00FE2C9E" w:rsidTr="00853A74">
        <w:trPr>
          <w:jc w:val="center"/>
        </w:trPr>
        <w:tc>
          <w:tcPr>
            <w:tcW w:w="3720" w:type="dxa"/>
            <w:gridSpan w:val="2"/>
          </w:tcPr>
          <w:p w:rsidR="000F2CA7" w:rsidRPr="00FE2C9E" w:rsidRDefault="000F2CA7" w:rsidP="00E20C17">
            <w:pPr>
              <w:widowControl w:val="0"/>
              <w:spacing w:before="120" w:after="100"/>
              <w:rPr>
                <w:rFonts w:cstheme="minorHAnsi"/>
                <w:b/>
                <w:sz w:val="20"/>
              </w:rPr>
            </w:pPr>
            <w:r w:rsidRPr="00FE2C9E">
              <w:rPr>
                <w:rFonts w:cstheme="minorHAnsi"/>
                <w:b/>
                <w:sz w:val="20"/>
              </w:rPr>
              <w:t>Klauzula miejsca ubezpieczenia</w:t>
            </w:r>
          </w:p>
        </w:tc>
        <w:tc>
          <w:tcPr>
            <w:tcW w:w="5638" w:type="dxa"/>
          </w:tcPr>
          <w:p w:rsidR="000F2CA7" w:rsidRPr="00FE2C9E" w:rsidRDefault="000F2CA7" w:rsidP="00336E3E">
            <w:pPr>
              <w:pStyle w:val="Tekstpodstawowywcity2"/>
              <w:spacing w:before="120" w:line="240" w:lineRule="auto"/>
              <w:ind w:left="0"/>
              <w:jc w:val="both"/>
              <w:rPr>
                <w:rFonts w:cstheme="minorHAnsi"/>
                <w:sz w:val="20"/>
              </w:rPr>
            </w:pPr>
            <w:r w:rsidRPr="00FE2C9E">
              <w:rPr>
                <w:rFonts w:cstheme="minorHAnsi"/>
                <w:sz w:val="20"/>
              </w:rPr>
              <w:t>Z zachowaniem pozostałych, nie zmienionych niniejszą klauzulą, postanowień umowy ubezpieczenia strony uzgodniły, iż ochrona ubezpieczeniowa zostaje rozszerzona na mienie znajdujące się we wszystkich lokalizacjach na terenie RP, których użytkowanie Ubezpieczający rozpocznie w okresie ubezpieczenia. Ochrona ubezpieczeniowa rozpoczyna się od momentu przyjęcia danej lokalizacji do użytku (np. podpisania umowy najmu), pod warunkiem, że adresy tych lokalizacji wraz z wartością znajdującego się w nich mienia zostaną podane do wiadomości Ubezpieczyciela w ciągu 30 dni od momentu przyjęcia ich do użytku. Ochroną ubezpieczeniową nie jest objęte mienie podczas transportu (w tym podczas załadunku, rozładunku), na wystawach, pokazach i targach oraz mienia stanowiące przedmiot prac budowlano-montażowych (w tym podczas prób i testów).</w:t>
            </w:r>
          </w:p>
          <w:p w:rsidR="000F2CA7" w:rsidRPr="00FE2C9E" w:rsidRDefault="000F2CA7" w:rsidP="00336E3E">
            <w:pPr>
              <w:pStyle w:val="Tekstpodstawowywcity2"/>
              <w:spacing w:before="120" w:line="240" w:lineRule="auto"/>
              <w:ind w:left="0"/>
              <w:jc w:val="both"/>
              <w:rPr>
                <w:rFonts w:cstheme="minorHAnsi"/>
                <w:sz w:val="20"/>
              </w:rPr>
            </w:pPr>
            <w:r w:rsidRPr="00FE2C9E">
              <w:rPr>
                <w:rFonts w:cstheme="minorHAnsi"/>
                <w:sz w:val="20"/>
              </w:rPr>
              <w:t>Limit odpowiedzialności na pojedynczą lokalizację wynosi: 2.000.000,00 zł.</w:t>
            </w:r>
          </w:p>
          <w:p w:rsidR="000F2CA7" w:rsidRPr="00FE2C9E" w:rsidRDefault="000F2CA7" w:rsidP="000F2CA7">
            <w:pPr>
              <w:pStyle w:val="Tekstpodstawowywcity2"/>
              <w:spacing w:before="120" w:line="240" w:lineRule="auto"/>
              <w:ind w:left="0"/>
              <w:jc w:val="both"/>
              <w:rPr>
                <w:rFonts w:cstheme="minorHAnsi"/>
                <w:sz w:val="20"/>
              </w:rPr>
            </w:pPr>
            <w:r w:rsidRPr="00FE2C9E">
              <w:rPr>
                <w:rFonts w:cstheme="minorHAnsi"/>
                <w:sz w:val="20"/>
              </w:rPr>
              <w:t>Składka za objecie ochroną nowych lokalizacji będzie rozliczana systemem pro rata za okres ubezpieczenia; składka podlegać będzie rozliczeniu w okresach półrocznych, w terminie 30 dni po upływie każdego półrocza</w:t>
            </w:r>
          </w:p>
          <w:p w:rsidR="00EC2E63" w:rsidRPr="00FE2C9E" w:rsidRDefault="00602A55" w:rsidP="000F2CA7">
            <w:pPr>
              <w:pStyle w:val="Tekstpodstawowywcity2"/>
              <w:spacing w:before="120" w:line="240" w:lineRule="auto"/>
              <w:ind w:left="0"/>
              <w:jc w:val="both"/>
              <w:rPr>
                <w:rFonts w:cstheme="minorHAnsi"/>
                <w:color w:val="FFFFFF"/>
                <w:sz w:val="20"/>
              </w:rPr>
            </w:pPr>
            <w:r w:rsidRPr="00FE2C9E">
              <w:rPr>
                <w:rFonts w:cstheme="minorHAnsi"/>
                <w:color w:val="FFFFFF"/>
                <w:sz w:val="20"/>
              </w:rPr>
              <w:t>m</w:t>
            </w:r>
            <w:r w:rsidR="00EC2E63" w:rsidRPr="00FE2C9E">
              <w:rPr>
                <w:rFonts w:cstheme="minorHAnsi"/>
                <w:color w:val="FFFFFF"/>
                <w:sz w:val="20"/>
              </w:rPr>
              <w:t xml:space="preserve">ienie, </w:t>
            </w:r>
            <w:proofErr w:type="spellStart"/>
            <w:r w:rsidR="00EC2E63" w:rsidRPr="00FE2C9E">
              <w:rPr>
                <w:rFonts w:cstheme="minorHAnsi"/>
                <w:color w:val="FFFFFF"/>
                <w:sz w:val="20"/>
              </w:rPr>
              <w:t>eei</w:t>
            </w:r>
            <w:proofErr w:type="spellEnd"/>
          </w:p>
        </w:tc>
      </w:tr>
    </w:tbl>
    <w:p w:rsidR="00B349EB" w:rsidRPr="00FE2C9E" w:rsidRDefault="00B349EB" w:rsidP="007F7151">
      <w:pPr>
        <w:tabs>
          <w:tab w:val="left" w:pos="30240"/>
        </w:tabs>
        <w:jc w:val="both"/>
        <w:rPr>
          <w:rFonts w:cstheme="minorHAnsi"/>
          <w:b/>
          <w:szCs w:val="22"/>
        </w:rPr>
      </w:pPr>
    </w:p>
    <w:p w:rsidR="0023703D" w:rsidRPr="00FE2C9E" w:rsidRDefault="0023703D" w:rsidP="007F7151">
      <w:pPr>
        <w:tabs>
          <w:tab w:val="left" w:pos="30240"/>
        </w:tabs>
        <w:jc w:val="both"/>
        <w:rPr>
          <w:rFonts w:cstheme="minorHAnsi"/>
          <w:b/>
          <w:szCs w:val="22"/>
        </w:rPr>
        <w:sectPr w:rsidR="0023703D" w:rsidRPr="00FE2C9E" w:rsidSect="00471737">
          <w:footerReference w:type="default" r:id="rId16"/>
          <w:footnotePr>
            <w:pos w:val="beneathText"/>
          </w:footnotePr>
          <w:pgSz w:w="11905" w:h="16837"/>
          <w:pgMar w:top="1417" w:right="1417" w:bottom="1417" w:left="1417" w:header="720" w:footer="708" w:gutter="0"/>
          <w:pgNumType w:start="1"/>
          <w:cols w:space="708"/>
          <w:docGrid w:linePitch="360"/>
        </w:sectPr>
      </w:pPr>
    </w:p>
    <w:p w:rsidR="006D55B7" w:rsidRPr="00FE2C9E" w:rsidRDefault="006D55B7" w:rsidP="007F7151">
      <w:pPr>
        <w:tabs>
          <w:tab w:val="left" w:pos="30240"/>
        </w:tabs>
        <w:jc w:val="both"/>
        <w:rPr>
          <w:rFonts w:cstheme="minorHAnsi"/>
          <w:b/>
          <w:szCs w:val="22"/>
        </w:rPr>
      </w:pPr>
      <w:r w:rsidRPr="00FE2C9E">
        <w:rPr>
          <w:rFonts w:cstheme="minorHAnsi"/>
          <w:b/>
          <w:szCs w:val="22"/>
        </w:rPr>
        <w:lastRenderedPageBreak/>
        <w:t xml:space="preserve">Załącznik nr </w:t>
      </w:r>
      <w:r w:rsidR="00D0578B" w:rsidRPr="00FE2C9E">
        <w:rPr>
          <w:rFonts w:cstheme="minorHAnsi"/>
          <w:b/>
          <w:szCs w:val="22"/>
        </w:rPr>
        <w:t>4</w:t>
      </w:r>
      <w:r w:rsidRPr="00FE2C9E">
        <w:rPr>
          <w:rFonts w:cstheme="minorHAnsi"/>
          <w:b/>
          <w:szCs w:val="22"/>
        </w:rPr>
        <w:t xml:space="preserve"> do </w:t>
      </w:r>
      <w:r w:rsidR="009F36F2" w:rsidRPr="00FE2C9E">
        <w:rPr>
          <w:rFonts w:cstheme="minorHAnsi"/>
          <w:b/>
          <w:szCs w:val="22"/>
        </w:rPr>
        <w:t>SIWZ</w:t>
      </w:r>
      <w:r w:rsidRPr="00FE2C9E">
        <w:rPr>
          <w:rFonts w:cstheme="minorHAnsi"/>
          <w:b/>
          <w:szCs w:val="22"/>
        </w:rPr>
        <w:t xml:space="preserve"> </w:t>
      </w:r>
    </w:p>
    <w:p w:rsidR="006D55B7" w:rsidRPr="00FE2C9E" w:rsidRDefault="006D55B7" w:rsidP="006D55B7">
      <w:pPr>
        <w:tabs>
          <w:tab w:val="left" w:pos="30240"/>
        </w:tabs>
        <w:rPr>
          <w:rFonts w:cstheme="minorHAnsi"/>
          <w:b/>
          <w:szCs w:val="22"/>
        </w:rPr>
      </w:pPr>
      <w:r w:rsidRPr="00FE2C9E">
        <w:rPr>
          <w:rFonts w:cstheme="minorHAnsi"/>
          <w:b/>
          <w:szCs w:val="22"/>
        </w:rPr>
        <w:t xml:space="preserve">Wzór umowy ubezpieczenia </w:t>
      </w:r>
    </w:p>
    <w:p w:rsidR="00910F9E" w:rsidRPr="00FE2C9E" w:rsidRDefault="00910F9E">
      <w:pPr>
        <w:tabs>
          <w:tab w:val="left" w:pos="19800"/>
        </w:tabs>
        <w:ind w:left="360" w:hanging="360"/>
        <w:rPr>
          <w:rFonts w:cstheme="minorHAnsi"/>
          <w:b/>
        </w:rPr>
      </w:pPr>
    </w:p>
    <w:p w:rsidR="00147082" w:rsidRPr="00FE2C9E" w:rsidRDefault="00147082" w:rsidP="00147082">
      <w:pPr>
        <w:jc w:val="center"/>
        <w:rPr>
          <w:rFonts w:cstheme="minorHAnsi"/>
          <w:b/>
          <w:szCs w:val="22"/>
        </w:rPr>
      </w:pPr>
      <w:r w:rsidRPr="00FE2C9E">
        <w:rPr>
          <w:rFonts w:cstheme="minorHAnsi"/>
          <w:b/>
          <w:szCs w:val="22"/>
        </w:rPr>
        <w:t>U M O W A    U B E Z P I E C Z E N I A   N R ........./</w:t>
      </w:r>
    </w:p>
    <w:p w:rsidR="00147082" w:rsidRPr="00FE2C9E" w:rsidRDefault="00147082" w:rsidP="00147082">
      <w:pPr>
        <w:jc w:val="both"/>
        <w:rPr>
          <w:rFonts w:cstheme="minorHAnsi"/>
          <w:szCs w:val="22"/>
        </w:rPr>
      </w:pPr>
    </w:p>
    <w:p w:rsidR="00147082" w:rsidRPr="00FE2C9E" w:rsidRDefault="00147082" w:rsidP="00147082">
      <w:pPr>
        <w:jc w:val="both"/>
        <w:rPr>
          <w:rFonts w:cstheme="minorHAnsi"/>
          <w:szCs w:val="22"/>
        </w:rPr>
      </w:pPr>
      <w:r w:rsidRPr="00FE2C9E">
        <w:rPr>
          <w:rFonts w:cstheme="minorHAnsi"/>
          <w:szCs w:val="22"/>
        </w:rPr>
        <w:t xml:space="preserve">zawarta dnia ... w </w:t>
      </w:r>
      <w:r w:rsidR="00354A33" w:rsidRPr="00FE2C9E">
        <w:rPr>
          <w:rFonts w:cstheme="minorHAnsi"/>
          <w:szCs w:val="22"/>
        </w:rPr>
        <w:t>Lidzbarku Warmińskim</w:t>
      </w:r>
      <w:r w:rsidRPr="00FE2C9E">
        <w:rPr>
          <w:rFonts w:cstheme="minorHAnsi"/>
          <w:szCs w:val="22"/>
        </w:rPr>
        <w:t xml:space="preserve"> pomiędzy: </w:t>
      </w:r>
    </w:p>
    <w:p w:rsidR="00354A33" w:rsidRPr="00FE2C9E" w:rsidRDefault="00354A33" w:rsidP="00147082">
      <w:pPr>
        <w:jc w:val="both"/>
        <w:rPr>
          <w:rFonts w:cstheme="minorHAnsi"/>
          <w:b/>
          <w:bCs/>
          <w:szCs w:val="22"/>
        </w:rPr>
      </w:pPr>
    </w:p>
    <w:p w:rsidR="00354A33" w:rsidRPr="00FE2C9E" w:rsidRDefault="00354A33" w:rsidP="00354A33">
      <w:pPr>
        <w:ind w:left="709"/>
        <w:rPr>
          <w:rFonts w:cstheme="minorHAnsi"/>
          <w:w w:val="99"/>
          <w:szCs w:val="22"/>
        </w:rPr>
      </w:pPr>
      <w:r w:rsidRPr="00FE2C9E">
        <w:rPr>
          <w:rFonts w:cstheme="minorHAnsi"/>
          <w:w w:val="99"/>
          <w:szCs w:val="22"/>
        </w:rPr>
        <w:t>Zespół Opieki Zdrowotnej w Lidzbarku Warmińskim</w:t>
      </w:r>
    </w:p>
    <w:p w:rsidR="00354A33" w:rsidRPr="00FE2C9E" w:rsidRDefault="00354A33" w:rsidP="00354A33">
      <w:pPr>
        <w:ind w:left="709"/>
        <w:rPr>
          <w:rFonts w:cstheme="minorHAnsi"/>
          <w:w w:val="99"/>
          <w:szCs w:val="22"/>
        </w:rPr>
      </w:pPr>
      <w:r w:rsidRPr="00FE2C9E">
        <w:rPr>
          <w:rFonts w:cstheme="minorHAnsi"/>
          <w:w w:val="99"/>
          <w:szCs w:val="22"/>
        </w:rPr>
        <w:t>ul. Bartoszycka 3, 11-100 Lidzbark Warmiński</w:t>
      </w:r>
    </w:p>
    <w:p w:rsidR="00354A33" w:rsidRPr="00FE2C9E" w:rsidRDefault="00354A33" w:rsidP="00354A33">
      <w:pPr>
        <w:ind w:left="709"/>
        <w:rPr>
          <w:rFonts w:cstheme="minorHAnsi"/>
          <w:w w:val="99"/>
          <w:szCs w:val="22"/>
        </w:rPr>
      </w:pPr>
      <w:r w:rsidRPr="00FE2C9E">
        <w:rPr>
          <w:rFonts w:cstheme="minorHAnsi"/>
          <w:w w:val="99"/>
          <w:szCs w:val="22"/>
        </w:rPr>
        <w:t>REGON 000308459 NIP 743-16-41-641</w:t>
      </w:r>
    </w:p>
    <w:p w:rsidR="00354A33" w:rsidRPr="00FE2C9E" w:rsidRDefault="00354A33" w:rsidP="00354A33">
      <w:pPr>
        <w:ind w:left="709"/>
        <w:rPr>
          <w:rFonts w:cstheme="minorHAnsi"/>
          <w:w w:val="99"/>
          <w:szCs w:val="22"/>
        </w:rPr>
      </w:pPr>
    </w:p>
    <w:p w:rsidR="00354A33" w:rsidRPr="00FE2C9E" w:rsidRDefault="00354A33" w:rsidP="00147082">
      <w:pPr>
        <w:jc w:val="both"/>
        <w:rPr>
          <w:rFonts w:cstheme="minorHAnsi"/>
          <w:b/>
          <w:bCs/>
          <w:szCs w:val="22"/>
        </w:rPr>
      </w:pPr>
    </w:p>
    <w:p w:rsidR="00147082" w:rsidRPr="00FE2C9E" w:rsidRDefault="00147082" w:rsidP="00147082">
      <w:pPr>
        <w:jc w:val="both"/>
        <w:rPr>
          <w:rFonts w:cstheme="minorHAnsi"/>
          <w:szCs w:val="22"/>
        </w:rPr>
      </w:pPr>
      <w:r w:rsidRPr="00FE2C9E">
        <w:rPr>
          <w:rFonts w:cstheme="minorHAnsi"/>
          <w:szCs w:val="22"/>
        </w:rPr>
        <w:t>reprezentowanym przez:</w:t>
      </w:r>
    </w:p>
    <w:p w:rsidR="00147082" w:rsidRPr="00FE2C9E" w:rsidRDefault="00147082" w:rsidP="00147082">
      <w:pPr>
        <w:jc w:val="both"/>
        <w:rPr>
          <w:rFonts w:cstheme="minorHAnsi"/>
          <w:szCs w:val="22"/>
        </w:rPr>
      </w:pPr>
    </w:p>
    <w:p w:rsidR="00147082" w:rsidRPr="00FE2C9E" w:rsidRDefault="00354A33" w:rsidP="00147082">
      <w:pPr>
        <w:jc w:val="both"/>
        <w:rPr>
          <w:rFonts w:cstheme="minorHAnsi"/>
          <w:szCs w:val="22"/>
        </w:rPr>
      </w:pPr>
      <w:r w:rsidRPr="00FE2C9E">
        <w:rPr>
          <w:rFonts w:cstheme="minorHAnsi"/>
          <w:szCs w:val="22"/>
        </w:rPr>
        <w:t>Agnieszkę Lasową</w:t>
      </w:r>
      <w:r w:rsidR="00147082" w:rsidRPr="00FE2C9E">
        <w:rPr>
          <w:rFonts w:cstheme="minorHAnsi"/>
          <w:szCs w:val="22"/>
        </w:rPr>
        <w:t xml:space="preserve"> - dyrektora </w:t>
      </w:r>
    </w:p>
    <w:p w:rsidR="00147082" w:rsidRPr="00FE2C9E" w:rsidRDefault="00147082" w:rsidP="00147082">
      <w:pPr>
        <w:jc w:val="both"/>
        <w:rPr>
          <w:rFonts w:cstheme="minorHAnsi"/>
          <w:b/>
          <w:szCs w:val="22"/>
        </w:rPr>
      </w:pPr>
      <w:r w:rsidRPr="00FE2C9E">
        <w:rPr>
          <w:rFonts w:cstheme="minorHAnsi"/>
          <w:szCs w:val="22"/>
        </w:rPr>
        <w:t xml:space="preserve">zwanym dalej </w:t>
      </w:r>
      <w:r w:rsidRPr="00FE2C9E">
        <w:rPr>
          <w:rFonts w:cstheme="minorHAnsi"/>
          <w:b/>
          <w:szCs w:val="22"/>
        </w:rPr>
        <w:t>Ubezpieczającym</w:t>
      </w:r>
    </w:p>
    <w:p w:rsidR="00147082" w:rsidRPr="00FE2C9E" w:rsidRDefault="00147082" w:rsidP="00147082">
      <w:pPr>
        <w:jc w:val="both"/>
        <w:rPr>
          <w:rFonts w:cstheme="minorHAnsi"/>
          <w:szCs w:val="22"/>
        </w:rPr>
      </w:pPr>
      <w:r w:rsidRPr="00FE2C9E">
        <w:rPr>
          <w:rFonts w:cstheme="minorHAnsi"/>
          <w:szCs w:val="22"/>
        </w:rPr>
        <w:t>a</w:t>
      </w:r>
    </w:p>
    <w:p w:rsidR="00147082" w:rsidRPr="00FE2C9E" w:rsidRDefault="00147082" w:rsidP="00147082">
      <w:pPr>
        <w:jc w:val="both"/>
        <w:rPr>
          <w:rFonts w:cstheme="minorHAnsi"/>
          <w:szCs w:val="22"/>
        </w:rPr>
      </w:pPr>
      <w:r w:rsidRPr="00FE2C9E">
        <w:rPr>
          <w:rFonts w:cstheme="minorHAnsi"/>
          <w:szCs w:val="22"/>
        </w:rPr>
        <w:t>………………………………..</w:t>
      </w:r>
    </w:p>
    <w:p w:rsidR="00147082" w:rsidRPr="00FE2C9E" w:rsidRDefault="00147082" w:rsidP="00147082">
      <w:pPr>
        <w:jc w:val="both"/>
        <w:rPr>
          <w:rFonts w:cstheme="minorHAnsi"/>
          <w:szCs w:val="22"/>
        </w:rPr>
      </w:pPr>
      <w:r w:rsidRPr="00FE2C9E">
        <w:rPr>
          <w:rFonts w:cstheme="minorHAnsi"/>
          <w:szCs w:val="22"/>
        </w:rPr>
        <w:t>…... reprezentowanym przez:....</w:t>
      </w:r>
    </w:p>
    <w:p w:rsidR="00147082" w:rsidRPr="00FE2C9E" w:rsidRDefault="00147082" w:rsidP="00147082">
      <w:pPr>
        <w:jc w:val="both"/>
        <w:rPr>
          <w:rFonts w:cstheme="minorHAnsi"/>
          <w:b/>
          <w:bCs/>
          <w:szCs w:val="22"/>
        </w:rPr>
      </w:pPr>
      <w:r w:rsidRPr="00FE2C9E">
        <w:rPr>
          <w:rFonts w:cstheme="minorHAnsi"/>
          <w:szCs w:val="22"/>
        </w:rPr>
        <w:t xml:space="preserve">zwanym dalej </w:t>
      </w:r>
      <w:r w:rsidRPr="00FE2C9E">
        <w:rPr>
          <w:rFonts w:cstheme="minorHAnsi"/>
          <w:b/>
          <w:bCs/>
          <w:szCs w:val="22"/>
        </w:rPr>
        <w:t>Ubezpieczycielem</w:t>
      </w:r>
    </w:p>
    <w:p w:rsidR="00147082" w:rsidRPr="00FE2C9E" w:rsidRDefault="00147082" w:rsidP="00147082">
      <w:pPr>
        <w:jc w:val="both"/>
        <w:rPr>
          <w:rFonts w:cstheme="minorHAnsi"/>
          <w:b/>
          <w:bCs/>
          <w:szCs w:val="22"/>
        </w:rPr>
      </w:pPr>
    </w:p>
    <w:p w:rsidR="00147082" w:rsidRPr="00FE2C9E" w:rsidRDefault="00147082" w:rsidP="00147082">
      <w:pPr>
        <w:jc w:val="both"/>
        <w:rPr>
          <w:rFonts w:cstheme="minorHAnsi"/>
          <w:szCs w:val="22"/>
        </w:rPr>
      </w:pPr>
    </w:p>
    <w:p w:rsidR="00147082" w:rsidRPr="00FE2C9E" w:rsidRDefault="00147082" w:rsidP="00147082">
      <w:pPr>
        <w:jc w:val="both"/>
        <w:rPr>
          <w:rFonts w:cstheme="minorHAnsi"/>
          <w:szCs w:val="22"/>
        </w:rPr>
      </w:pPr>
      <w:r w:rsidRPr="00FE2C9E">
        <w:rPr>
          <w:rFonts w:cstheme="minorHAnsi"/>
          <w:i/>
          <w:szCs w:val="22"/>
        </w:rPr>
        <w:tab/>
      </w:r>
      <w:r w:rsidRPr="00FE2C9E">
        <w:rPr>
          <w:rFonts w:cstheme="minorHAnsi"/>
          <w:szCs w:val="22"/>
        </w:rPr>
        <w:t xml:space="preserve">Niniejsza umowa zostaje podpisana w następstwie rozstrzygnięcia postępowania o udzielenie zamówienia publicznego </w:t>
      </w:r>
      <w:r w:rsidRPr="00FE2C9E">
        <w:rPr>
          <w:rFonts w:cstheme="minorHAnsi"/>
          <w:bCs/>
          <w:szCs w:val="22"/>
        </w:rPr>
        <w:t xml:space="preserve">prowadzonego w trybie przetargu nieograniczonego </w:t>
      </w:r>
      <w:r w:rsidRPr="00FE2C9E">
        <w:rPr>
          <w:rFonts w:cstheme="minorHAnsi"/>
          <w:szCs w:val="22"/>
        </w:rPr>
        <w:t xml:space="preserve"> na: </w:t>
      </w:r>
      <w:r w:rsidR="00581AD4" w:rsidRPr="00FE2C9E">
        <w:rPr>
          <w:rFonts w:cstheme="minorHAnsi"/>
          <w:b/>
          <w:bCs/>
          <w:szCs w:val="22"/>
        </w:rPr>
        <w:t>świadczenie usługi ubezpieczenia mienia oraz</w:t>
      </w:r>
      <w:r w:rsidR="00581AD4" w:rsidRPr="00FE2C9E">
        <w:rPr>
          <w:rFonts w:cstheme="minorHAnsi"/>
          <w:b/>
          <w:szCs w:val="22"/>
        </w:rPr>
        <w:t xml:space="preserve"> </w:t>
      </w:r>
      <w:r w:rsidR="00581AD4" w:rsidRPr="00FE2C9E">
        <w:rPr>
          <w:rFonts w:cstheme="minorHAnsi"/>
          <w:b/>
          <w:bCs/>
          <w:szCs w:val="22"/>
        </w:rPr>
        <w:t>odpowiedzialności cywilnej</w:t>
      </w:r>
      <w:r w:rsidR="00581AD4" w:rsidRPr="00FE2C9E">
        <w:rPr>
          <w:rFonts w:cstheme="minorHAnsi"/>
          <w:b/>
          <w:szCs w:val="22"/>
        </w:rPr>
        <w:t xml:space="preserve"> na rzecz Zespołu Opieki Zdrowotnej w</w:t>
      </w:r>
      <w:r w:rsidR="00023760" w:rsidRPr="00FE2C9E">
        <w:rPr>
          <w:rFonts w:cstheme="minorHAnsi"/>
          <w:b/>
          <w:szCs w:val="22"/>
        </w:rPr>
        <w:t> </w:t>
      </w:r>
      <w:r w:rsidR="00581AD4" w:rsidRPr="00FE2C9E">
        <w:rPr>
          <w:rFonts w:cstheme="minorHAnsi"/>
          <w:b/>
          <w:szCs w:val="22"/>
        </w:rPr>
        <w:t>Lidzbarku Warmińskim</w:t>
      </w:r>
      <w:r w:rsidRPr="00FE2C9E">
        <w:rPr>
          <w:rFonts w:cstheme="minorHAnsi"/>
          <w:szCs w:val="22"/>
        </w:rPr>
        <w:t xml:space="preserve"> realizowanego na podstawie Ustawy z dnia 29 stycznia 2004 r. Prawo zamówień publicznych </w:t>
      </w:r>
    </w:p>
    <w:p w:rsidR="00147082" w:rsidRPr="00FE2C9E" w:rsidRDefault="00147082" w:rsidP="00147082">
      <w:pPr>
        <w:jc w:val="both"/>
        <w:rPr>
          <w:rFonts w:cstheme="minorHAnsi"/>
          <w:i/>
          <w:szCs w:val="22"/>
        </w:rPr>
      </w:pPr>
    </w:p>
    <w:p w:rsidR="00147082" w:rsidRPr="00FE2C9E" w:rsidRDefault="00147082" w:rsidP="00147082">
      <w:pPr>
        <w:jc w:val="center"/>
        <w:rPr>
          <w:rFonts w:cstheme="minorHAnsi"/>
          <w:b/>
          <w:szCs w:val="22"/>
        </w:rPr>
      </w:pPr>
      <w:r w:rsidRPr="00FE2C9E">
        <w:rPr>
          <w:rFonts w:cstheme="minorHAnsi"/>
          <w:b/>
          <w:szCs w:val="22"/>
        </w:rPr>
        <w:lastRenderedPageBreak/>
        <w:t>§ 1</w:t>
      </w:r>
    </w:p>
    <w:p w:rsidR="00147082" w:rsidRPr="00FE2C9E" w:rsidRDefault="00147082" w:rsidP="00147082">
      <w:pPr>
        <w:tabs>
          <w:tab w:val="num" w:pos="567"/>
          <w:tab w:val="left" w:pos="18360"/>
          <w:tab w:val="left" w:pos="30460"/>
        </w:tabs>
        <w:adjustRightInd w:val="0"/>
        <w:spacing w:line="360" w:lineRule="atLeast"/>
        <w:ind w:left="120"/>
        <w:jc w:val="both"/>
        <w:textAlignment w:val="baseline"/>
        <w:rPr>
          <w:rFonts w:cstheme="minorHAnsi"/>
          <w:szCs w:val="22"/>
        </w:rPr>
      </w:pPr>
      <w:r w:rsidRPr="00FE2C9E">
        <w:rPr>
          <w:rFonts w:cstheme="minorHAnsi"/>
          <w:szCs w:val="22"/>
        </w:rPr>
        <w:t xml:space="preserve">Przedmiotem niniejszej umowy jest objęcie ochroną ubezpieczeniową Ubezpieczającego przez Ubezpieczyciela, w zakresie określonym w specyfikacji istotnych warunków zamówienia (dalej: </w:t>
      </w:r>
      <w:r w:rsidR="009F36F2" w:rsidRPr="00FE2C9E">
        <w:rPr>
          <w:rFonts w:cstheme="minorHAnsi"/>
          <w:szCs w:val="22"/>
        </w:rPr>
        <w:t>SIWZ</w:t>
      </w:r>
      <w:r w:rsidRPr="00FE2C9E">
        <w:rPr>
          <w:rFonts w:cstheme="minorHAnsi"/>
          <w:szCs w:val="22"/>
        </w:rPr>
        <w:t xml:space="preserve">) </w:t>
      </w:r>
      <w:proofErr w:type="spellStart"/>
      <w:r w:rsidRPr="00FE2C9E">
        <w:rPr>
          <w:rFonts w:cstheme="minorHAnsi"/>
          <w:szCs w:val="22"/>
        </w:rPr>
        <w:t>tj</w:t>
      </w:r>
      <w:proofErr w:type="spellEnd"/>
      <w:r w:rsidRPr="00FE2C9E">
        <w:rPr>
          <w:rFonts w:cstheme="minorHAnsi"/>
          <w:szCs w:val="22"/>
        </w:rPr>
        <w:t>:</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Ubezpieczenie odpowiedzialności cywilnej za szkody wyrządzone osobie trzeciej w</w:t>
      </w:r>
      <w:r w:rsidR="00023760" w:rsidRPr="00FE2C9E">
        <w:rPr>
          <w:rFonts w:cstheme="minorHAnsi"/>
          <w:szCs w:val="22"/>
        </w:rPr>
        <w:t> </w:t>
      </w:r>
      <w:r w:rsidRPr="00FE2C9E">
        <w:rPr>
          <w:rFonts w:cstheme="minorHAnsi"/>
          <w:szCs w:val="22"/>
        </w:rPr>
        <w:t>następstwie udzielania świadczeń zdrowotnych albo niezgodnego z prawem zaniechania udzielania świadczeń zdrowotnych w związku z wykonywaniem przez Zamawiającego działalności leczniczej</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Ubezpieczenie odpowiedzialności cywilnej za szkody wyrządzone osobie trzeciej w</w:t>
      </w:r>
      <w:r w:rsidR="00023760" w:rsidRPr="00FE2C9E">
        <w:rPr>
          <w:rFonts w:cstheme="minorHAnsi"/>
          <w:szCs w:val="22"/>
        </w:rPr>
        <w:t> </w:t>
      </w:r>
      <w:r w:rsidRPr="00FE2C9E">
        <w:rPr>
          <w:rFonts w:cstheme="minorHAnsi"/>
          <w:szCs w:val="22"/>
        </w:rPr>
        <w:t xml:space="preserve">związku z prowadzoną działalnością i posiadanym mieniem </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 xml:space="preserve">Ubezpieczenie mienia od wszystkich </w:t>
      </w:r>
      <w:proofErr w:type="spellStart"/>
      <w:r w:rsidRPr="00FE2C9E">
        <w:rPr>
          <w:rFonts w:cstheme="minorHAnsi"/>
          <w:szCs w:val="22"/>
        </w:rPr>
        <w:t>ryzyk</w:t>
      </w:r>
      <w:proofErr w:type="spellEnd"/>
      <w:r w:rsidRPr="00FE2C9E">
        <w:rPr>
          <w:rFonts w:cstheme="minorHAnsi"/>
          <w:szCs w:val="22"/>
        </w:rPr>
        <w:t xml:space="preserve"> </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 xml:space="preserve">Ubezpieczenie sprzętu elektrycznego i elektronicznego od wszystkich </w:t>
      </w:r>
      <w:proofErr w:type="spellStart"/>
      <w:r w:rsidRPr="00FE2C9E">
        <w:rPr>
          <w:rFonts w:cstheme="minorHAnsi"/>
          <w:szCs w:val="22"/>
        </w:rPr>
        <w:t>ryzyk</w:t>
      </w:r>
      <w:proofErr w:type="spellEnd"/>
      <w:r w:rsidRPr="00FE2C9E">
        <w:rPr>
          <w:rFonts w:cstheme="minorHAnsi"/>
          <w:szCs w:val="22"/>
        </w:rPr>
        <w:t xml:space="preserve"> </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 xml:space="preserve">Obowiązkowe ubezpieczenie posiadaczy pojazdów mechanicznych za szkody powstałe w </w:t>
      </w:r>
      <w:r w:rsidR="00023760" w:rsidRPr="00FE2C9E">
        <w:rPr>
          <w:rFonts w:cstheme="minorHAnsi"/>
          <w:szCs w:val="22"/>
        </w:rPr>
        <w:t> </w:t>
      </w:r>
      <w:r w:rsidRPr="00FE2C9E">
        <w:rPr>
          <w:rFonts w:cstheme="minorHAnsi"/>
          <w:szCs w:val="22"/>
        </w:rPr>
        <w:t xml:space="preserve">związku z ruchem tych pojazdów obowiązkowe ubezpieczenie odpowiedzialności cywilnej świadczeniodawcy udzielającego świadczeń opieki zdrowotnej, </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Ubezpieczenie Auto Casco pojazdów lądowych</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Ubezpieczenie następstw nieszczęśliwych wypadków kierowcy i pasażerów</w:t>
      </w:r>
    </w:p>
    <w:p w:rsidR="008E1F88" w:rsidRPr="00FE2C9E" w:rsidRDefault="008E1F88" w:rsidP="000A0B9E">
      <w:pPr>
        <w:numPr>
          <w:ilvl w:val="1"/>
          <w:numId w:val="31"/>
        </w:numPr>
        <w:spacing w:line="360" w:lineRule="auto"/>
        <w:ind w:left="1080" w:hanging="540"/>
        <w:jc w:val="both"/>
        <w:rPr>
          <w:rFonts w:cstheme="minorHAnsi"/>
          <w:szCs w:val="22"/>
        </w:rPr>
      </w:pPr>
      <w:r w:rsidRPr="00FE2C9E">
        <w:rPr>
          <w:rFonts w:cstheme="minorHAnsi"/>
          <w:szCs w:val="22"/>
        </w:rPr>
        <w:t>obowiązkowe ubezpieczenie na rzecz pacjentów z tytułu zdarzeń medycznych</w:t>
      </w:r>
    </w:p>
    <w:p w:rsidR="00147082" w:rsidRPr="00FE2C9E" w:rsidRDefault="00147082" w:rsidP="00147082">
      <w:pPr>
        <w:jc w:val="center"/>
        <w:rPr>
          <w:rFonts w:cstheme="minorHAnsi"/>
          <w:b/>
          <w:szCs w:val="22"/>
        </w:rPr>
      </w:pPr>
      <w:r w:rsidRPr="00FE2C9E">
        <w:rPr>
          <w:rFonts w:cstheme="minorHAnsi"/>
          <w:b/>
          <w:szCs w:val="22"/>
        </w:rPr>
        <w:t>§ 2</w:t>
      </w:r>
    </w:p>
    <w:p w:rsidR="00147082" w:rsidRPr="00FE2C9E" w:rsidRDefault="00147082" w:rsidP="00147082">
      <w:pPr>
        <w:jc w:val="both"/>
        <w:rPr>
          <w:rFonts w:cstheme="minorHAnsi"/>
          <w:szCs w:val="22"/>
        </w:rPr>
      </w:pPr>
      <w:r w:rsidRPr="00FE2C9E">
        <w:rPr>
          <w:rFonts w:cstheme="minorHAnsi"/>
          <w:szCs w:val="22"/>
        </w:rPr>
        <w:t xml:space="preserve">Ubezpieczyciel zobowiązuje się do wypłaty odszkodowania za szkodę powstałą wskutek zajścia zdarzenia przewidzianego w </w:t>
      </w:r>
      <w:r w:rsidR="009F36F2" w:rsidRPr="00FE2C9E">
        <w:rPr>
          <w:rFonts w:cstheme="minorHAnsi"/>
          <w:szCs w:val="22"/>
        </w:rPr>
        <w:t>SIWZ</w:t>
      </w:r>
      <w:r w:rsidRPr="00FE2C9E">
        <w:rPr>
          <w:rFonts w:cstheme="minorHAnsi"/>
          <w:szCs w:val="22"/>
        </w:rPr>
        <w:t xml:space="preserve"> oraz ogólnych warunkach ubezpieczenia (określonych w § 5 niniejszej umowy ) a Ubezpieczający do zapłaty składki.</w:t>
      </w:r>
    </w:p>
    <w:p w:rsidR="00147082" w:rsidRPr="00FE2C9E" w:rsidRDefault="00147082" w:rsidP="00147082">
      <w:pPr>
        <w:jc w:val="center"/>
        <w:rPr>
          <w:rFonts w:cstheme="minorHAnsi"/>
          <w:b/>
          <w:szCs w:val="22"/>
        </w:rPr>
      </w:pPr>
      <w:r w:rsidRPr="00FE2C9E">
        <w:rPr>
          <w:rFonts w:cstheme="minorHAnsi"/>
          <w:b/>
          <w:szCs w:val="22"/>
        </w:rPr>
        <w:t>§ 3</w:t>
      </w:r>
    </w:p>
    <w:p w:rsidR="00147082" w:rsidRPr="00FE2C9E" w:rsidRDefault="00147082" w:rsidP="000A0B9E">
      <w:pPr>
        <w:pStyle w:val="WW-Tekstpodstawowywcity2"/>
        <w:numPr>
          <w:ilvl w:val="0"/>
          <w:numId w:val="22"/>
        </w:numPr>
        <w:tabs>
          <w:tab w:val="clear" w:pos="1080"/>
          <w:tab w:val="num" w:pos="426"/>
          <w:tab w:val="left" w:pos="4320"/>
        </w:tabs>
        <w:ind w:left="426" w:hanging="426"/>
        <w:rPr>
          <w:rFonts w:asciiTheme="minorHAnsi" w:hAnsiTheme="minorHAnsi" w:cstheme="minorHAnsi"/>
          <w:color w:val="auto"/>
          <w:sz w:val="22"/>
          <w:szCs w:val="22"/>
        </w:rPr>
      </w:pPr>
      <w:r w:rsidRPr="00FE2C9E">
        <w:rPr>
          <w:rFonts w:asciiTheme="minorHAnsi" w:hAnsiTheme="minorHAnsi" w:cstheme="minorHAnsi"/>
          <w:color w:val="auto"/>
          <w:sz w:val="22"/>
          <w:szCs w:val="22"/>
        </w:rPr>
        <w:t>Wynagrodzenie Ubezpieczyciela z tytułu wykonania przedmiotu niniejszej umowy wyniesie zgodnie z ofertą łącznie...... zł. brutto.( słownie: ….. ) tj.:</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76"/>
        <w:gridCol w:w="6418"/>
        <w:gridCol w:w="1997"/>
      </w:tblGrid>
      <w:tr w:rsidR="00147082" w:rsidRPr="00FE2C9E">
        <w:tc>
          <w:tcPr>
            <w:tcW w:w="676" w:type="dxa"/>
            <w:tcBorders>
              <w:top w:val="single" w:sz="1" w:space="0" w:color="000000"/>
              <w:left w:val="single" w:sz="1" w:space="0" w:color="000000"/>
              <w:bottom w:val="single" w:sz="1" w:space="0" w:color="000000"/>
            </w:tcBorders>
          </w:tcPr>
          <w:p w:rsidR="00147082" w:rsidRPr="00FE2C9E" w:rsidRDefault="00147082" w:rsidP="00E44A03">
            <w:pPr>
              <w:pStyle w:val="Zawartotabeli"/>
              <w:snapToGrid w:val="0"/>
              <w:jc w:val="both"/>
              <w:rPr>
                <w:rFonts w:cstheme="minorHAnsi"/>
                <w:szCs w:val="22"/>
              </w:rPr>
            </w:pPr>
            <w:r w:rsidRPr="00FE2C9E">
              <w:rPr>
                <w:rFonts w:cstheme="minorHAnsi"/>
                <w:szCs w:val="22"/>
              </w:rPr>
              <w:lastRenderedPageBreak/>
              <w:t>Lp.</w:t>
            </w:r>
          </w:p>
        </w:tc>
        <w:tc>
          <w:tcPr>
            <w:tcW w:w="6418" w:type="dxa"/>
            <w:tcBorders>
              <w:top w:val="single" w:sz="1" w:space="0" w:color="000000"/>
              <w:left w:val="single" w:sz="1" w:space="0" w:color="000000"/>
              <w:bottom w:val="single" w:sz="1" w:space="0" w:color="000000"/>
            </w:tcBorders>
          </w:tcPr>
          <w:p w:rsidR="00147082" w:rsidRPr="00FE2C9E" w:rsidRDefault="00147082" w:rsidP="00E44A03">
            <w:pPr>
              <w:pStyle w:val="Zawartotabeli"/>
              <w:snapToGrid w:val="0"/>
              <w:jc w:val="both"/>
              <w:rPr>
                <w:rFonts w:cstheme="minorHAnsi"/>
                <w:szCs w:val="22"/>
              </w:rPr>
            </w:pPr>
            <w:r w:rsidRPr="00FE2C9E">
              <w:rPr>
                <w:rFonts w:cstheme="minorHAnsi"/>
                <w:szCs w:val="22"/>
              </w:rPr>
              <w:t>Rodzaj ubezpieczenia</w:t>
            </w:r>
          </w:p>
        </w:tc>
        <w:tc>
          <w:tcPr>
            <w:tcW w:w="1997" w:type="dxa"/>
            <w:tcBorders>
              <w:top w:val="single" w:sz="1" w:space="0" w:color="000000"/>
              <w:left w:val="single" w:sz="1" w:space="0" w:color="000000"/>
              <w:bottom w:val="single" w:sz="1" w:space="0" w:color="000000"/>
              <w:right w:val="single" w:sz="1" w:space="0" w:color="000000"/>
            </w:tcBorders>
          </w:tcPr>
          <w:p w:rsidR="00147082" w:rsidRPr="00FE2C9E" w:rsidRDefault="00147082" w:rsidP="00E44A03">
            <w:pPr>
              <w:pStyle w:val="Zawartotabeli"/>
              <w:snapToGrid w:val="0"/>
              <w:jc w:val="both"/>
              <w:rPr>
                <w:rFonts w:cstheme="minorHAnsi"/>
                <w:szCs w:val="22"/>
              </w:rPr>
            </w:pPr>
            <w:r w:rsidRPr="00FE2C9E">
              <w:rPr>
                <w:rFonts w:cstheme="minorHAnsi"/>
                <w:szCs w:val="22"/>
              </w:rPr>
              <w:t>Wysokość składki</w:t>
            </w:r>
          </w:p>
        </w:tc>
      </w:tr>
      <w:tr w:rsidR="00147082" w:rsidRPr="00FE2C9E">
        <w:tc>
          <w:tcPr>
            <w:tcW w:w="676"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r w:rsidRPr="00FE2C9E">
              <w:rPr>
                <w:rFonts w:cstheme="minorHAnsi"/>
                <w:szCs w:val="22"/>
              </w:rPr>
              <w:t>1</w:t>
            </w:r>
          </w:p>
        </w:tc>
        <w:tc>
          <w:tcPr>
            <w:tcW w:w="6418"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r w:rsidRPr="00FE2C9E">
              <w:rPr>
                <w:rFonts w:cstheme="minorHAnsi"/>
                <w:szCs w:val="22"/>
              </w:rPr>
              <w:t xml:space="preserve">                     </w:t>
            </w:r>
          </w:p>
        </w:tc>
        <w:tc>
          <w:tcPr>
            <w:tcW w:w="1997" w:type="dxa"/>
            <w:tcBorders>
              <w:left w:val="single" w:sz="1" w:space="0" w:color="000000"/>
              <w:bottom w:val="single" w:sz="1" w:space="0" w:color="000000"/>
              <w:right w:val="single" w:sz="1" w:space="0" w:color="000000"/>
            </w:tcBorders>
          </w:tcPr>
          <w:p w:rsidR="00147082" w:rsidRPr="00FE2C9E" w:rsidRDefault="00147082" w:rsidP="00E44A03">
            <w:pPr>
              <w:tabs>
                <w:tab w:val="left" w:pos="4320"/>
              </w:tabs>
              <w:snapToGrid w:val="0"/>
              <w:ind w:left="360"/>
              <w:jc w:val="both"/>
              <w:rPr>
                <w:rFonts w:cstheme="minorHAnsi"/>
                <w:szCs w:val="22"/>
              </w:rPr>
            </w:pPr>
          </w:p>
        </w:tc>
      </w:tr>
      <w:tr w:rsidR="00147082" w:rsidRPr="00FE2C9E">
        <w:tc>
          <w:tcPr>
            <w:tcW w:w="676"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r w:rsidRPr="00FE2C9E">
              <w:rPr>
                <w:rFonts w:cstheme="minorHAnsi"/>
                <w:szCs w:val="22"/>
              </w:rPr>
              <w:t>2</w:t>
            </w:r>
          </w:p>
        </w:tc>
        <w:tc>
          <w:tcPr>
            <w:tcW w:w="6418"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FE2C9E" w:rsidRDefault="00147082" w:rsidP="00E44A03">
            <w:pPr>
              <w:tabs>
                <w:tab w:val="left" w:pos="4320"/>
              </w:tabs>
              <w:snapToGrid w:val="0"/>
              <w:ind w:left="360"/>
              <w:jc w:val="both"/>
              <w:rPr>
                <w:rFonts w:cstheme="minorHAnsi"/>
                <w:szCs w:val="22"/>
              </w:rPr>
            </w:pPr>
          </w:p>
        </w:tc>
      </w:tr>
      <w:tr w:rsidR="00147082" w:rsidRPr="00FE2C9E">
        <w:tc>
          <w:tcPr>
            <w:tcW w:w="676"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r w:rsidRPr="00FE2C9E">
              <w:rPr>
                <w:rFonts w:cstheme="minorHAnsi"/>
                <w:szCs w:val="22"/>
              </w:rPr>
              <w:t>3</w:t>
            </w:r>
          </w:p>
        </w:tc>
        <w:tc>
          <w:tcPr>
            <w:tcW w:w="6418" w:type="dxa"/>
            <w:tcBorders>
              <w:left w:val="single" w:sz="1" w:space="0" w:color="000000"/>
              <w:bottom w:val="single" w:sz="1" w:space="0" w:color="000000"/>
            </w:tcBorders>
          </w:tcPr>
          <w:p w:rsidR="00147082" w:rsidRPr="00FE2C9E"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FE2C9E" w:rsidRDefault="00147082" w:rsidP="00E44A03">
            <w:pPr>
              <w:tabs>
                <w:tab w:val="left" w:pos="4320"/>
              </w:tabs>
              <w:snapToGrid w:val="0"/>
              <w:ind w:left="360"/>
              <w:jc w:val="both"/>
              <w:rPr>
                <w:rFonts w:cstheme="minorHAnsi"/>
                <w:szCs w:val="22"/>
              </w:rPr>
            </w:pPr>
          </w:p>
        </w:tc>
      </w:tr>
    </w:tbl>
    <w:p w:rsidR="00147082" w:rsidRPr="00FE2C9E" w:rsidRDefault="00147082" w:rsidP="000A0B9E">
      <w:pPr>
        <w:numPr>
          <w:ilvl w:val="0"/>
          <w:numId w:val="22"/>
        </w:numPr>
        <w:tabs>
          <w:tab w:val="clear" w:pos="1080"/>
          <w:tab w:val="num" w:pos="426"/>
          <w:tab w:val="left" w:pos="4320"/>
        </w:tabs>
        <w:ind w:hanging="1080"/>
        <w:jc w:val="both"/>
        <w:rPr>
          <w:rFonts w:cstheme="minorHAnsi"/>
          <w:b/>
          <w:bCs/>
          <w:szCs w:val="22"/>
        </w:rPr>
      </w:pPr>
      <w:r w:rsidRPr="00FE2C9E">
        <w:rPr>
          <w:rFonts w:cstheme="minorHAnsi"/>
          <w:szCs w:val="22"/>
        </w:rPr>
        <w:t xml:space="preserve">Niniejsza umowa zostaje zawarta na okres </w:t>
      </w:r>
      <w:r w:rsidR="00581AD4" w:rsidRPr="00FE2C9E">
        <w:rPr>
          <w:rFonts w:cstheme="minorHAnsi"/>
          <w:b/>
          <w:szCs w:val="22"/>
        </w:rPr>
        <w:t>od 01 maja 201</w:t>
      </w:r>
      <w:r w:rsidR="008E1F88" w:rsidRPr="00FE2C9E">
        <w:rPr>
          <w:rFonts w:cstheme="minorHAnsi"/>
          <w:b/>
          <w:szCs w:val="22"/>
        </w:rPr>
        <w:t>2</w:t>
      </w:r>
      <w:r w:rsidR="00581AD4" w:rsidRPr="00FE2C9E">
        <w:rPr>
          <w:rFonts w:cstheme="minorHAnsi"/>
          <w:b/>
          <w:szCs w:val="22"/>
        </w:rPr>
        <w:t xml:space="preserve"> r. do 30 kwietnia 201</w:t>
      </w:r>
      <w:r w:rsidR="008E1F88" w:rsidRPr="00FE2C9E">
        <w:rPr>
          <w:rFonts w:cstheme="minorHAnsi"/>
          <w:b/>
          <w:szCs w:val="22"/>
        </w:rPr>
        <w:t>3</w:t>
      </w:r>
      <w:r w:rsidR="00581AD4" w:rsidRPr="00FE2C9E">
        <w:rPr>
          <w:rFonts w:cstheme="minorHAnsi"/>
          <w:b/>
          <w:szCs w:val="22"/>
        </w:rPr>
        <w:t xml:space="preserve"> r</w:t>
      </w:r>
      <w:r w:rsidRPr="00FE2C9E">
        <w:rPr>
          <w:rFonts w:cstheme="minorHAnsi"/>
          <w:b/>
          <w:bCs/>
          <w:szCs w:val="22"/>
        </w:rPr>
        <w:t>.</w:t>
      </w:r>
    </w:p>
    <w:p w:rsidR="00147082" w:rsidRPr="00FE2C9E" w:rsidRDefault="00147082" w:rsidP="000A0B9E">
      <w:pPr>
        <w:numPr>
          <w:ilvl w:val="0"/>
          <w:numId w:val="22"/>
        </w:numPr>
        <w:tabs>
          <w:tab w:val="clear" w:pos="1080"/>
          <w:tab w:val="left" w:pos="360"/>
          <w:tab w:val="num" w:pos="426"/>
        </w:tabs>
        <w:ind w:left="426" w:hanging="426"/>
        <w:jc w:val="both"/>
        <w:rPr>
          <w:rFonts w:cstheme="minorHAnsi"/>
          <w:b/>
          <w:szCs w:val="22"/>
        </w:rPr>
      </w:pPr>
      <w:r w:rsidRPr="00FE2C9E">
        <w:rPr>
          <w:rFonts w:cstheme="minorHAnsi"/>
          <w:szCs w:val="22"/>
        </w:rPr>
        <w:t xml:space="preserve"> Potwierdzeniem zawarcia ubezpieczenia w zakresie ryzyk wymienionych w </w:t>
      </w:r>
      <w:r w:rsidRPr="00FE2C9E">
        <w:rPr>
          <w:rFonts w:cstheme="minorHAnsi"/>
          <w:b/>
          <w:szCs w:val="22"/>
        </w:rPr>
        <w:t xml:space="preserve">§ 1 </w:t>
      </w:r>
      <w:r w:rsidR="00023760" w:rsidRPr="00FE2C9E">
        <w:rPr>
          <w:rFonts w:cstheme="minorHAnsi"/>
          <w:szCs w:val="22"/>
        </w:rPr>
        <w:t xml:space="preserve">będą </w:t>
      </w:r>
      <w:r w:rsidRPr="00FE2C9E">
        <w:rPr>
          <w:rFonts w:cstheme="minorHAnsi"/>
          <w:szCs w:val="22"/>
        </w:rPr>
        <w:t>polisy ubezpieczeniowe wystawiane przez Ubezpieczyciela na okres wskazany w punkcie 2 .</w:t>
      </w:r>
      <w:r w:rsidRPr="00FE2C9E">
        <w:rPr>
          <w:rFonts w:cstheme="minorHAnsi"/>
          <w:b/>
          <w:szCs w:val="22"/>
        </w:rPr>
        <w:t xml:space="preserve"> </w:t>
      </w:r>
    </w:p>
    <w:p w:rsidR="00147082" w:rsidRPr="00FE2C9E" w:rsidRDefault="00147082" w:rsidP="00147082">
      <w:pPr>
        <w:tabs>
          <w:tab w:val="left" w:pos="360"/>
        </w:tabs>
        <w:ind w:left="360"/>
        <w:jc w:val="both"/>
        <w:rPr>
          <w:rFonts w:cstheme="minorHAnsi"/>
          <w:b/>
          <w:szCs w:val="22"/>
        </w:rPr>
      </w:pPr>
      <w:r w:rsidRPr="00FE2C9E">
        <w:rPr>
          <w:rFonts w:cstheme="minorHAnsi"/>
          <w:szCs w:val="22"/>
        </w:rPr>
        <w:t>Ww. polisy ubezpieczeniowe stanowić będą integralną część niniejszej umowy i zostaną doręczone Ubezpieczającemu najpóźniej jeden dzień przed rozpoczęciem okresu ubezpieczenia wynikającym z polisy.</w:t>
      </w:r>
    </w:p>
    <w:p w:rsidR="00147082" w:rsidRPr="00FE2C9E" w:rsidRDefault="00147082" w:rsidP="000A0B9E">
      <w:pPr>
        <w:numPr>
          <w:ilvl w:val="0"/>
          <w:numId w:val="22"/>
        </w:numPr>
        <w:tabs>
          <w:tab w:val="clear" w:pos="1080"/>
          <w:tab w:val="num" w:pos="426"/>
          <w:tab w:val="left" w:pos="4320"/>
        </w:tabs>
        <w:ind w:left="426" w:hanging="426"/>
        <w:jc w:val="both"/>
        <w:rPr>
          <w:rFonts w:cstheme="minorHAnsi"/>
          <w:szCs w:val="22"/>
        </w:rPr>
      </w:pPr>
      <w:r w:rsidRPr="00FE2C9E">
        <w:rPr>
          <w:rFonts w:cstheme="minorHAnsi"/>
          <w:szCs w:val="22"/>
        </w:rPr>
        <w:t xml:space="preserve">Strony przewidują możliwość udzielenia zamówienia uzupełniającego zgodnie z art. 67 ust 1 punkt 6 </w:t>
      </w:r>
      <w:r w:rsidR="00023760" w:rsidRPr="00FE2C9E">
        <w:rPr>
          <w:rFonts w:cstheme="minorHAnsi"/>
          <w:szCs w:val="22"/>
        </w:rPr>
        <w:t xml:space="preserve">ustawy </w:t>
      </w:r>
      <w:proofErr w:type="spellStart"/>
      <w:r w:rsidRPr="00FE2C9E">
        <w:rPr>
          <w:rFonts w:cstheme="minorHAnsi"/>
          <w:szCs w:val="22"/>
        </w:rPr>
        <w:t>p.z.p</w:t>
      </w:r>
      <w:proofErr w:type="spellEnd"/>
      <w:r w:rsidRPr="00FE2C9E">
        <w:rPr>
          <w:rFonts w:cstheme="minorHAnsi"/>
          <w:szCs w:val="22"/>
        </w:rPr>
        <w:t>.</w:t>
      </w:r>
    </w:p>
    <w:p w:rsidR="00147082" w:rsidRPr="00FE2C9E" w:rsidRDefault="00147082" w:rsidP="000A0B9E">
      <w:pPr>
        <w:numPr>
          <w:ilvl w:val="0"/>
          <w:numId w:val="22"/>
        </w:numPr>
        <w:tabs>
          <w:tab w:val="clear" w:pos="1080"/>
          <w:tab w:val="num" w:pos="426"/>
          <w:tab w:val="left" w:pos="4320"/>
        </w:tabs>
        <w:ind w:left="426" w:hanging="426"/>
        <w:jc w:val="both"/>
        <w:rPr>
          <w:rFonts w:cstheme="minorHAnsi"/>
          <w:b/>
          <w:szCs w:val="22"/>
        </w:rPr>
      </w:pPr>
      <w:r w:rsidRPr="00FE2C9E">
        <w:rPr>
          <w:rFonts w:cstheme="minorHAnsi"/>
          <w:szCs w:val="22"/>
        </w:rPr>
        <w:t>Składki/stawki ubezpieczenia pozostają niezmienne przez okres obowiązywania umowy</w:t>
      </w:r>
      <w:ins w:id="38" w:author="Paulina Dobrzenicka" w:date="2010-09-17T14:01:00Z">
        <w:r w:rsidRPr="00FE2C9E">
          <w:rPr>
            <w:rFonts w:cstheme="minorHAnsi"/>
            <w:szCs w:val="22"/>
          </w:rPr>
          <w:t xml:space="preserve"> </w:t>
        </w:r>
        <w:r w:rsidRPr="00325E57">
          <w:rPr>
            <w:rFonts w:cstheme="minorHAnsi"/>
            <w:szCs w:val="22"/>
            <w:highlight w:val="yellow"/>
            <w:u w:val="single"/>
          </w:rPr>
          <w:t xml:space="preserve">z </w:t>
        </w:r>
      </w:ins>
      <w:r w:rsidR="00023760" w:rsidRPr="00325E57">
        <w:rPr>
          <w:rFonts w:cstheme="minorHAnsi"/>
          <w:szCs w:val="22"/>
          <w:highlight w:val="yellow"/>
          <w:u w:val="single"/>
        </w:rPr>
        <w:t> </w:t>
      </w:r>
      <w:ins w:id="39" w:author="Paulina Dobrzenicka" w:date="2010-09-17T14:01:00Z">
        <w:r w:rsidRPr="00325E57">
          <w:rPr>
            <w:rFonts w:cstheme="minorHAnsi"/>
            <w:szCs w:val="22"/>
            <w:highlight w:val="yellow"/>
            <w:u w:val="single"/>
          </w:rPr>
          <w:t>zastrzeżeniem postanowień ust.</w:t>
        </w:r>
      </w:ins>
      <w:r w:rsidR="00023760" w:rsidRPr="00325E57">
        <w:rPr>
          <w:rFonts w:cstheme="minorHAnsi"/>
          <w:szCs w:val="22"/>
          <w:highlight w:val="yellow"/>
          <w:u w:val="single"/>
        </w:rPr>
        <w:t xml:space="preserve"> </w:t>
      </w:r>
      <w:ins w:id="40" w:author="Paulina Dobrzenicka" w:date="2010-09-17T14:01:00Z">
        <w:r w:rsidRPr="00325E57">
          <w:rPr>
            <w:rFonts w:cstheme="minorHAnsi"/>
            <w:szCs w:val="22"/>
            <w:highlight w:val="yellow"/>
            <w:u w:val="single"/>
          </w:rPr>
          <w:t>4</w:t>
        </w:r>
      </w:ins>
      <w:r w:rsidRPr="00325E57">
        <w:rPr>
          <w:rFonts w:cstheme="minorHAnsi"/>
          <w:szCs w:val="22"/>
          <w:highlight w:val="yellow"/>
        </w:rPr>
        <w:t xml:space="preserve"> oraz </w:t>
      </w:r>
      <w:r w:rsidRPr="00325E57">
        <w:rPr>
          <w:rFonts w:cstheme="minorHAnsi"/>
          <w:b/>
          <w:szCs w:val="22"/>
          <w:highlight w:val="yellow"/>
        </w:rPr>
        <w:t>§ 6</w:t>
      </w:r>
    </w:p>
    <w:p w:rsidR="00023760" w:rsidRPr="00FE2C9E" w:rsidRDefault="00147082" w:rsidP="00023760">
      <w:pPr>
        <w:tabs>
          <w:tab w:val="left" w:pos="360"/>
        </w:tabs>
        <w:jc w:val="center"/>
        <w:rPr>
          <w:rFonts w:cstheme="minorHAnsi"/>
          <w:b/>
          <w:szCs w:val="22"/>
        </w:rPr>
      </w:pPr>
      <w:r w:rsidRPr="00FE2C9E">
        <w:rPr>
          <w:rFonts w:cstheme="minorHAnsi"/>
          <w:b/>
          <w:szCs w:val="22"/>
        </w:rPr>
        <w:t>§ 4</w:t>
      </w:r>
    </w:p>
    <w:p w:rsidR="00023760" w:rsidRPr="00FE2C9E" w:rsidRDefault="00147082" w:rsidP="00023760">
      <w:pPr>
        <w:pStyle w:val="Akapitzlist"/>
        <w:numPr>
          <w:ilvl w:val="1"/>
          <w:numId w:val="1"/>
        </w:numPr>
        <w:tabs>
          <w:tab w:val="clear" w:pos="1080"/>
          <w:tab w:val="left" w:pos="0"/>
          <w:tab w:val="num" w:pos="284"/>
        </w:tabs>
        <w:ind w:left="284" w:hanging="284"/>
        <w:jc w:val="center"/>
        <w:rPr>
          <w:rFonts w:cstheme="minorHAnsi"/>
          <w:b/>
          <w:szCs w:val="22"/>
        </w:rPr>
      </w:pPr>
      <w:r w:rsidRPr="00FE2C9E">
        <w:rPr>
          <w:rFonts w:cstheme="minorHAnsi"/>
          <w:szCs w:val="22"/>
        </w:rPr>
        <w:t>Wysokość sum ubezpieczenia oraz składek określona zostanie w polisach ubezpieczeniowych.</w:t>
      </w:r>
    </w:p>
    <w:p w:rsidR="00147082" w:rsidRPr="00FE2C9E" w:rsidRDefault="00147082" w:rsidP="00023760">
      <w:pPr>
        <w:pStyle w:val="WW-Tekstpodstawowywcity2"/>
        <w:numPr>
          <w:ilvl w:val="1"/>
          <w:numId w:val="1"/>
        </w:numPr>
        <w:tabs>
          <w:tab w:val="clear" w:pos="1080"/>
          <w:tab w:val="num" w:pos="0"/>
        </w:tabs>
        <w:ind w:left="284" w:hanging="284"/>
        <w:rPr>
          <w:rFonts w:asciiTheme="minorHAnsi" w:hAnsiTheme="minorHAnsi" w:cstheme="minorHAnsi"/>
          <w:color w:val="auto"/>
          <w:sz w:val="22"/>
          <w:szCs w:val="22"/>
        </w:rPr>
      </w:pPr>
      <w:r w:rsidRPr="00FE2C9E">
        <w:rPr>
          <w:rFonts w:asciiTheme="minorHAnsi" w:hAnsiTheme="minorHAnsi" w:cstheme="minorHAnsi"/>
          <w:color w:val="auto"/>
          <w:sz w:val="22"/>
          <w:szCs w:val="22"/>
        </w:rPr>
        <w:t xml:space="preserve">Ubezpieczający zobowiązuję się do opłacenia składki za przedmiot umowy w ratach </w:t>
      </w:r>
      <w:r w:rsidRPr="00FE2C9E">
        <w:rPr>
          <w:rFonts w:asciiTheme="minorHAnsi" w:hAnsiTheme="minorHAnsi" w:cstheme="minorHAnsi"/>
          <w:color w:val="auto"/>
          <w:sz w:val="22"/>
          <w:szCs w:val="22"/>
        </w:rPr>
        <w:br/>
        <w:t>wg następującego harmonogramu:</w:t>
      </w:r>
    </w:p>
    <w:p w:rsidR="00147082" w:rsidRPr="00FE2C9E"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FE2C9E">
        <w:rPr>
          <w:rFonts w:asciiTheme="minorHAnsi" w:hAnsiTheme="minorHAnsi" w:cstheme="minorHAnsi"/>
          <w:color w:val="auto"/>
          <w:sz w:val="22"/>
          <w:szCs w:val="22"/>
        </w:rPr>
        <w:t>- ……………………………………………..</w:t>
      </w:r>
    </w:p>
    <w:p w:rsidR="00147082" w:rsidRPr="00FE2C9E"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FE2C9E">
        <w:rPr>
          <w:rFonts w:asciiTheme="minorHAnsi" w:hAnsiTheme="minorHAnsi" w:cstheme="minorHAnsi"/>
          <w:color w:val="auto"/>
          <w:sz w:val="22"/>
          <w:szCs w:val="22"/>
        </w:rPr>
        <w:t>- …………………………………………….</w:t>
      </w:r>
    </w:p>
    <w:p w:rsidR="00147082" w:rsidRPr="00FE2C9E" w:rsidRDefault="00147082" w:rsidP="00147082">
      <w:pPr>
        <w:jc w:val="center"/>
        <w:rPr>
          <w:rFonts w:cstheme="minorHAnsi"/>
          <w:b/>
          <w:szCs w:val="22"/>
        </w:rPr>
      </w:pPr>
      <w:r w:rsidRPr="00FE2C9E">
        <w:rPr>
          <w:rFonts w:cstheme="minorHAnsi"/>
          <w:b/>
          <w:szCs w:val="22"/>
        </w:rPr>
        <w:t>§ 5</w:t>
      </w:r>
    </w:p>
    <w:p w:rsidR="00147082" w:rsidRPr="00FE2C9E" w:rsidRDefault="00147082" w:rsidP="00147082">
      <w:pPr>
        <w:jc w:val="both"/>
        <w:rPr>
          <w:rFonts w:cstheme="minorHAnsi"/>
          <w:szCs w:val="22"/>
        </w:rPr>
      </w:pPr>
      <w:r w:rsidRPr="00FE2C9E">
        <w:rPr>
          <w:rFonts w:cstheme="minorHAnsi"/>
          <w:szCs w:val="22"/>
        </w:rPr>
        <w:t>Integralną część niniejszej umowy stanowią:</w:t>
      </w:r>
    </w:p>
    <w:p w:rsidR="00147082" w:rsidRPr="00FE2C9E" w:rsidRDefault="00147082" w:rsidP="00147082">
      <w:pPr>
        <w:jc w:val="both"/>
        <w:rPr>
          <w:rFonts w:cstheme="minorHAnsi"/>
          <w:szCs w:val="22"/>
        </w:rPr>
      </w:pPr>
      <w:r w:rsidRPr="00FE2C9E">
        <w:rPr>
          <w:rFonts w:cstheme="minorHAnsi"/>
          <w:szCs w:val="22"/>
        </w:rPr>
        <w:t xml:space="preserve">a) </w:t>
      </w:r>
      <w:r w:rsidR="009F36F2" w:rsidRPr="00FE2C9E">
        <w:rPr>
          <w:rFonts w:cstheme="minorHAnsi"/>
          <w:szCs w:val="22"/>
        </w:rPr>
        <w:t>SIWZ</w:t>
      </w:r>
      <w:r w:rsidRPr="00FE2C9E">
        <w:rPr>
          <w:rFonts w:cstheme="minorHAnsi"/>
          <w:szCs w:val="22"/>
        </w:rPr>
        <w:t xml:space="preserve"> wraz z załącznikami</w:t>
      </w:r>
    </w:p>
    <w:p w:rsidR="00147082" w:rsidRPr="00FE2C9E" w:rsidRDefault="00147082" w:rsidP="00147082">
      <w:pPr>
        <w:jc w:val="both"/>
        <w:rPr>
          <w:rFonts w:cstheme="minorHAnsi"/>
          <w:szCs w:val="22"/>
        </w:rPr>
      </w:pPr>
      <w:r w:rsidRPr="00FE2C9E">
        <w:rPr>
          <w:rFonts w:cstheme="minorHAnsi"/>
          <w:szCs w:val="22"/>
        </w:rPr>
        <w:t>b) oferta złożona przez Ubezpieczyciela</w:t>
      </w:r>
    </w:p>
    <w:p w:rsidR="00147082" w:rsidRPr="00FE2C9E" w:rsidRDefault="00147082" w:rsidP="00147082">
      <w:pPr>
        <w:jc w:val="both"/>
        <w:rPr>
          <w:rFonts w:cstheme="minorHAnsi"/>
          <w:szCs w:val="22"/>
        </w:rPr>
      </w:pPr>
      <w:r w:rsidRPr="00FE2C9E">
        <w:rPr>
          <w:rFonts w:cstheme="minorHAnsi"/>
          <w:szCs w:val="22"/>
        </w:rPr>
        <w:t xml:space="preserve">c) ogólne warunki umów zatwierdzone uchwałą zarządu ubezpieczyciela, aktualne na dzień zawarcia umowy ubezpieczenia, o ile nie pozostają w sprzeczności z </w:t>
      </w:r>
      <w:r w:rsidR="009F36F2" w:rsidRPr="00FE2C9E">
        <w:rPr>
          <w:rFonts w:cstheme="minorHAnsi"/>
          <w:szCs w:val="22"/>
        </w:rPr>
        <w:t>SIWZ</w:t>
      </w:r>
      <w:r w:rsidRPr="00FE2C9E">
        <w:rPr>
          <w:rFonts w:cstheme="minorHAnsi"/>
          <w:szCs w:val="22"/>
        </w:rPr>
        <w:t xml:space="preserve"> i ofertą</w:t>
      </w:r>
    </w:p>
    <w:p w:rsidR="00147082" w:rsidRPr="00FE2C9E" w:rsidRDefault="00147082" w:rsidP="00147082">
      <w:pPr>
        <w:jc w:val="both"/>
        <w:rPr>
          <w:rFonts w:cstheme="minorHAnsi"/>
          <w:szCs w:val="22"/>
        </w:rPr>
      </w:pPr>
    </w:p>
    <w:p w:rsidR="00147082" w:rsidRPr="00FE2C9E" w:rsidRDefault="00147082" w:rsidP="00147082">
      <w:pPr>
        <w:jc w:val="center"/>
        <w:rPr>
          <w:rFonts w:cstheme="minorHAnsi"/>
          <w:b/>
          <w:szCs w:val="22"/>
        </w:rPr>
      </w:pPr>
      <w:r w:rsidRPr="00FE2C9E">
        <w:rPr>
          <w:rFonts w:cstheme="minorHAnsi"/>
          <w:b/>
          <w:szCs w:val="22"/>
        </w:rPr>
        <w:lastRenderedPageBreak/>
        <w:t>§ 6</w:t>
      </w:r>
    </w:p>
    <w:p w:rsidR="00147082" w:rsidRPr="00FE2C9E" w:rsidRDefault="00147082" w:rsidP="00147082">
      <w:pPr>
        <w:jc w:val="both"/>
        <w:rPr>
          <w:rFonts w:cstheme="minorHAnsi"/>
          <w:szCs w:val="22"/>
        </w:rPr>
      </w:pPr>
      <w:r w:rsidRPr="00FE2C9E">
        <w:rPr>
          <w:rFonts w:cstheme="minorHAnsi"/>
          <w:szCs w:val="22"/>
        </w:rPr>
        <w:t xml:space="preserve">1.   Na podstawie art. 144 ustawy, Zamawiający przewiduje możliwość dokonania zmian zawartej umowy w poniższych sytuacjach: </w:t>
      </w:r>
    </w:p>
    <w:p w:rsidR="00147082" w:rsidRPr="00FE2C9E" w:rsidRDefault="00147082" w:rsidP="00147082">
      <w:pPr>
        <w:jc w:val="both"/>
        <w:rPr>
          <w:rFonts w:cstheme="minorHAnsi"/>
          <w:szCs w:val="22"/>
        </w:rPr>
      </w:pPr>
      <w:r w:rsidRPr="00FE2C9E">
        <w:rPr>
          <w:rFonts w:cstheme="minorHAnsi"/>
          <w:szCs w:val="22"/>
        </w:rPr>
        <w:t>1).</w:t>
      </w:r>
      <w:r w:rsidRPr="00FE2C9E">
        <w:rPr>
          <w:rFonts w:cstheme="minorHAnsi"/>
          <w:szCs w:val="22"/>
        </w:rPr>
        <w:tab/>
        <w:t>zmiany dotyczące terminów płatności, wysokości i liczby rat składki; w przypadku braku środków na zapłatę składek przez Zamawiającego w terminie przewidzianym w umowie oraz dokumentach ubezpieczenia, bez dodatkowej zwyżki wysokości składki przy rozłożeniu jej na raty,</w:t>
      </w:r>
    </w:p>
    <w:p w:rsidR="00147082" w:rsidRPr="00FE2C9E" w:rsidRDefault="00147082" w:rsidP="00147082">
      <w:pPr>
        <w:jc w:val="both"/>
        <w:rPr>
          <w:rFonts w:cstheme="minorHAnsi"/>
          <w:szCs w:val="22"/>
        </w:rPr>
      </w:pPr>
      <w:r w:rsidRPr="00FE2C9E">
        <w:rPr>
          <w:rFonts w:cstheme="minorHAnsi"/>
          <w:szCs w:val="22"/>
        </w:rPr>
        <w:t>2).</w:t>
      </w:r>
      <w:r w:rsidRPr="00FE2C9E">
        <w:rPr>
          <w:rFonts w:cstheme="minorHAnsi"/>
          <w:szCs w:val="22"/>
        </w:rPr>
        <w:tab/>
        <w:t xml:space="preserve">zmiana wysokości składki lub raty składki w przypadku zmiany sumy ubezpieczenia </w:t>
      </w:r>
      <w:r w:rsidR="00D97412" w:rsidRPr="00FE2C9E">
        <w:rPr>
          <w:rFonts w:cstheme="minorHAnsi"/>
          <w:szCs w:val="22"/>
        </w:rPr>
        <w:t xml:space="preserve">w </w:t>
      </w:r>
      <w:r w:rsidRPr="00FE2C9E">
        <w:rPr>
          <w:rFonts w:cstheme="minorHAnsi"/>
          <w:szCs w:val="22"/>
        </w:rPr>
        <w:t>związku ze zmianą wartości majątku, przy zachowaniu dotychczasowych stawek ubezpieczeniowych,</w:t>
      </w:r>
    </w:p>
    <w:p w:rsidR="00147082" w:rsidRPr="00FE2C9E" w:rsidRDefault="00147082" w:rsidP="00147082">
      <w:pPr>
        <w:jc w:val="both"/>
        <w:rPr>
          <w:rFonts w:cstheme="minorHAnsi"/>
          <w:szCs w:val="22"/>
        </w:rPr>
      </w:pPr>
      <w:r w:rsidRPr="00FE2C9E">
        <w:rPr>
          <w:rFonts w:cstheme="minorHAnsi"/>
          <w:szCs w:val="22"/>
        </w:rPr>
        <w:t>3).</w:t>
      </w:r>
      <w:r w:rsidRPr="00FE2C9E">
        <w:rPr>
          <w:rFonts w:cstheme="minorHAnsi"/>
          <w:szCs w:val="22"/>
        </w:rPr>
        <w:tab/>
        <w:t>zmiany dotyczące liczby jednostek organizacyjnych Zamawiającego i ich formy prawnej, w</w:t>
      </w:r>
      <w:r w:rsidR="00023760" w:rsidRPr="00FE2C9E">
        <w:rPr>
          <w:rFonts w:cstheme="minorHAnsi"/>
          <w:szCs w:val="22"/>
        </w:rPr>
        <w:t> </w:t>
      </w:r>
      <w:r w:rsidRPr="00FE2C9E">
        <w:rPr>
          <w:rFonts w:cstheme="minorHAnsi"/>
          <w:szCs w:val="22"/>
        </w:rPr>
        <w:t>przypadku powstania nowych jednostek, przekształcenia, wyodrębniania, połączenia lub likwidacji,</w:t>
      </w:r>
    </w:p>
    <w:p w:rsidR="00147082" w:rsidRPr="00FE2C9E" w:rsidRDefault="00147082" w:rsidP="00147082">
      <w:pPr>
        <w:jc w:val="both"/>
        <w:rPr>
          <w:rFonts w:cstheme="minorHAnsi"/>
          <w:szCs w:val="22"/>
        </w:rPr>
      </w:pPr>
      <w:r w:rsidRPr="00FE2C9E">
        <w:rPr>
          <w:rFonts w:cstheme="minorHAnsi"/>
          <w:szCs w:val="22"/>
        </w:rPr>
        <w:t>4).</w:t>
      </w:r>
      <w:r w:rsidRPr="00FE2C9E">
        <w:rPr>
          <w:rFonts w:cstheme="minorHAnsi"/>
          <w:szCs w:val="22"/>
        </w:rPr>
        <w:tab/>
        <w:t>rozszerzenie zakresu ubezpieczenia na wniosek Zam</w:t>
      </w:r>
      <w:r w:rsidR="00465F2C" w:rsidRPr="00FE2C9E">
        <w:rPr>
          <w:rFonts w:cstheme="minorHAnsi"/>
          <w:szCs w:val="22"/>
        </w:rPr>
        <w:t>awiającego i za zgodą Wykonawcy,</w:t>
      </w:r>
      <w:r w:rsidRPr="00FE2C9E">
        <w:rPr>
          <w:rFonts w:cstheme="minorHAnsi"/>
          <w:szCs w:val="22"/>
        </w:rPr>
        <w:t xml:space="preserve"> w</w:t>
      </w:r>
      <w:r w:rsidR="00023760" w:rsidRPr="00FE2C9E">
        <w:rPr>
          <w:rFonts w:cstheme="minorHAnsi"/>
          <w:szCs w:val="22"/>
        </w:rPr>
        <w:t> </w:t>
      </w:r>
      <w:r w:rsidRPr="00FE2C9E">
        <w:rPr>
          <w:rFonts w:cstheme="minorHAnsi"/>
          <w:szCs w:val="22"/>
        </w:rPr>
        <w:t>przypadku ujawnienia się bądź powstania noweg</w:t>
      </w:r>
      <w:r w:rsidR="00465F2C" w:rsidRPr="00FE2C9E">
        <w:rPr>
          <w:rFonts w:cstheme="minorHAnsi"/>
          <w:szCs w:val="22"/>
        </w:rPr>
        <w:t>o ryzyka ubezpieczeniowego, nie</w:t>
      </w:r>
      <w:r w:rsidRPr="00FE2C9E">
        <w:rPr>
          <w:rFonts w:cstheme="minorHAnsi"/>
          <w:szCs w:val="22"/>
        </w:rPr>
        <w:t>przewidzianego wcześniej w specyfikacji,</w:t>
      </w:r>
    </w:p>
    <w:p w:rsidR="00147082" w:rsidRPr="00FE2C9E" w:rsidRDefault="00147082" w:rsidP="00147082">
      <w:pPr>
        <w:jc w:val="both"/>
        <w:rPr>
          <w:rFonts w:cstheme="minorHAnsi"/>
          <w:szCs w:val="22"/>
        </w:rPr>
      </w:pPr>
      <w:r w:rsidRPr="00FE2C9E">
        <w:rPr>
          <w:rFonts w:cstheme="minorHAnsi"/>
          <w:szCs w:val="22"/>
        </w:rPr>
        <w:t>5).</w:t>
      </w:r>
      <w:r w:rsidRPr="00FE2C9E">
        <w:rPr>
          <w:rFonts w:cstheme="minorHAnsi"/>
          <w:szCs w:val="22"/>
        </w:rPr>
        <w:tab/>
        <w:t>korzystne dla Zamawiającego zmiany zakresu ubezpieczenia wynikające ze zmian OWU Wykonawcy za zgodą Zamawiającego i Wykonawcy,</w:t>
      </w:r>
    </w:p>
    <w:p w:rsidR="00147082" w:rsidRPr="00FE2C9E" w:rsidRDefault="00147082" w:rsidP="00147082">
      <w:pPr>
        <w:jc w:val="both"/>
        <w:rPr>
          <w:rFonts w:cstheme="minorHAnsi"/>
          <w:szCs w:val="22"/>
        </w:rPr>
      </w:pPr>
      <w:r w:rsidRPr="00FE2C9E">
        <w:rPr>
          <w:rFonts w:cstheme="minorHAnsi"/>
          <w:szCs w:val="22"/>
        </w:rPr>
        <w:t>6).</w:t>
      </w:r>
      <w:r w:rsidRPr="00FE2C9E">
        <w:rPr>
          <w:rFonts w:cstheme="minorHAnsi"/>
          <w:szCs w:val="22"/>
        </w:rPr>
        <w:tab/>
        <w:t>zmiana zakresu ubezpieczenia wynikająca ze zmian przepisów prawnych,</w:t>
      </w:r>
    </w:p>
    <w:p w:rsidR="00147082" w:rsidRPr="00FE2C9E" w:rsidRDefault="00581AD4" w:rsidP="00147082">
      <w:pPr>
        <w:jc w:val="both"/>
        <w:rPr>
          <w:rFonts w:cstheme="minorHAnsi"/>
          <w:szCs w:val="22"/>
        </w:rPr>
      </w:pPr>
      <w:r w:rsidRPr="00FE2C9E">
        <w:rPr>
          <w:rFonts w:cstheme="minorHAnsi"/>
          <w:szCs w:val="22"/>
        </w:rPr>
        <w:t>7</w:t>
      </w:r>
      <w:r w:rsidR="00147082" w:rsidRPr="00FE2C9E">
        <w:rPr>
          <w:rFonts w:cstheme="minorHAnsi"/>
          <w:szCs w:val="22"/>
        </w:rPr>
        <w:t>).</w:t>
      </w:r>
      <w:r w:rsidR="00147082" w:rsidRPr="00FE2C9E">
        <w:rPr>
          <w:rFonts w:cstheme="minorHAnsi"/>
          <w:szCs w:val="22"/>
        </w:rPr>
        <w:tab/>
        <w:t>zmiana wynikająca z zastosowania klauzuli automatycznego pokrycia, zdefiniowanej w opisie przedmiotu zamówienia.</w:t>
      </w:r>
    </w:p>
    <w:p w:rsidR="00147082" w:rsidRPr="00FE2C9E" w:rsidRDefault="00147082" w:rsidP="00147082">
      <w:pPr>
        <w:jc w:val="center"/>
        <w:rPr>
          <w:rFonts w:cstheme="minorHAnsi"/>
          <w:b/>
          <w:szCs w:val="22"/>
        </w:rPr>
      </w:pPr>
      <w:r w:rsidRPr="00FE2C9E">
        <w:rPr>
          <w:rFonts w:cstheme="minorHAnsi"/>
          <w:b/>
          <w:szCs w:val="22"/>
        </w:rPr>
        <w:t>§ 7</w:t>
      </w:r>
    </w:p>
    <w:p w:rsidR="00147082" w:rsidRPr="00FE2C9E" w:rsidRDefault="00465F2C" w:rsidP="00147082">
      <w:pPr>
        <w:jc w:val="both"/>
        <w:rPr>
          <w:rFonts w:cstheme="minorHAnsi"/>
          <w:szCs w:val="22"/>
        </w:rPr>
      </w:pPr>
      <w:r w:rsidRPr="00FE2C9E">
        <w:rPr>
          <w:rFonts w:cstheme="minorHAnsi"/>
          <w:szCs w:val="22"/>
        </w:rPr>
        <w:t>W sprawach nie</w:t>
      </w:r>
      <w:r w:rsidR="00147082" w:rsidRPr="00FE2C9E">
        <w:rPr>
          <w:rFonts w:cstheme="minorHAnsi"/>
          <w:szCs w:val="22"/>
        </w:rPr>
        <w:t xml:space="preserve">uregulowanych mają zastosowanie w kolejności: </w:t>
      </w:r>
    </w:p>
    <w:p w:rsidR="00147082" w:rsidRPr="00FE2C9E" w:rsidRDefault="00147082" w:rsidP="00147082">
      <w:pPr>
        <w:jc w:val="both"/>
        <w:rPr>
          <w:rFonts w:cstheme="minorHAnsi"/>
          <w:szCs w:val="22"/>
        </w:rPr>
      </w:pPr>
      <w:r w:rsidRPr="00FE2C9E">
        <w:rPr>
          <w:rFonts w:cstheme="minorHAnsi"/>
          <w:szCs w:val="22"/>
        </w:rPr>
        <w:t>-</w:t>
      </w:r>
      <w:r w:rsidRPr="00FE2C9E">
        <w:rPr>
          <w:rFonts w:cstheme="minorHAnsi"/>
          <w:szCs w:val="22"/>
        </w:rPr>
        <w:tab/>
        <w:t>Specyfikacja Istotnych Warunków Zamówienia wraz z załącznikami,</w:t>
      </w:r>
    </w:p>
    <w:p w:rsidR="00147082" w:rsidRPr="00FE2C9E" w:rsidRDefault="00147082" w:rsidP="00147082">
      <w:pPr>
        <w:jc w:val="both"/>
        <w:rPr>
          <w:rFonts w:cstheme="minorHAnsi"/>
          <w:szCs w:val="22"/>
        </w:rPr>
      </w:pPr>
      <w:r w:rsidRPr="00FE2C9E">
        <w:rPr>
          <w:rFonts w:cstheme="minorHAnsi"/>
          <w:szCs w:val="22"/>
        </w:rPr>
        <w:t>-</w:t>
      </w:r>
      <w:r w:rsidRPr="00FE2C9E">
        <w:rPr>
          <w:rFonts w:cstheme="minorHAnsi"/>
          <w:szCs w:val="22"/>
        </w:rPr>
        <w:tab/>
        <w:t>oferta złożona przez Wykonawcę,</w:t>
      </w:r>
    </w:p>
    <w:p w:rsidR="00147082" w:rsidRPr="00FE2C9E" w:rsidRDefault="00147082" w:rsidP="00147082">
      <w:pPr>
        <w:jc w:val="both"/>
        <w:rPr>
          <w:rFonts w:cstheme="minorHAnsi"/>
          <w:szCs w:val="22"/>
        </w:rPr>
      </w:pPr>
      <w:r w:rsidRPr="00FE2C9E">
        <w:rPr>
          <w:rFonts w:cstheme="minorHAnsi"/>
          <w:szCs w:val="22"/>
        </w:rPr>
        <w:t>-</w:t>
      </w:r>
      <w:r w:rsidRPr="00FE2C9E">
        <w:rPr>
          <w:rFonts w:cstheme="minorHAnsi"/>
          <w:szCs w:val="22"/>
        </w:rPr>
        <w:tab/>
        <w:t>ogólne warunki ubezpieczenia (OWU ) stanowiące załącznik do oferty Wykonawcy,</w:t>
      </w:r>
    </w:p>
    <w:p w:rsidR="00147082" w:rsidRPr="00FE2C9E" w:rsidRDefault="00147082" w:rsidP="00147082">
      <w:pPr>
        <w:jc w:val="both"/>
        <w:rPr>
          <w:rFonts w:cstheme="minorHAnsi"/>
          <w:szCs w:val="22"/>
        </w:rPr>
      </w:pPr>
      <w:r w:rsidRPr="00FE2C9E">
        <w:rPr>
          <w:rFonts w:cstheme="minorHAnsi"/>
          <w:szCs w:val="22"/>
        </w:rPr>
        <w:t>-</w:t>
      </w:r>
      <w:r w:rsidRPr="00FE2C9E">
        <w:rPr>
          <w:rFonts w:cstheme="minorHAnsi"/>
          <w:szCs w:val="22"/>
        </w:rPr>
        <w:tab/>
        <w:t>obowiązujące przepisy prawa polskiego, a w szczególności przepisy Prawa zamówień publicznych, Kodeksu cywilnego i Ustawy o działalności ubezpieczeniowej.</w:t>
      </w:r>
    </w:p>
    <w:p w:rsidR="00147082" w:rsidRPr="00FE2C9E" w:rsidRDefault="00147082" w:rsidP="00147082">
      <w:pPr>
        <w:jc w:val="center"/>
        <w:rPr>
          <w:rFonts w:cstheme="minorHAnsi"/>
          <w:b/>
          <w:szCs w:val="22"/>
        </w:rPr>
      </w:pPr>
      <w:r w:rsidRPr="00FE2C9E">
        <w:rPr>
          <w:rFonts w:cstheme="minorHAnsi"/>
          <w:b/>
          <w:szCs w:val="22"/>
        </w:rPr>
        <w:t>§ 8</w:t>
      </w:r>
    </w:p>
    <w:p w:rsidR="00147082" w:rsidRPr="00FE2C9E" w:rsidRDefault="00147082" w:rsidP="00147082">
      <w:pPr>
        <w:jc w:val="both"/>
        <w:rPr>
          <w:rFonts w:cstheme="minorHAnsi"/>
          <w:szCs w:val="22"/>
        </w:rPr>
      </w:pPr>
      <w:r w:rsidRPr="00FE2C9E">
        <w:rPr>
          <w:rFonts w:cstheme="minorHAnsi"/>
          <w:szCs w:val="22"/>
        </w:rPr>
        <w:t xml:space="preserve">Umowa została sporządzona w dwóch egzemplarzach, po jednym dla każdej ze stron. </w:t>
      </w:r>
    </w:p>
    <w:p w:rsidR="00147082" w:rsidRPr="00FE2C9E" w:rsidRDefault="00147082" w:rsidP="00147082">
      <w:pPr>
        <w:jc w:val="both"/>
        <w:rPr>
          <w:rFonts w:cstheme="minorHAnsi"/>
          <w:szCs w:val="22"/>
        </w:rPr>
      </w:pPr>
    </w:p>
    <w:p w:rsidR="00147082" w:rsidRPr="00FE2C9E" w:rsidRDefault="00147082" w:rsidP="00147082">
      <w:pPr>
        <w:tabs>
          <w:tab w:val="left" w:pos="2830"/>
        </w:tabs>
        <w:ind w:left="283"/>
        <w:jc w:val="both"/>
        <w:rPr>
          <w:rFonts w:cstheme="minorHAnsi"/>
          <w:szCs w:val="22"/>
        </w:rPr>
      </w:pPr>
    </w:p>
    <w:p w:rsidR="002C5790" w:rsidRPr="00FC4712" w:rsidRDefault="00147082" w:rsidP="00147082">
      <w:pPr>
        <w:rPr>
          <w:rFonts w:cstheme="minorHAnsi"/>
          <w:b/>
        </w:rPr>
      </w:pPr>
      <w:r w:rsidRPr="00FE2C9E">
        <w:rPr>
          <w:rFonts w:cstheme="minorHAnsi"/>
          <w:szCs w:val="22"/>
        </w:rPr>
        <w:t>UBEZPIECZYCIEL                                                    UBEZPIECZAJĄCY</w:t>
      </w:r>
    </w:p>
    <w:sectPr w:rsidR="002C5790" w:rsidRPr="00FC4712" w:rsidSect="00471737">
      <w:footerReference w:type="default" r:id="rId17"/>
      <w:footnotePr>
        <w:pos w:val="beneathText"/>
      </w:footnotePr>
      <w:pgSz w:w="11905" w:h="16837"/>
      <w:pgMar w:top="1417" w:right="1417" w:bottom="1417" w:left="1417" w:header="720"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AE5" w:rsidRDefault="00816AE5">
      <w:r>
        <w:separator/>
      </w:r>
    </w:p>
  </w:endnote>
  <w:endnote w:type="continuationSeparator" w:id="0">
    <w:p w:rsidR="00816AE5" w:rsidRDefault="0081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yriad Web">
    <w:altName w:val="Trebuchet MS"/>
    <w:charset w:val="EE"/>
    <w:family w:val="swiss"/>
    <w:pitch w:val="variable"/>
    <w:sig w:usb0="00000007" w:usb1="00000000" w:usb2="00000000" w:usb3="00000000" w:csb0="00000093" w:csb1="00000000"/>
  </w:font>
  <w:font w:name="Calibri">
    <w:panose1 w:val="020F0502020204030204"/>
    <w:charset w:val="EE"/>
    <w:family w:val="swiss"/>
    <w:pitch w:val="variable"/>
    <w:sig w:usb0="E10002FF" w:usb1="4000ACFF" w:usb2="00000009" w:usb3="00000000" w:csb0="0000019F" w:csb1="00000000"/>
  </w:font>
  <w:font w:name="StarSymbol">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4D26A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C4BFC" w:rsidRDefault="002C4BF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770C7E">
    <w:pPr>
      <w:pStyle w:val="Stopka"/>
      <w:framePr w:wrap="around" w:vAnchor="text" w:hAnchor="page" w:x="10381" w:y="8"/>
      <w:rPr>
        <w:rStyle w:val="Numerstrony"/>
      </w:rPr>
    </w:pPr>
    <w:r>
      <w:rPr>
        <w:rStyle w:val="Numerstrony"/>
      </w:rPr>
      <w:fldChar w:fldCharType="begin"/>
    </w:r>
    <w:r>
      <w:rPr>
        <w:rStyle w:val="Numerstrony"/>
      </w:rPr>
      <w:instrText xml:space="preserve">PAGE  </w:instrText>
    </w:r>
    <w:r>
      <w:rPr>
        <w:rStyle w:val="Numerstrony"/>
      </w:rPr>
      <w:fldChar w:fldCharType="separate"/>
    </w:r>
    <w:r w:rsidR="00325E57">
      <w:rPr>
        <w:rStyle w:val="Numerstrony"/>
        <w:noProof/>
      </w:rPr>
      <w:t>5</w:t>
    </w:r>
    <w:r>
      <w:rPr>
        <w:rStyle w:val="Numerstrony"/>
      </w:rPr>
      <w:fldChar w:fldCharType="end"/>
    </w:r>
  </w:p>
  <w:p w:rsidR="002C4BFC" w:rsidRPr="00770C7E" w:rsidRDefault="002C4BFC" w:rsidP="007A5F2A">
    <w:pPr>
      <w:pStyle w:val="Stopka"/>
      <w:pBdr>
        <w:top w:val="single" w:sz="4" w:space="1" w:color="auto"/>
      </w:pBdr>
      <w:rPr>
        <w:rFonts w:ascii="Arial" w:hAnsi="Arial" w:cs="Arial"/>
        <w:sz w:val="18"/>
        <w:szCs w:val="18"/>
      </w:rPr>
    </w:pPr>
    <w:r w:rsidRPr="00770C7E">
      <w:rPr>
        <w:rFonts w:ascii="Arial" w:hAnsi="Arial" w:cs="Arial"/>
        <w:sz w:val="18"/>
        <w:szCs w:val="18"/>
      </w:rPr>
      <w:t>SIWZ na usługę ubezpieczenia mienia i odpowiedzialności cywilnej</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770C7E">
    <w:pPr>
      <w:spacing w:line="336" w:lineRule="auto"/>
      <w:rPr>
        <w:rFonts w:ascii="Arial" w:hAnsi="Arial" w:cs="Arial"/>
        <w:sz w:val="16"/>
        <w:szCs w:val="16"/>
      </w:rPr>
    </w:pPr>
  </w:p>
  <w:p w:rsidR="002C4BFC" w:rsidRDefault="002C4BFC"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2C4BFC" w:rsidRPr="00770C7E" w:rsidRDefault="002C4BFC" w:rsidP="00366AE0">
    <w:pPr>
      <w:pBdr>
        <w:top w:val="single" w:sz="4" w:space="1" w:color="auto"/>
      </w:pBdr>
      <w:spacing w:line="336" w:lineRule="auto"/>
      <w:rPr>
        <w:rFonts w:ascii="Arial" w:hAnsi="Arial" w:cs="Arial"/>
        <w:sz w:val="18"/>
        <w:szCs w:val="18"/>
      </w:rPr>
    </w:pPr>
    <w:r w:rsidRPr="00770C7E">
      <w:rPr>
        <w:rFonts w:ascii="Arial" w:hAnsi="Arial" w:cs="Arial"/>
        <w:sz w:val="18"/>
        <w:szCs w:val="18"/>
      </w:rPr>
      <w:t>Formularz oferty na usługę ubezpieczenie mienia i odpowiedzialności cywilnej na rzecz Zespołu Opieki Zdrowotnej w Lidzbarku Warmińskim</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215E34">
    <w:pPr>
      <w:pBdr>
        <w:top w:val="single" w:sz="4" w:space="1" w:color="auto"/>
      </w:pBdr>
      <w:spacing w:line="336" w:lineRule="auto"/>
      <w:rPr>
        <w:rFonts w:ascii="Arial" w:hAnsi="Arial" w:cs="Arial"/>
        <w:sz w:val="16"/>
        <w:szCs w:val="16"/>
      </w:rPr>
    </w:pPr>
  </w:p>
  <w:p w:rsidR="002C4BFC" w:rsidRDefault="002C4BFC"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2C4BFC" w:rsidRPr="00417847" w:rsidRDefault="002C4BFC" w:rsidP="00417847">
    <w:pPr>
      <w:tabs>
        <w:tab w:val="left" w:pos="30240"/>
      </w:tabs>
      <w:rPr>
        <w:rFonts w:ascii="Arial" w:hAnsi="Arial" w:cs="Arial"/>
        <w:sz w:val="18"/>
        <w:szCs w:val="18"/>
      </w:rPr>
    </w:pPr>
    <w:r w:rsidRPr="00417847">
      <w:rPr>
        <w:rFonts w:ascii="Arial" w:hAnsi="Arial" w:cs="Arial"/>
        <w:sz w:val="18"/>
        <w:szCs w:val="18"/>
      </w:rPr>
      <w:t>Wzór oświadczenia z art.22 ust. 1 i art.24 ustawy PZP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D86B5E">
    <w:pPr>
      <w:pBdr>
        <w:top w:val="single" w:sz="4" w:space="1" w:color="auto"/>
      </w:pBdr>
      <w:spacing w:line="336" w:lineRule="auto"/>
      <w:rPr>
        <w:rFonts w:ascii="Arial" w:hAnsi="Arial" w:cs="Arial"/>
        <w:sz w:val="16"/>
        <w:szCs w:val="16"/>
      </w:rPr>
    </w:pPr>
  </w:p>
  <w:p w:rsidR="002C4BFC" w:rsidRDefault="002C4BFC"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325E57">
      <w:rPr>
        <w:rStyle w:val="Numerstrony"/>
        <w:noProof/>
      </w:rPr>
      <w:t>30</w:t>
    </w:r>
    <w:r>
      <w:rPr>
        <w:rStyle w:val="Numerstrony"/>
      </w:rPr>
      <w:fldChar w:fldCharType="end"/>
    </w:r>
  </w:p>
  <w:p w:rsidR="002C4BFC" w:rsidRPr="00417847" w:rsidRDefault="002C4BFC" w:rsidP="00417847">
    <w:pPr>
      <w:tabs>
        <w:tab w:val="left" w:pos="30240"/>
      </w:tabs>
      <w:rPr>
        <w:rFonts w:ascii="Arial" w:hAnsi="Arial" w:cs="Arial"/>
        <w:sz w:val="18"/>
        <w:szCs w:val="18"/>
      </w:rPr>
    </w:pPr>
    <w:r>
      <w:rPr>
        <w:rFonts w:ascii="Arial" w:hAnsi="Arial" w:cs="Arial"/>
        <w:sz w:val="18"/>
        <w:szCs w:val="18"/>
      </w:rPr>
      <w:t>Opis przedmiotu zamówienia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Default="002C4BFC" w:rsidP="00770C7E">
    <w:pPr>
      <w:spacing w:line="336" w:lineRule="auto"/>
      <w:rPr>
        <w:rFonts w:ascii="Arial" w:hAnsi="Arial" w:cs="Arial"/>
        <w:sz w:val="16"/>
        <w:szCs w:val="16"/>
      </w:rPr>
    </w:pPr>
  </w:p>
  <w:p w:rsidR="002C4BFC" w:rsidRDefault="002C4BFC"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325E57">
      <w:rPr>
        <w:rStyle w:val="Numerstrony"/>
        <w:noProof/>
      </w:rPr>
      <w:t>1</w:t>
    </w:r>
    <w:r>
      <w:rPr>
        <w:rStyle w:val="Numerstrony"/>
      </w:rPr>
      <w:fldChar w:fldCharType="end"/>
    </w:r>
  </w:p>
  <w:p w:rsidR="002C4BFC" w:rsidRPr="00417847" w:rsidRDefault="002C4BFC" w:rsidP="00417847">
    <w:pPr>
      <w:tabs>
        <w:tab w:val="left" w:pos="30240"/>
      </w:tabs>
      <w:rPr>
        <w:rFonts w:ascii="Arial" w:hAnsi="Arial" w:cs="Arial"/>
        <w:sz w:val="18"/>
        <w:szCs w:val="18"/>
      </w:rPr>
    </w:pPr>
    <w:r>
      <w:rPr>
        <w:rFonts w:ascii="Arial" w:hAnsi="Arial" w:cs="Arial"/>
        <w:sz w:val="18"/>
        <w:szCs w:val="18"/>
      </w:rPr>
      <w:t>Wzór umowy ubezpieczenia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AE5" w:rsidRDefault="00816AE5">
      <w:r>
        <w:separator/>
      </w:r>
    </w:p>
  </w:footnote>
  <w:footnote w:type="continuationSeparator" w:id="0">
    <w:p w:rsidR="00816AE5" w:rsidRDefault="00816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BFC" w:rsidRPr="00770C7E" w:rsidRDefault="002C4BFC" w:rsidP="007A5F2A">
    <w:pPr>
      <w:pStyle w:val="Nagwek"/>
      <w:pBdr>
        <w:bottom w:val="single" w:sz="4" w:space="1" w:color="auto"/>
      </w:pBdr>
      <w:ind w:right="360"/>
      <w:rPr>
        <w:rFonts w:ascii="Arial" w:hAnsi="Arial" w:cs="Arial"/>
        <w:sz w:val="18"/>
        <w:szCs w:val="18"/>
      </w:rPr>
    </w:pPr>
    <w:r w:rsidRPr="00770C7E">
      <w:rPr>
        <w:rFonts w:ascii="Arial" w:hAnsi="Arial" w:cs="Arial"/>
        <w:sz w:val="18"/>
        <w:szCs w:val="18"/>
      </w:rPr>
      <w:t>Zespół Opieki Zdrowotnej w Lidzbarku Warmińskim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8D047C2"/>
    <w:name w:val="WW8Num1"/>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48DED77A"/>
    <w:name w:val="WW8Num3"/>
    <w:lvl w:ilvl="0">
      <w:start w:val="1"/>
      <w:numFmt w:val="decimal"/>
      <w:lvlText w:val="%1."/>
      <w:lvlJc w:val="left"/>
      <w:pPr>
        <w:tabs>
          <w:tab w:val="num" w:pos="360"/>
        </w:tabs>
        <w:ind w:left="360" w:hanging="360"/>
      </w:pPr>
      <w:rPr>
        <w:b w:val="0"/>
      </w:rPr>
    </w:lvl>
  </w:abstractNum>
  <w:abstractNum w:abstractNumId="3">
    <w:nsid w:val="00000004"/>
    <w:multiLevelType w:val="multilevel"/>
    <w:tmpl w:val="00000004"/>
    <w:name w:val="WW8Num4"/>
    <w:lvl w:ilvl="0">
      <w:start w:val="5"/>
      <w:numFmt w:val="decimal"/>
      <w:lvlText w:val="%1."/>
      <w:lvlJc w:val="left"/>
      <w:pPr>
        <w:tabs>
          <w:tab w:val="num" w:pos="2160"/>
        </w:tabs>
        <w:ind w:left="2160" w:hanging="360"/>
      </w:pPr>
    </w:lvl>
    <w:lvl w:ilvl="1">
      <w:start w:val="5"/>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singleLevel"/>
    <w:tmpl w:val="00000005"/>
    <w:name w:val="WW8Num5"/>
    <w:lvl w:ilvl="0">
      <w:start w:val="6"/>
      <w:numFmt w:val="decimal"/>
      <w:lvlText w:val="%1."/>
      <w:lvlJc w:val="left"/>
      <w:pPr>
        <w:tabs>
          <w:tab w:val="num" w:pos="360"/>
        </w:tabs>
        <w:ind w:left="36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8618D8B8"/>
    <w:name w:val="WW8Num1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815E86F4"/>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B"/>
    <w:multiLevelType w:val="singleLevel"/>
    <w:tmpl w:val="0000001B"/>
    <w:name w:val="WW8Num43"/>
    <w:lvl w:ilvl="0">
      <w:start w:val="1"/>
      <w:numFmt w:val="bullet"/>
      <w:lvlText w:val=""/>
      <w:lvlJc w:val="left"/>
      <w:pPr>
        <w:tabs>
          <w:tab w:val="num" w:pos="0"/>
        </w:tabs>
        <w:ind w:left="720" w:hanging="360"/>
      </w:pPr>
      <w:rPr>
        <w:rFonts w:ascii="Symbol" w:hAnsi="Symbol"/>
      </w:rPr>
    </w:lvl>
  </w:abstractNum>
  <w:abstractNum w:abstractNumId="19">
    <w:nsid w:val="0000001F"/>
    <w:multiLevelType w:val="singleLevel"/>
    <w:tmpl w:val="0000001F"/>
    <w:name w:val="WW8Num49"/>
    <w:lvl w:ilvl="0">
      <w:start w:val="1"/>
      <w:numFmt w:val="decimal"/>
      <w:lvlText w:val="%1."/>
      <w:lvlJc w:val="left"/>
      <w:pPr>
        <w:tabs>
          <w:tab w:val="num" w:pos="360"/>
        </w:tabs>
        <w:ind w:left="360" w:hanging="360"/>
      </w:pPr>
    </w:lvl>
  </w:abstractNum>
  <w:abstractNum w:abstractNumId="20">
    <w:nsid w:val="00000023"/>
    <w:multiLevelType w:val="singleLevel"/>
    <w:tmpl w:val="00000023"/>
    <w:name w:val="WW8Num55"/>
    <w:lvl w:ilvl="0">
      <w:start w:val="1"/>
      <w:numFmt w:val="decimal"/>
      <w:lvlText w:val="%1."/>
      <w:lvlJc w:val="left"/>
      <w:pPr>
        <w:tabs>
          <w:tab w:val="num" w:pos="360"/>
        </w:tabs>
        <w:ind w:left="360" w:hanging="360"/>
      </w:pPr>
    </w:lvl>
  </w:abstractNum>
  <w:abstractNum w:abstractNumId="21">
    <w:nsid w:val="00000024"/>
    <w:multiLevelType w:val="singleLevel"/>
    <w:tmpl w:val="00000024"/>
    <w:name w:val="WW8Num56"/>
    <w:lvl w:ilvl="0">
      <w:start w:val="1"/>
      <w:numFmt w:val="bullet"/>
      <w:lvlText w:val=""/>
      <w:lvlJc w:val="left"/>
      <w:pPr>
        <w:tabs>
          <w:tab w:val="num" w:pos="0"/>
        </w:tabs>
        <w:ind w:left="720" w:hanging="360"/>
      </w:pPr>
      <w:rPr>
        <w:rFonts w:ascii="Symbol" w:hAnsi="Symbol"/>
      </w:rPr>
    </w:lvl>
  </w:abstractNum>
  <w:abstractNum w:abstractNumId="22">
    <w:nsid w:val="00000025"/>
    <w:multiLevelType w:val="singleLevel"/>
    <w:tmpl w:val="00000025"/>
    <w:name w:val="WW8Num57"/>
    <w:lvl w:ilvl="0">
      <w:start w:val="1"/>
      <w:numFmt w:val="upperLetter"/>
      <w:lvlText w:val="%1."/>
      <w:lvlJc w:val="left"/>
      <w:pPr>
        <w:tabs>
          <w:tab w:val="num" w:pos="0"/>
        </w:tabs>
        <w:ind w:left="720" w:hanging="360"/>
      </w:pPr>
    </w:lvl>
  </w:abstractNum>
  <w:abstractNum w:abstractNumId="23">
    <w:nsid w:val="00000027"/>
    <w:multiLevelType w:val="singleLevel"/>
    <w:tmpl w:val="00000027"/>
    <w:name w:val="WW8Num75"/>
    <w:lvl w:ilvl="0">
      <w:start w:val="1"/>
      <w:numFmt w:val="bullet"/>
      <w:lvlText w:val=""/>
      <w:lvlJc w:val="left"/>
      <w:pPr>
        <w:tabs>
          <w:tab w:val="num" w:pos="757"/>
        </w:tabs>
        <w:ind w:left="737" w:hanging="340"/>
      </w:pPr>
      <w:rPr>
        <w:rFonts w:ascii="Wingdings" w:hAnsi="Wingdings"/>
      </w:rPr>
    </w:lvl>
  </w:abstractNum>
  <w:abstractNum w:abstractNumId="24">
    <w:nsid w:val="00000030"/>
    <w:multiLevelType w:val="multilevel"/>
    <w:tmpl w:val="00000030"/>
    <w:lvl w:ilvl="0">
      <w:numFmt w:val="bullet"/>
      <w:lvlText w:val=""/>
      <w:lvlJc w:val="left"/>
      <w:pPr>
        <w:tabs>
          <w:tab w:val="num" w:pos="510"/>
        </w:tabs>
        <w:ind w:left="473" w:hanging="360"/>
      </w:pPr>
      <w:rPr>
        <w:rFonts w:ascii="Wingdings" w:hAnsi="Wingdings"/>
        <w:b/>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b/>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b/>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b/>
      </w:rPr>
    </w:lvl>
  </w:abstractNum>
  <w:abstractNum w:abstractNumId="25">
    <w:nsid w:val="00000032"/>
    <w:multiLevelType w:val="singleLevel"/>
    <w:tmpl w:val="00000032"/>
    <w:name w:val="WW8Num88"/>
    <w:lvl w:ilvl="0">
      <w:start w:val="1"/>
      <w:numFmt w:val="bullet"/>
      <w:lvlText w:val=""/>
      <w:lvlJc w:val="left"/>
      <w:pPr>
        <w:tabs>
          <w:tab w:val="num" w:pos="757"/>
        </w:tabs>
        <w:ind w:left="737" w:hanging="340"/>
      </w:pPr>
      <w:rPr>
        <w:rFonts w:ascii="Wingdings" w:hAnsi="Wingdings"/>
      </w:rPr>
    </w:lvl>
  </w:abstractNum>
  <w:abstractNum w:abstractNumId="26">
    <w:nsid w:val="00000033"/>
    <w:multiLevelType w:val="multilevel"/>
    <w:tmpl w:val="0000003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nsid w:val="02065CBA"/>
    <w:multiLevelType w:val="hybridMultilevel"/>
    <w:tmpl w:val="275AFE78"/>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12D34D64"/>
    <w:multiLevelType w:val="hybridMultilevel"/>
    <w:tmpl w:val="837A80BA"/>
    <w:lvl w:ilvl="0" w:tplc="49C212EC">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3D74881"/>
    <w:multiLevelType w:val="hybridMultilevel"/>
    <w:tmpl w:val="36A4ADD0"/>
    <w:lvl w:ilvl="0" w:tplc="FFFFFFFF">
      <w:start w:val="1"/>
      <w:numFmt w:val="decimal"/>
      <w:lvlText w:val="%1."/>
      <w:lvlJc w:val="left"/>
      <w:pPr>
        <w:tabs>
          <w:tab w:val="num" w:pos="360"/>
        </w:tabs>
        <w:ind w:left="360" w:hanging="360"/>
      </w:pPr>
      <w:rPr>
        <w:rFonts w:hint="default"/>
        <w:b/>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nsid w:val="183F5225"/>
    <w:multiLevelType w:val="hybridMultilevel"/>
    <w:tmpl w:val="D1AA0634"/>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1">
    <w:nsid w:val="1B8A3233"/>
    <w:multiLevelType w:val="hybridMultilevel"/>
    <w:tmpl w:val="096A61E2"/>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2">
    <w:nsid w:val="28AA340E"/>
    <w:multiLevelType w:val="hybridMultilevel"/>
    <w:tmpl w:val="889680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nsid w:val="2A553DE6"/>
    <w:multiLevelType w:val="multilevel"/>
    <w:tmpl w:val="DB88A1D8"/>
    <w:lvl w:ilvl="0">
      <w:start w:val="1"/>
      <w:numFmt w:val="upperLetter"/>
      <w:lvlText w:val="%1."/>
      <w:lvlJc w:val="left"/>
      <w:pPr>
        <w:tabs>
          <w:tab w:val="num" w:pos="1200"/>
        </w:tabs>
        <w:ind w:left="1200" w:hanging="360"/>
      </w:pPr>
      <w:rPr>
        <w:rFonts w:hint="default"/>
      </w:rPr>
    </w:lvl>
    <w:lvl w:ilvl="1">
      <w:start w:val="1"/>
      <w:numFmt w:val="decimal"/>
      <w:lvlText w:val="%1.%2."/>
      <w:lvlJc w:val="left"/>
      <w:pPr>
        <w:tabs>
          <w:tab w:val="num" w:pos="2127"/>
        </w:tabs>
        <w:ind w:left="2127" w:hanging="720"/>
      </w:pPr>
      <w:rPr>
        <w:rFonts w:hint="default"/>
        <w:b w:val="0"/>
      </w:rPr>
    </w:lvl>
    <w:lvl w:ilvl="2">
      <w:start w:val="1"/>
      <w:numFmt w:val="decimal"/>
      <w:lvlText w:val="%1.%2.%3."/>
      <w:lvlJc w:val="left"/>
      <w:pPr>
        <w:tabs>
          <w:tab w:val="num" w:pos="3054"/>
        </w:tabs>
        <w:ind w:left="3054" w:hanging="1080"/>
      </w:pPr>
      <w:rPr>
        <w:rFonts w:hint="default"/>
      </w:rPr>
    </w:lvl>
    <w:lvl w:ilvl="3">
      <w:start w:val="1"/>
      <w:numFmt w:val="decimal"/>
      <w:lvlText w:val="%4)"/>
      <w:lvlJc w:val="left"/>
      <w:pPr>
        <w:tabs>
          <w:tab w:val="num" w:pos="2901"/>
        </w:tabs>
        <w:ind w:left="2901" w:hanging="360"/>
      </w:pPr>
      <w:rPr>
        <w:rFonts w:hint="default"/>
        <w:b w:val="0"/>
      </w:rPr>
    </w:lvl>
    <w:lvl w:ilvl="4">
      <w:start w:val="1"/>
      <w:numFmt w:val="decimal"/>
      <w:lvlText w:val="%1.%2.%3.%4.%5."/>
      <w:lvlJc w:val="left"/>
      <w:pPr>
        <w:tabs>
          <w:tab w:val="num" w:pos="4548"/>
        </w:tabs>
        <w:ind w:left="4548" w:hanging="1440"/>
      </w:pPr>
      <w:rPr>
        <w:rFonts w:hint="default"/>
      </w:rPr>
    </w:lvl>
    <w:lvl w:ilvl="5">
      <w:start w:val="1"/>
      <w:numFmt w:val="decimal"/>
      <w:lvlText w:val="%1.%2.%3.%4.%5.%6."/>
      <w:lvlJc w:val="left"/>
      <w:pPr>
        <w:tabs>
          <w:tab w:val="num" w:pos="5475"/>
        </w:tabs>
        <w:ind w:left="5475" w:hanging="1800"/>
      </w:pPr>
      <w:rPr>
        <w:rFonts w:hint="default"/>
      </w:rPr>
    </w:lvl>
    <w:lvl w:ilvl="6">
      <w:start w:val="1"/>
      <w:numFmt w:val="decimal"/>
      <w:lvlText w:val="%1.%2.%3.%4.%5.%6.%7."/>
      <w:lvlJc w:val="left"/>
      <w:pPr>
        <w:tabs>
          <w:tab w:val="num" w:pos="6042"/>
        </w:tabs>
        <w:ind w:left="6042" w:hanging="1800"/>
      </w:pPr>
      <w:rPr>
        <w:rFonts w:hint="default"/>
      </w:rPr>
    </w:lvl>
    <w:lvl w:ilvl="7">
      <w:start w:val="1"/>
      <w:numFmt w:val="decimal"/>
      <w:lvlText w:val="%1.%2.%3.%4.%5.%6.%7.%8."/>
      <w:lvlJc w:val="left"/>
      <w:pPr>
        <w:tabs>
          <w:tab w:val="num" w:pos="6969"/>
        </w:tabs>
        <w:ind w:left="6969" w:hanging="2160"/>
      </w:pPr>
      <w:rPr>
        <w:rFonts w:hint="default"/>
      </w:rPr>
    </w:lvl>
    <w:lvl w:ilvl="8">
      <w:start w:val="1"/>
      <w:numFmt w:val="decimal"/>
      <w:lvlText w:val="%1.%2.%3.%4.%5.%6.%7.%8.%9."/>
      <w:lvlJc w:val="left"/>
      <w:pPr>
        <w:tabs>
          <w:tab w:val="num" w:pos="7896"/>
        </w:tabs>
        <w:ind w:left="7896" w:hanging="2520"/>
      </w:pPr>
      <w:rPr>
        <w:rFonts w:hint="default"/>
      </w:rPr>
    </w:lvl>
  </w:abstractNum>
  <w:abstractNum w:abstractNumId="34">
    <w:nsid w:val="36B56A4C"/>
    <w:multiLevelType w:val="hybridMultilevel"/>
    <w:tmpl w:val="6974016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38084495"/>
    <w:multiLevelType w:val="multilevel"/>
    <w:tmpl w:val="1694A6E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383473C5"/>
    <w:multiLevelType w:val="hybridMultilevel"/>
    <w:tmpl w:val="D066592E"/>
    <w:lvl w:ilvl="0" w:tplc="BB3EE192">
      <w:start w:val="1"/>
      <w:numFmt w:val="decimal"/>
      <w:lvlText w:val="%1."/>
      <w:lvlJc w:val="left"/>
      <w:pPr>
        <w:tabs>
          <w:tab w:val="num" w:pos="786"/>
        </w:tabs>
        <w:ind w:left="786" w:hanging="360"/>
      </w:pPr>
      <w:rPr>
        <w:b w:val="0"/>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7">
    <w:nsid w:val="39C91DBB"/>
    <w:multiLevelType w:val="hybridMultilevel"/>
    <w:tmpl w:val="2AD6DC02"/>
    <w:lvl w:ilvl="0" w:tplc="5CDCF53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B03200F"/>
    <w:multiLevelType w:val="hybridMultilevel"/>
    <w:tmpl w:val="1EBC7826"/>
    <w:lvl w:ilvl="0" w:tplc="8048F27E">
      <w:start w:val="1"/>
      <w:numFmt w:val="upperRoman"/>
      <w:lvlText w:val="%1."/>
      <w:lvlJc w:val="right"/>
      <w:pPr>
        <w:tabs>
          <w:tab w:val="num" w:pos="180"/>
        </w:tabs>
        <w:ind w:left="180" w:hanging="180"/>
      </w:pPr>
      <w:rPr>
        <w:rFonts w:hint="default"/>
        <w:b/>
        <w:i w:val="0"/>
        <w:sz w:val="28"/>
        <w:szCs w:val="28"/>
      </w:rPr>
    </w:lvl>
    <w:lvl w:ilvl="1" w:tplc="BD9244B8">
      <w:start w:val="1"/>
      <w:numFmt w:val="decimal"/>
      <w:lvlText w:val="%2."/>
      <w:lvlJc w:val="left"/>
      <w:pPr>
        <w:tabs>
          <w:tab w:val="num" w:pos="1440"/>
        </w:tabs>
        <w:ind w:left="1440" w:hanging="360"/>
      </w:pPr>
      <w:rPr>
        <w:rFonts w:hint="default"/>
        <w:b/>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3C2C2B7F"/>
    <w:multiLevelType w:val="multilevel"/>
    <w:tmpl w:val="AD4CAF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CAF4F7E"/>
    <w:multiLevelType w:val="multilevel"/>
    <w:tmpl w:val="502658DA"/>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CD16325"/>
    <w:multiLevelType w:val="hybridMultilevel"/>
    <w:tmpl w:val="679A0D6E"/>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nsid w:val="3D603CFF"/>
    <w:multiLevelType w:val="hybridMultilevel"/>
    <w:tmpl w:val="249A7426"/>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3621"/>
        </w:tabs>
        <w:ind w:left="3621" w:hanging="360"/>
      </w:pPr>
    </w:lvl>
    <w:lvl w:ilvl="2" w:tplc="0415001B" w:tentative="1">
      <w:start w:val="1"/>
      <w:numFmt w:val="lowerRoman"/>
      <w:lvlText w:val="%3."/>
      <w:lvlJc w:val="right"/>
      <w:pPr>
        <w:tabs>
          <w:tab w:val="num" w:pos="4341"/>
        </w:tabs>
        <w:ind w:left="4341" w:hanging="180"/>
      </w:pPr>
    </w:lvl>
    <w:lvl w:ilvl="3" w:tplc="0415000F" w:tentative="1">
      <w:start w:val="1"/>
      <w:numFmt w:val="decimal"/>
      <w:lvlText w:val="%4."/>
      <w:lvlJc w:val="left"/>
      <w:pPr>
        <w:tabs>
          <w:tab w:val="num" w:pos="5061"/>
        </w:tabs>
        <w:ind w:left="5061" w:hanging="360"/>
      </w:pPr>
    </w:lvl>
    <w:lvl w:ilvl="4" w:tplc="04150019" w:tentative="1">
      <w:start w:val="1"/>
      <w:numFmt w:val="lowerLetter"/>
      <w:lvlText w:val="%5."/>
      <w:lvlJc w:val="left"/>
      <w:pPr>
        <w:tabs>
          <w:tab w:val="num" w:pos="5781"/>
        </w:tabs>
        <w:ind w:left="5781" w:hanging="360"/>
      </w:pPr>
    </w:lvl>
    <w:lvl w:ilvl="5" w:tplc="0415001B" w:tentative="1">
      <w:start w:val="1"/>
      <w:numFmt w:val="lowerRoman"/>
      <w:lvlText w:val="%6."/>
      <w:lvlJc w:val="right"/>
      <w:pPr>
        <w:tabs>
          <w:tab w:val="num" w:pos="6501"/>
        </w:tabs>
        <w:ind w:left="6501" w:hanging="180"/>
      </w:pPr>
    </w:lvl>
    <w:lvl w:ilvl="6" w:tplc="0415000F" w:tentative="1">
      <w:start w:val="1"/>
      <w:numFmt w:val="decimal"/>
      <w:lvlText w:val="%7."/>
      <w:lvlJc w:val="left"/>
      <w:pPr>
        <w:tabs>
          <w:tab w:val="num" w:pos="7221"/>
        </w:tabs>
        <w:ind w:left="7221" w:hanging="360"/>
      </w:pPr>
    </w:lvl>
    <w:lvl w:ilvl="7" w:tplc="04150019" w:tentative="1">
      <w:start w:val="1"/>
      <w:numFmt w:val="lowerLetter"/>
      <w:lvlText w:val="%8."/>
      <w:lvlJc w:val="left"/>
      <w:pPr>
        <w:tabs>
          <w:tab w:val="num" w:pos="7941"/>
        </w:tabs>
        <w:ind w:left="7941" w:hanging="360"/>
      </w:pPr>
    </w:lvl>
    <w:lvl w:ilvl="8" w:tplc="0415001B" w:tentative="1">
      <w:start w:val="1"/>
      <w:numFmt w:val="lowerRoman"/>
      <w:lvlText w:val="%9."/>
      <w:lvlJc w:val="right"/>
      <w:pPr>
        <w:tabs>
          <w:tab w:val="num" w:pos="8661"/>
        </w:tabs>
        <w:ind w:left="8661" w:hanging="180"/>
      </w:pPr>
    </w:lvl>
  </w:abstractNum>
  <w:abstractNum w:abstractNumId="43">
    <w:nsid w:val="4D1A2143"/>
    <w:multiLevelType w:val="hybridMultilevel"/>
    <w:tmpl w:val="96FE07F8"/>
    <w:lvl w:ilvl="0" w:tplc="45CAD82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D237B03"/>
    <w:multiLevelType w:val="multilevel"/>
    <w:tmpl w:val="E98E90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45">
    <w:nsid w:val="512966DA"/>
    <w:multiLevelType w:val="hybridMultilevel"/>
    <w:tmpl w:val="39D297EC"/>
    <w:lvl w:ilvl="0" w:tplc="FFFFFFFF">
      <w:start w:val="1"/>
      <w:numFmt w:val="decimal"/>
      <w:lvlText w:val="%1."/>
      <w:lvlJc w:val="left"/>
      <w:pPr>
        <w:tabs>
          <w:tab w:val="num" w:pos="360"/>
        </w:tabs>
        <w:ind w:left="360" w:hanging="360"/>
      </w:pPr>
      <w:rPr>
        <w:rFonts w:ascii="Myriad Web" w:hAnsi="Myriad Web" w:hint="default"/>
        <w:b/>
        <w:i w:val="0"/>
        <w:sz w:val="18"/>
        <w:szCs w:val="18"/>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527D4780"/>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545878ED"/>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5C766A8B"/>
    <w:multiLevelType w:val="hybridMultilevel"/>
    <w:tmpl w:val="6100A69E"/>
    <w:lvl w:ilvl="0" w:tplc="9E64D540">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BA0330A"/>
    <w:multiLevelType w:val="hybridMultilevel"/>
    <w:tmpl w:val="F83843C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nsid w:val="704136C3"/>
    <w:multiLevelType w:val="hybridMultilevel"/>
    <w:tmpl w:val="4B58F696"/>
    <w:lvl w:ilvl="0" w:tplc="5FE2E166">
      <w:start w:val="1"/>
      <w:numFmt w:val="bullet"/>
      <w:lvlText w:val=""/>
      <w:lvlJc w:val="left"/>
      <w:pPr>
        <w:tabs>
          <w:tab w:val="num" w:pos="1004"/>
        </w:tabs>
        <w:ind w:left="1004" w:hanging="360"/>
      </w:pPr>
      <w:rPr>
        <w:rFonts w:ascii="Symbol" w:hAnsi="Symbol" w:hint="default"/>
        <w:color w:val="auto"/>
      </w:rPr>
    </w:lvl>
    <w:lvl w:ilvl="1" w:tplc="04150003" w:tentative="1">
      <w:start w:val="1"/>
      <w:numFmt w:val="bullet"/>
      <w:lvlText w:val="o"/>
      <w:lvlJc w:val="left"/>
      <w:pPr>
        <w:tabs>
          <w:tab w:val="num" w:pos="2368"/>
        </w:tabs>
        <w:ind w:left="2368" w:hanging="360"/>
      </w:pPr>
      <w:rPr>
        <w:rFonts w:ascii="Courier New" w:hAnsi="Courier New" w:cs="Courier New" w:hint="default"/>
      </w:rPr>
    </w:lvl>
    <w:lvl w:ilvl="2" w:tplc="04150005" w:tentative="1">
      <w:start w:val="1"/>
      <w:numFmt w:val="bullet"/>
      <w:lvlText w:val=""/>
      <w:lvlJc w:val="left"/>
      <w:pPr>
        <w:tabs>
          <w:tab w:val="num" w:pos="3088"/>
        </w:tabs>
        <w:ind w:left="3088" w:hanging="360"/>
      </w:pPr>
      <w:rPr>
        <w:rFonts w:ascii="Wingdings" w:hAnsi="Wingdings" w:hint="default"/>
      </w:rPr>
    </w:lvl>
    <w:lvl w:ilvl="3" w:tplc="04150001" w:tentative="1">
      <w:start w:val="1"/>
      <w:numFmt w:val="bullet"/>
      <w:lvlText w:val=""/>
      <w:lvlJc w:val="left"/>
      <w:pPr>
        <w:tabs>
          <w:tab w:val="num" w:pos="3808"/>
        </w:tabs>
        <w:ind w:left="3808" w:hanging="360"/>
      </w:pPr>
      <w:rPr>
        <w:rFonts w:ascii="Symbol" w:hAnsi="Symbol" w:hint="default"/>
      </w:rPr>
    </w:lvl>
    <w:lvl w:ilvl="4" w:tplc="04150003" w:tentative="1">
      <w:start w:val="1"/>
      <w:numFmt w:val="bullet"/>
      <w:lvlText w:val="o"/>
      <w:lvlJc w:val="left"/>
      <w:pPr>
        <w:tabs>
          <w:tab w:val="num" w:pos="4528"/>
        </w:tabs>
        <w:ind w:left="4528" w:hanging="360"/>
      </w:pPr>
      <w:rPr>
        <w:rFonts w:ascii="Courier New" w:hAnsi="Courier New" w:cs="Courier New" w:hint="default"/>
      </w:rPr>
    </w:lvl>
    <w:lvl w:ilvl="5" w:tplc="04150005" w:tentative="1">
      <w:start w:val="1"/>
      <w:numFmt w:val="bullet"/>
      <w:lvlText w:val=""/>
      <w:lvlJc w:val="left"/>
      <w:pPr>
        <w:tabs>
          <w:tab w:val="num" w:pos="5248"/>
        </w:tabs>
        <w:ind w:left="5248" w:hanging="360"/>
      </w:pPr>
      <w:rPr>
        <w:rFonts w:ascii="Wingdings" w:hAnsi="Wingdings" w:hint="default"/>
      </w:rPr>
    </w:lvl>
    <w:lvl w:ilvl="6" w:tplc="04150001" w:tentative="1">
      <w:start w:val="1"/>
      <w:numFmt w:val="bullet"/>
      <w:lvlText w:val=""/>
      <w:lvlJc w:val="left"/>
      <w:pPr>
        <w:tabs>
          <w:tab w:val="num" w:pos="5968"/>
        </w:tabs>
        <w:ind w:left="5968" w:hanging="360"/>
      </w:pPr>
      <w:rPr>
        <w:rFonts w:ascii="Symbol" w:hAnsi="Symbol" w:hint="default"/>
      </w:rPr>
    </w:lvl>
    <w:lvl w:ilvl="7" w:tplc="04150003" w:tentative="1">
      <w:start w:val="1"/>
      <w:numFmt w:val="bullet"/>
      <w:lvlText w:val="o"/>
      <w:lvlJc w:val="left"/>
      <w:pPr>
        <w:tabs>
          <w:tab w:val="num" w:pos="6688"/>
        </w:tabs>
        <w:ind w:left="6688" w:hanging="360"/>
      </w:pPr>
      <w:rPr>
        <w:rFonts w:ascii="Courier New" w:hAnsi="Courier New" w:cs="Courier New" w:hint="default"/>
      </w:rPr>
    </w:lvl>
    <w:lvl w:ilvl="8" w:tplc="04150005" w:tentative="1">
      <w:start w:val="1"/>
      <w:numFmt w:val="bullet"/>
      <w:lvlText w:val=""/>
      <w:lvlJc w:val="left"/>
      <w:pPr>
        <w:tabs>
          <w:tab w:val="num" w:pos="7408"/>
        </w:tabs>
        <w:ind w:left="7408" w:hanging="360"/>
      </w:pPr>
      <w:rPr>
        <w:rFonts w:ascii="Wingdings" w:hAnsi="Wingdings" w:hint="default"/>
      </w:rPr>
    </w:lvl>
  </w:abstractNum>
  <w:abstractNum w:abstractNumId="51">
    <w:nsid w:val="73D174A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2">
    <w:nsid w:val="74AC4DF1"/>
    <w:multiLevelType w:val="hybridMultilevel"/>
    <w:tmpl w:val="B122000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nsid w:val="78B212E0"/>
    <w:multiLevelType w:val="hybridMultilevel"/>
    <w:tmpl w:val="B21ED75C"/>
    <w:lvl w:ilvl="0" w:tplc="04150011">
      <w:start w:val="1"/>
      <w:numFmt w:val="decimal"/>
      <w:lvlText w:val="%1)"/>
      <w:lvlJc w:val="left"/>
      <w:pPr>
        <w:tabs>
          <w:tab w:val="num" w:pos="360"/>
        </w:tabs>
        <w:ind w:left="360" w:hanging="360"/>
      </w:pPr>
      <w:rPr>
        <w:rFonts w:hint="default"/>
      </w:rPr>
    </w:lvl>
    <w:lvl w:ilvl="1" w:tplc="64661350">
      <w:start w:val="1"/>
      <w:numFmt w:val="lowerLetter"/>
      <w:lvlText w:val="%2)"/>
      <w:lvlJc w:val="left"/>
      <w:pPr>
        <w:tabs>
          <w:tab w:val="num" w:pos="1440"/>
        </w:tabs>
        <w:ind w:left="-900" w:firstLine="0"/>
      </w:pPr>
      <w:rPr>
        <w:rFonts w:hint="default"/>
      </w:rPr>
    </w:lvl>
    <w:lvl w:ilvl="2" w:tplc="FFFFFFFF" w:tentative="1">
      <w:start w:val="1"/>
      <w:numFmt w:val="lowerRoman"/>
      <w:lvlText w:val="%3."/>
      <w:lvlJc w:val="right"/>
      <w:pPr>
        <w:tabs>
          <w:tab w:val="num" w:pos="180"/>
        </w:tabs>
        <w:ind w:left="180" w:hanging="180"/>
      </w:pPr>
    </w:lvl>
    <w:lvl w:ilvl="3" w:tplc="FFFFFFFF" w:tentative="1">
      <w:start w:val="1"/>
      <w:numFmt w:val="decimal"/>
      <w:lvlText w:val="%4."/>
      <w:lvlJc w:val="left"/>
      <w:pPr>
        <w:tabs>
          <w:tab w:val="num" w:pos="900"/>
        </w:tabs>
        <w:ind w:left="900" w:hanging="360"/>
      </w:pPr>
    </w:lvl>
    <w:lvl w:ilvl="4" w:tplc="FFFFFFFF" w:tentative="1">
      <w:start w:val="1"/>
      <w:numFmt w:val="lowerLetter"/>
      <w:lvlText w:val="%5."/>
      <w:lvlJc w:val="left"/>
      <w:pPr>
        <w:tabs>
          <w:tab w:val="num" w:pos="1620"/>
        </w:tabs>
        <w:ind w:left="1620" w:hanging="360"/>
      </w:pPr>
    </w:lvl>
    <w:lvl w:ilvl="5" w:tplc="FFFFFFFF" w:tentative="1">
      <w:start w:val="1"/>
      <w:numFmt w:val="lowerRoman"/>
      <w:lvlText w:val="%6."/>
      <w:lvlJc w:val="right"/>
      <w:pPr>
        <w:tabs>
          <w:tab w:val="num" w:pos="2340"/>
        </w:tabs>
        <w:ind w:left="2340" w:hanging="180"/>
      </w:pPr>
    </w:lvl>
    <w:lvl w:ilvl="6" w:tplc="FFFFFFFF" w:tentative="1">
      <w:start w:val="1"/>
      <w:numFmt w:val="decimal"/>
      <w:lvlText w:val="%7."/>
      <w:lvlJc w:val="left"/>
      <w:pPr>
        <w:tabs>
          <w:tab w:val="num" w:pos="3060"/>
        </w:tabs>
        <w:ind w:left="3060" w:hanging="360"/>
      </w:pPr>
    </w:lvl>
    <w:lvl w:ilvl="7" w:tplc="FFFFFFFF" w:tentative="1">
      <w:start w:val="1"/>
      <w:numFmt w:val="lowerLetter"/>
      <w:lvlText w:val="%8."/>
      <w:lvlJc w:val="left"/>
      <w:pPr>
        <w:tabs>
          <w:tab w:val="num" w:pos="3780"/>
        </w:tabs>
        <w:ind w:left="3780" w:hanging="360"/>
      </w:pPr>
    </w:lvl>
    <w:lvl w:ilvl="8" w:tplc="FFFFFFFF" w:tentative="1">
      <w:start w:val="1"/>
      <w:numFmt w:val="lowerRoman"/>
      <w:lvlText w:val="%9."/>
      <w:lvlJc w:val="right"/>
      <w:pPr>
        <w:tabs>
          <w:tab w:val="num" w:pos="4500"/>
        </w:tabs>
        <w:ind w:left="4500" w:hanging="180"/>
      </w:pPr>
    </w:lvl>
  </w:abstractNum>
  <w:abstractNum w:abstractNumId="54">
    <w:nsid w:val="79A1769E"/>
    <w:multiLevelType w:val="multilevel"/>
    <w:tmpl w:val="089EE3DA"/>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D20016E"/>
    <w:multiLevelType w:val="hybridMultilevel"/>
    <w:tmpl w:val="EDB263EE"/>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7E5E24B7"/>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7F3D22A9"/>
    <w:multiLevelType w:val="singleLevel"/>
    <w:tmpl w:val="BB4AB5CC"/>
    <w:lvl w:ilvl="0">
      <w:start w:val="3"/>
      <w:numFmt w:val="bullet"/>
      <w:lvlText w:val="-"/>
      <w:lvlJc w:val="left"/>
      <w:pPr>
        <w:tabs>
          <w:tab w:val="num" w:pos="360"/>
        </w:tabs>
        <w:ind w:left="360" w:hanging="360"/>
      </w:pPr>
      <w:rPr>
        <w:rFonts w:ascii="Times New Roman" w:hAnsi="Times New Roman" w:hint="default"/>
      </w:rPr>
    </w:lvl>
  </w:abstractNum>
  <w:abstractNum w:abstractNumId="58">
    <w:nsid w:val="7FC21305"/>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9">
    <w:nsid w:val="7FEC4FF1"/>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9"/>
  </w:num>
  <w:num w:numId="4">
    <w:abstractNumId w:val="10"/>
  </w:num>
  <w:num w:numId="5">
    <w:abstractNumId w:val="11"/>
  </w:num>
  <w:num w:numId="6">
    <w:abstractNumId w:val="14"/>
  </w:num>
  <w:num w:numId="7">
    <w:abstractNumId w:val="15"/>
  </w:num>
  <w:num w:numId="8">
    <w:abstractNumId w:val="16"/>
  </w:num>
  <w:num w:numId="9">
    <w:abstractNumId w:val="36"/>
  </w:num>
  <w:num w:numId="10">
    <w:abstractNumId w:val="17"/>
  </w:num>
  <w:num w:numId="11">
    <w:abstractNumId w:val="27"/>
  </w:num>
  <w:num w:numId="12">
    <w:abstractNumId w:val="38"/>
  </w:num>
  <w:num w:numId="13">
    <w:abstractNumId w:val="35"/>
  </w:num>
  <w:num w:numId="14">
    <w:abstractNumId w:val="40"/>
  </w:num>
  <w:num w:numId="15">
    <w:abstractNumId w:val="54"/>
  </w:num>
  <w:num w:numId="16">
    <w:abstractNumId w:val="58"/>
  </w:num>
  <w:num w:numId="17">
    <w:abstractNumId w:val="59"/>
  </w:num>
  <w:num w:numId="18">
    <w:abstractNumId w:val="50"/>
  </w:num>
  <w:num w:numId="19">
    <w:abstractNumId w:val="51"/>
  </w:num>
  <w:num w:numId="20">
    <w:abstractNumId w:val="47"/>
  </w:num>
  <w:num w:numId="21">
    <w:abstractNumId w:val="46"/>
  </w:num>
  <w:num w:numId="22">
    <w:abstractNumId w:val="41"/>
  </w:num>
  <w:num w:numId="23">
    <w:abstractNumId w:val="53"/>
  </w:num>
  <w:num w:numId="24">
    <w:abstractNumId w:val="29"/>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31"/>
  </w:num>
  <w:num w:numId="28">
    <w:abstractNumId w:val="33"/>
  </w:num>
  <w:num w:numId="29">
    <w:abstractNumId w:val="42"/>
  </w:num>
  <w:num w:numId="30">
    <w:abstractNumId w:val="55"/>
  </w:num>
  <w:num w:numId="31">
    <w:abstractNumId w:val="44"/>
  </w:num>
  <w:num w:numId="32">
    <w:abstractNumId w:val="18"/>
  </w:num>
  <w:num w:numId="33">
    <w:abstractNumId w:val="21"/>
  </w:num>
  <w:num w:numId="34">
    <w:abstractNumId w:val="19"/>
  </w:num>
  <w:num w:numId="35">
    <w:abstractNumId w:val="23"/>
  </w:num>
  <w:num w:numId="36">
    <w:abstractNumId w:val="24"/>
  </w:num>
  <w:num w:numId="37">
    <w:abstractNumId w:val="26"/>
  </w:num>
  <w:num w:numId="38">
    <w:abstractNumId w:val="56"/>
  </w:num>
  <w:num w:numId="39">
    <w:abstractNumId w:val="30"/>
  </w:num>
  <w:num w:numId="40">
    <w:abstractNumId w:val="48"/>
  </w:num>
  <w:num w:numId="41">
    <w:abstractNumId w:val="28"/>
  </w:num>
  <w:num w:numId="42">
    <w:abstractNumId w:val="37"/>
  </w:num>
  <w:num w:numId="43">
    <w:abstractNumId w:val="43"/>
  </w:num>
  <w:num w:numId="44">
    <w:abstractNumId w:val="39"/>
  </w:num>
  <w:num w:numId="45">
    <w:abstractNumId w:val="52"/>
  </w:num>
  <w:num w:numId="46">
    <w:abstractNumId w:val="49"/>
  </w:num>
  <w:num w:numId="47">
    <w:abstractNumId w:val="34"/>
  </w:num>
  <w:num w:numId="48">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624"/>
    <w:rsid w:val="0001090F"/>
    <w:rsid w:val="00021D08"/>
    <w:rsid w:val="00023760"/>
    <w:rsid w:val="000256E7"/>
    <w:rsid w:val="00036ED3"/>
    <w:rsid w:val="00042EBC"/>
    <w:rsid w:val="00076456"/>
    <w:rsid w:val="00081321"/>
    <w:rsid w:val="0008219B"/>
    <w:rsid w:val="00097A4D"/>
    <w:rsid w:val="000A0B9E"/>
    <w:rsid w:val="000A4046"/>
    <w:rsid w:val="000D454B"/>
    <w:rsid w:val="000F2CA7"/>
    <w:rsid w:val="000F6CD4"/>
    <w:rsid w:val="001361D6"/>
    <w:rsid w:val="0014174F"/>
    <w:rsid w:val="00147082"/>
    <w:rsid w:val="0017226C"/>
    <w:rsid w:val="00193A36"/>
    <w:rsid w:val="001B052F"/>
    <w:rsid w:val="001C4BD2"/>
    <w:rsid w:val="001C6404"/>
    <w:rsid w:val="001D057B"/>
    <w:rsid w:val="001D3865"/>
    <w:rsid w:val="001E7057"/>
    <w:rsid w:val="00215E34"/>
    <w:rsid w:val="00216EA3"/>
    <w:rsid w:val="0023703D"/>
    <w:rsid w:val="00241842"/>
    <w:rsid w:val="00242E0B"/>
    <w:rsid w:val="00247EC0"/>
    <w:rsid w:val="00250820"/>
    <w:rsid w:val="00262809"/>
    <w:rsid w:val="0026315A"/>
    <w:rsid w:val="00271997"/>
    <w:rsid w:val="0028106D"/>
    <w:rsid w:val="00297715"/>
    <w:rsid w:val="002A62D5"/>
    <w:rsid w:val="002C4BFC"/>
    <w:rsid w:val="002C5790"/>
    <w:rsid w:val="002D4A1E"/>
    <w:rsid w:val="002E308D"/>
    <w:rsid w:val="002E651D"/>
    <w:rsid w:val="002E7080"/>
    <w:rsid w:val="00301788"/>
    <w:rsid w:val="00304AC2"/>
    <w:rsid w:val="00307E97"/>
    <w:rsid w:val="003140F7"/>
    <w:rsid w:val="00324AE4"/>
    <w:rsid w:val="00325E57"/>
    <w:rsid w:val="00327089"/>
    <w:rsid w:val="00336E3E"/>
    <w:rsid w:val="00343E4D"/>
    <w:rsid w:val="003504FA"/>
    <w:rsid w:val="00354A33"/>
    <w:rsid w:val="00366AE0"/>
    <w:rsid w:val="003730AD"/>
    <w:rsid w:val="00377A27"/>
    <w:rsid w:val="00381A71"/>
    <w:rsid w:val="003A2814"/>
    <w:rsid w:val="003A33CC"/>
    <w:rsid w:val="003E06C1"/>
    <w:rsid w:val="003E0D9D"/>
    <w:rsid w:val="003E6730"/>
    <w:rsid w:val="00407F19"/>
    <w:rsid w:val="00417847"/>
    <w:rsid w:val="00464570"/>
    <w:rsid w:val="00465F2C"/>
    <w:rsid w:val="004706D8"/>
    <w:rsid w:val="00471737"/>
    <w:rsid w:val="004722E7"/>
    <w:rsid w:val="00474361"/>
    <w:rsid w:val="00487F4B"/>
    <w:rsid w:val="004A0BE6"/>
    <w:rsid w:val="004A120D"/>
    <w:rsid w:val="004B0E45"/>
    <w:rsid w:val="004B250D"/>
    <w:rsid w:val="004C2624"/>
    <w:rsid w:val="004D1326"/>
    <w:rsid w:val="004D26A1"/>
    <w:rsid w:val="004D3F97"/>
    <w:rsid w:val="004F7ADA"/>
    <w:rsid w:val="00505958"/>
    <w:rsid w:val="00515017"/>
    <w:rsid w:val="0051645F"/>
    <w:rsid w:val="00531312"/>
    <w:rsid w:val="00536402"/>
    <w:rsid w:val="00537E1D"/>
    <w:rsid w:val="00545CC9"/>
    <w:rsid w:val="005628B7"/>
    <w:rsid w:val="00581114"/>
    <w:rsid w:val="00581AD4"/>
    <w:rsid w:val="00581D77"/>
    <w:rsid w:val="00591EB1"/>
    <w:rsid w:val="0059606E"/>
    <w:rsid w:val="005A51B2"/>
    <w:rsid w:val="005B4364"/>
    <w:rsid w:val="005C035D"/>
    <w:rsid w:val="005D3472"/>
    <w:rsid w:val="005E29DD"/>
    <w:rsid w:val="005E711E"/>
    <w:rsid w:val="005F0D86"/>
    <w:rsid w:val="005F3BF6"/>
    <w:rsid w:val="00602A55"/>
    <w:rsid w:val="00614D58"/>
    <w:rsid w:val="00622C81"/>
    <w:rsid w:val="00626C6F"/>
    <w:rsid w:val="006273D7"/>
    <w:rsid w:val="00642491"/>
    <w:rsid w:val="0064498F"/>
    <w:rsid w:val="00650455"/>
    <w:rsid w:val="00660128"/>
    <w:rsid w:val="0066611D"/>
    <w:rsid w:val="006A0A14"/>
    <w:rsid w:val="006A1184"/>
    <w:rsid w:val="006C579D"/>
    <w:rsid w:val="006D55B7"/>
    <w:rsid w:val="006D641C"/>
    <w:rsid w:val="006D753F"/>
    <w:rsid w:val="006F6AA7"/>
    <w:rsid w:val="00730CEC"/>
    <w:rsid w:val="007600A1"/>
    <w:rsid w:val="00770C7E"/>
    <w:rsid w:val="0079442C"/>
    <w:rsid w:val="007A1123"/>
    <w:rsid w:val="007A5F2A"/>
    <w:rsid w:val="007B2C17"/>
    <w:rsid w:val="007C1346"/>
    <w:rsid w:val="007F7151"/>
    <w:rsid w:val="008073F4"/>
    <w:rsid w:val="008103D0"/>
    <w:rsid w:val="00816AE5"/>
    <w:rsid w:val="008213E1"/>
    <w:rsid w:val="008254C9"/>
    <w:rsid w:val="0084056C"/>
    <w:rsid w:val="00852245"/>
    <w:rsid w:val="00853A74"/>
    <w:rsid w:val="008540DF"/>
    <w:rsid w:val="00870588"/>
    <w:rsid w:val="0088060F"/>
    <w:rsid w:val="00882C51"/>
    <w:rsid w:val="0089757E"/>
    <w:rsid w:val="008A2F9F"/>
    <w:rsid w:val="008B7B4A"/>
    <w:rsid w:val="008C6372"/>
    <w:rsid w:val="008D2974"/>
    <w:rsid w:val="008E1F88"/>
    <w:rsid w:val="008E7085"/>
    <w:rsid w:val="008F7CF5"/>
    <w:rsid w:val="00903E38"/>
    <w:rsid w:val="00910F9E"/>
    <w:rsid w:val="0096021D"/>
    <w:rsid w:val="0098715B"/>
    <w:rsid w:val="009960B8"/>
    <w:rsid w:val="009A1322"/>
    <w:rsid w:val="009B1661"/>
    <w:rsid w:val="009B3B53"/>
    <w:rsid w:val="009B7333"/>
    <w:rsid w:val="009E78FD"/>
    <w:rsid w:val="009F3175"/>
    <w:rsid w:val="009F36F2"/>
    <w:rsid w:val="00A06ECD"/>
    <w:rsid w:val="00A340C1"/>
    <w:rsid w:val="00A77B3D"/>
    <w:rsid w:val="00A826F5"/>
    <w:rsid w:val="00AA0B30"/>
    <w:rsid w:val="00AE24FE"/>
    <w:rsid w:val="00AE33CD"/>
    <w:rsid w:val="00B0027E"/>
    <w:rsid w:val="00B00A8D"/>
    <w:rsid w:val="00B0610C"/>
    <w:rsid w:val="00B22D7E"/>
    <w:rsid w:val="00B349EB"/>
    <w:rsid w:val="00B634A3"/>
    <w:rsid w:val="00B63EA2"/>
    <w:rsid w:val="00B81A9D"/>
    <w:rsid w:val="00B87CE4"/>
    <w:rsid w:val="00BA5D06"/>
    <w:rsid w:val="00BB358D"/>
    <w:rsid w:val="00BC7BCE"/>
    <w:rsid w:val="00BC7D39"/>
    <w:rsid w:val="00BD3B6A"/>
    <w:rsid w:val="00C00111"/>
    <w:rsid w:val="00C0217D"/>
    <w:rsid w:val="00C05046"/>
    <w:rsid w:val="00C669B0"/>
    <w:rsid w:val="00C72A62"/>
    <w:rsid w:val="00C73A3F"/>
    <w:rsid w:val="00C75EA9"/>
    <w:rsid w:val="00C8058A"/>
    <w:rsid w:val="00C95B91"/>
    <w:rsid w:val="00CB3CF9"/>
    <w:rsid w:val="00CB7846"/>
    <w:rsid w:val="00CD2B18"/>
    <w:rsid w:val="00CD7228"/>
    <w:rsid w:val="00CF342E"/>
    <w:rsid w:val="00D0578B"/>
    <w:rsid w:val="00D40D15"/>
    <w:rsid w:val="00D64DB2"/>
    <w:rsid w:val="00D653A8"/>
    <w:rsid w:val="00D73001"/>
    <w:rsid w:val="00D86B5E"/>
    <w:rsid w:val="00D92AD9"/>
    <w:rsid w:val="00D97412"/>
    <w:rsid w:val="00DB6F74"/>
    <w:rsid w:val="00DB7F62"/>
    <w:rsid w:val="00DD40A9"/>
    <w:rsid w:val="00DF334A"/>
    <w:rsid w:val="00DF7BDA"/>
    <w:rsid w:val="00E10C78"/>
    <w:rsid w:val="00E20C17"/>
    <w:rsid w:val="00E27CCF"/>
    <w:rsid w:val="00E44A03"/>
    <w:rsid w:val="00E44FE4"/>
    <w:rsid w:val="00E707A8"/>
    <w:rsid w:val="00E80E02"/>
    <w:rsid w:val="00E9287F"/>
    <w:rsid w:val="00EA10AF"/>
    <w:rsid w:val="00EA26DC"/>
    <w:rsid w:val="00EA5465"/>
    <w:rsid w:val="00EC2483"/>
    <w:rsid w:val="00EC2E63"/>
    <w:rsid w:val="00ED3565"/>
    <w:rsid w:val="00ED4940"/>
    <w:rsid w:val="00ED6338"/>
    <w:rsid w:val="00EE0C4A"/>
    <w:rsid w:val="00EE4716"/>
    <w:rsid w:val="00EE7BB7"/>
    <w:rsid w:val="00EF1EAC"/>
    <w:rsid w:val="00F06C11"/>
    <w:rsid w:val="00F27688"/>
    <w:rsid w:val="00F34080"/>
    <w:rsid w:val="00F54F5E"/>
    <w:rsid w:val="00F66261"/>
    <w:rsid w:val="00F76512"/>
    <w:rsid w:val="00F77193"/>
    <w:rsid w:val="00F852D4"/>
    <w:rsid w:val="00F9393D"/>
    <w:rsid w:val="00FC12F8"/>
    <w:rsid w:val="00FC4712"/>
    <w:rsid w:val="00FC4751"/>
    <w:rsid w:val="00FD6C78"/>
    <w:rsid w:val="00FE2C9E"/>
    <w:rsid w:val="00FF5A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semiHidden/>
    <w:rsid w:val="00474361"/>
    <w:pPr>
      <w:tabs>
        <w:tab w:val="left" w:pos="1200"/>
        <w:tab w:val="right" w:leader="dot" w:pos="9061"/>
      </w:tabs>
      <w:spacing w:before="120"/>
      <w:ind w:left="993" w:hanging="993"/>
    </w:pPr>
  </w:style>
  <w:style w:type="paragraph" w:styleId="Spistreci3">
    <w:name w:val="toc 3"/>
    <w:basedOn w:val="Normalny"/>
    <w:next w:val="Normalny"/>
    <w:autoRedefine/>
    <w:semiHidden/>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semiHidden/>
    <w:rsid w:val="00474361"/>
    <w:pPr>
      <w:tabs>
        <w:tab w:val="left" w:pos="1200"/>
        <w:tab w:val="right" w:leader="dot" w:pos="9061"/>
      </w:tabs>
      <w:spacing w:before="120"/>
      <w:ind w:left="993" w:hanging="993"/>
    </w:pPr>
  </w:style>
  <w:style w:type="paragraph" w:styleId="Spistreci3">
    <w:name w:val="toc 3"/>
    <w:basedOn w:val="Normalny"/>
    <w:next w:val="Normalny"/>
    <w:autoRedefine/>
    <w:semiHidden/>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2639">
      <w:bodyDiv w:val="1"/>
      <w:marLeft w:val="0"/>
      <w:marRight w:val="0"/>
      <w:marTop w:val="0"/>
      <w:marBottom w:val="0"/>
      <w:divBdr>
        <w:top w:val="none" w:sz="0" w:space="0" w:color="auto"/>
        <w:left w:val="none" w:sz="0" w:space="0" w:color="auto"/>
        <w:bottom w:val="none" w:sz="0" w:space="0" w:color="auto"/>
        <w:right w:val="none" w:sz="0" w:space="0" w:color="auto"/>
      </w:divBdr>
    </w:div>
    <w:div w:id="80609659">
      <w:bodyDiv w:val="1"/>
      <w:marLeft w:val="0"/>
      <w:marRight w:val="0"/>
      <w:marTop w:val="0"/>
      <w:marBottom w:val="0"/>
      <w:divBdr>
        <w:top w:val="none" w:sz="0" w:space="0" w:color="auto"/>
        <w:left w:val="none" w:sz="0" w:space="0" w:color="auto"/>
        <w:bottom w:val="none" w:sz="0" w:space="0" w:color="auto"/>
        <w:right w:val="none" w:sz="0" w:space="0" w:color="auto"/>
      </w:divBdr>
    </w:div>
    <w:div w:id="95751932">
      <w:bodyDiv w:val="1"/>
      <w:marLeft w:val="0"/>
      <w:marRight w:val="0"/>
      <w:marTop w:val="0"/>
      <w:marBottom w:val="0"/>
      <w:divBdr>
        <w:top w:val="none" w:sz="0" w:space="0" w:color="auto"/>
        <w:left w:val="none" w:sz="0" w:space="0" w:color="auto"/>
        <w:bottom w:val="none" w:sz="0" w:space="0" w:color="auto"/>
        <w:right w:val="none" w:sz="0" w:space="0" w:color="auto"/>
      </w:divBdr>
    </w:div>
    <w:div w:id="206990973">
      <w:bodyDiv w:val="1"/>
      <w:marLeft w:val="0"/>
      <w:marRight w:val="0"/>
      <w:marTop w:val="0"/>
      <w:marBottom w:val="0"/>
      <w:divBdr>
        <w:top w:val="none" w:sz="0" w:space="0" w:color="auto"/>
        <w:left w:val="none" w:sz="0" w:space="0" w:color="auto"/>
        <w:bottom w:val="none" w:sz="0" w:space="0" w:color="auto"/>
        <w:right w:val="none" w:sz="0" w:space="0" w:color="auto"/>
      </w:divBdr>
    </w:div>
    <w:div w:id="295254971">
      <w:bodyDiv w:val="1"/>
      <w:marLeft w:val="0"/>
      <w:marRight w:val="0"/>
      <w:marTop w:val="0"/>
      <w:marBottom w:val="0"/>
      <w:divBdr>
        <w:top w:val="none" w:sz="0" w:space="0" w:color="auto"/>
        <w:left w:val="none" w:sz="0" w:space="0" w:color="auto"/>
        <w:bottom w:val="none" w:sz="0" w:space="0" w:color="auto"/>
        <w:right w:val="none" w:sz="0" w:space="0" w:color="auto"/>
      </w:divBdr>
    </w:div>
    <w:div w:id="362676861">
      <w:bodyDiv w:val="1"/>
      <w:marLeft w:val="0"/>
      <w:marRight w:val="0"/>
      <w:marTop w:val="0"/>
      <w:marBottom w:val="0"/>
      <w:divBdr>
        <w:top w:val="none" w:sz="0" w:space="0" w:color="auto"/>
        <w:left w:val="none" w:sz="0" w:space="0" w:color="auto"/>
        <w:bottom w:val="none" w:sz="0" w:space="0" w:color="auto"/>
        <w:right w:val="none" w:sz="0" w:space="0" w:color="auto"/>
      </w:divBdr>
    </w:div>
    <w:div w:id="419065571">
      <w:bodyDiv w:val="1"/>
      <w:marLeft w:val="0"/>
      <w:marRight w:val="0"/>
      <w:marTop w:val="0"/>
      <w:marBottom w:val="0"/>
      <w:divBdr>
        <w:top w:val="none" w:sz="0" w:space="0" w:color="auto"/>
        <w:left w:val="none" w:sz="0" w:space="0" w:color="auto"/>
        <w:bottom w:val="none" w:sz="0" w:space="0" w:color="auto"/>
        <w:right w:val="none" w:sz="0" w:space="0" w:color="auto"/>
      </w:divBdr>
    </w:div>
    <w:div w:id="465658289">
      <w:bodyDiv w:val="1"/>
      <w:marLeft w:val="0"/>
      <w:marRight w:val="0"/>
      <w:marTop w:val="0"/>
      <w:marBottom w:val="0"/>
      <w:divBdr>
        <w:top w:val="none" w:sz="0" w:space="0" w:color="auto"/>
        <w:left w:val="none" w:sz="0" w:space="0" w:color="auto"/>
        <w:bottom w:val="none" w:sz="0" w:space="0" w:color="auto"/>
        <w:right w:val="none" w:sz="0" w:space="0" w:color="auto"/>
      </w:divBdr>
    </w:div>
    <w:div w:id="500661341">
      <w:bodyDiv w:val="1"/>
      <w:marLeft w:val="0"/>
      <w:marRight w:val="0"/>
      <w:marTop w:val="0"/>
      <w:marBottom w:val="0"/>
      <w:divBdr>
        <w:top w:val="none" w:sz="0" w:space="0" w:color="auto"/>
        <w:left w:val="none" w:sz="0" w:space="0" w:color="auto"/>
        <w:bottom w:val="none" w:sz="0" w:space="0" w:color="auto"/>
        <w:right w:val="none" w:sz="0" w:space="0" w:color="auto"/>
      </w:divBdr>
    </w:div>
    <w:div w:id="1071004751">
      <w:bodyDiv w:val="1"/>
      <w:marLeft w:val="0"/>
      <w:marRight w:val="0"/>
      <w:marTop w:val="0"/>
      <w:marBottom w:val="0"/>
      <w:divBdr>
        <w:top w:val="none" w:sz="0" w:space="0" w:color="auto"/>
        <w:left w:val="none" w:sz="0" w:space="0" w:color="auto"/>
        <w:bottom w:val="none" w:sz="0" w:space="0" w:color="auto"/>
        <w:right w:val="none" w:sz="0" w:space="0" w:color="auto"/>
      </w:divBdr>
    </w:div>
    <w:div w:id="1164856893">
      <w:bodyDiv w:val="1"/>
      <w:marLeft w:val="0"/>
      <w:marRight w:val="0"/>
      <w:marTop w:val="0"/>
      <w:marBottom w:val="0"/>
      <w:divBdr>
        <w:top w:val="none" w:sz="0" w:space="0" w:color="auto"/>
        <w:left w:val="none" w:sz="0" w:space="0" w:color="auto"/>
        <w:bottom w:val="none" w:sz="0" w:space="0" w:color="auto"/>
        <w:right w:val="none" w:sz="0" w:space="0" w:color="auto"/>
      </w:divBdr>
    </w:div>
    <w:div w:id="1199859231">
      <w:bodyDiv w:val="1"/>
      <w:marLeft w:val="0"/>
      <w:marRight w:val="0"/>
      <w:marTop w:val="0"/>
      <w:marBottom w:val="0"/>
      <w:divBdr>
        <w:top w:val="none" w:sz="0" w:space="0" w:color="auto"/>
        <w:left w:val="none" w:sz="0" w:space="0" w:color="auto"/>
        <w:bottom w:val="none" w:sz="0" w:space="0" w:color="auto"/>
        <w:right w:val="none" w:sz="0" w:space="0" w:color="auto"/>
      </w:divBdr>
    </w:div>
    <w:div w:id="1219826676">
      <w:bodyDiv w:val="1"/>
      <w:marLeft w:val="0"/>
      <w:marRight w:val="0"/>
      <w:marTop w:val="0"/>
      <w:marBottom w:val="0"/>
      <w:divBdr>
        <w:top w:val="none" w:sz="0" w:space="0" w:color="auto"/>
        <w:left w:val="none" w:sz="0" w:space="0" w:color="auto"/>
        <w:bottom w:val="none" w:sz="0" w:space="0" w:color="auto"/>
        <w:right w:val="none" w:sz="0" w:space="0" w:color="auto"/>
      </w:divBdr>
    </w:div>
    <w:div w:id="1310094585">
      <w:bodyDiv w:val="1"/>
      <w:marLeft w:val="0"/>
      <w:marRight w:val="0"/>
      <w:marTop w:val="0"/>
      <w:marBottom w:val="0"/>
      <w:divBdr>
        <w:top w:val="none" w:sz="0" w:space="0" w:color="auto"/>
        <w:left w:val="none" w:sz="0" w:space="0" w:color="auto"/>
        <w:bottom w:val="none" w:sz="0" w:space="0" w:color="auto"/>
        <w:right w:val="none" w:sz="0" w:space="0" w:color="auto"/>
      </w:divBdr>
    </w:div>
    <w:div w:id="1505969257">
      <w:bodyDiv w:val="1"/>
      <w:marLeft w:val="0"/>
      <w:marRight w:val="0"/>
      <w:marTop w:val="0"/>
      <w:marBottom w:val="0"/>
      <w:divBdr>
        <w:top w:val="none" w:sz="0" w:space="0" w:color="auto"/>
        <w:left w:val="none" w:sz="0" w:space="0" w:color="auto"/>
        <w:bottom w:val="none" w:sz="0" w:space="0" w:color="auto"/>
        <w:right w:val="none" w:sz="0" w:space="0" w:color="auto"/>
      </w:divBdr>
    </w:div>
    <w:div w:id="1528367633">
      <w:bodyDiv w:val="1"/>
      <w:marLeft w:val="0"/>
      <w:marRight w:val="0"/>
      <w:marTop w:val="0"/>
      <w:marBottom w:val="0"/>
      <w:divBdr>
        <w:top w:val="none" w:sz="0" w:space="0" w:color="auto"/>
        <w:left w:val="none" w:sz="0" w:space="0" w:color="auto"/>
        <w:bottom w:val="none" w:sz="0" w:space="0" w:color="auto"/>
        <w:right w:val="none" w:sz="0" w:space="0" w:color="auto"/>
      </w:divBdr>
    </w:div>
    <w:div w:id="1587151838">
      <w:bodyDiv w:val="1"/>
      <w:marLeft w:val="0"/>
      <w:marRight w:val="0"/>
      <w:marTop w:val="0"/>
      <w:marBottom w:val="0"/>
      <w:divBdr>
        <w:top w:val="none" w:sz="0" w:space="0" w:color="auto"/>
        <w:left w:val="none" w:sz="0" w:space="0" w:color="auto"/>
        <w:bottom w:val="none" w:sz="0" w:space="0" w:color="auto"/>
        <w:right w:val="none" w:sz="0" w:space="0" w:color="auto"/>
      </w:divBdr>
    </w:div>
    <w:div w:id="1590652946">
      <w:bodyDiv w:val="1"/>
      <w:marLeft w:val="0"/>
      <w:marRight w:val="0"/>
      <w:marTop w:val="0"/>
      <w:marBottom w:val="0"/>
      <w:divBdr>
        <w:top w:val="none" w:sz="0" w:space="0" w:color="auto"/>
        <w:left w:val="none" w:sz="0" w:space="0" w:color="auto"/>
        <w:bottom w:val="none" w:sz="0" w:space="0" w:color="auto"/>
        <w:right w:val="none" w:sz="0" w:space="0" w:color="auto"/>
      </w:divBdr>
    </w:div>
    <w:div w:id="1640113914">
      <w:bodyDiv w:val="1"/>
      <w:marLeft w:val="0"/>
      <w:marRight w:val="0"/>
      <w:marTop w:val="0"/>
      <w:marBottom w:val="0"/>
      <w:divBdr>
        <w:top w:val="none" w:sz="0" w:space="0" w:color="auto"/>
        <w:left w:val="none" w:sz="0" w:space="0" w:color="auto"/>
        <w:bottom w:val="none" w:sz="0" w:space="0" w:color="auto"/>
        <w:right w:val="none" w:sz="0" w:space="0" w:color="auto"/>
      </w:divBdr>
    </w:div>
    <w:div w:id="1681079529">
      <w:bodyDiv w:val="1"/>
      <w:marLeft w:val="0"/>
      <w:marRight w:val="0"/>
      <w:marTop w:val="0"/>
      <w:marBottom w:val="0"/>
      <w:divBdr>
        <w:top w:val="none" w:sz="0" w:space="0" w:color="auto"/>
        <w:left w:val="none" w:sz="0" w:space="0" w:color="auto"/>
        <w:bottom w:val="none" w:sz="0" w:space="0" w:color="auto"/>
        <w:right w:val="none" w:sz="0" w:space="0" w:color="auto"/>
      </w:divBdr>
    </w:div>
    <w:div w:id="1729184522">
      <w:bodyDiv w:val="1"/>
      <w:marLeft w:val="0"/>
      <w:marRight w:val="0"/>
      <w:marTop w:val="0"/>
      <w:marBottom w:val="0"/>
      <w:divBdr>
        <w:top w:val="none" w:sz="0" w:space="0" w:color="auto"/>
        <w:left w:val="none" w:sz="0" w:space="0" w:color="auto"/>
        <w:bottom w:val="none" w:sz="0" w:space="0" w:color="auto"/>
        <w:right w:val="none" w:sz="0" w:space="0" w:color="auto"/>
      </w:divBdr>
    </w:div>
    <w:div w:id="1942302292">
      <w:bodyDiv w:val="1"/>
      <w:marLeft w:val="0"/>
      <w:marRight w:val="0"/>
      <w:marTop w:val="0"/>
      <w:marBottom w:val="0"/>
      <w:divBdr>
        <w:top w:val="none" w:sz="0" w:space="0" w:color="auto"/>
        <w:left w:val="none" w:sz="0" w:space="0" w:color="auto"/>
        <w:bottom w:val="none" w:sz="0" w:space="0" w:color="auto"/>
        <w:right w:val="none" w:sz="0" w:space="0" w:color="auto"/>
      </w:divBdr>
    </w:div>
    <w:div w:id="21204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mailto:rafal.jaworski@mentor.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m&#243;wienia.publiczne@zozlw.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6FDAA-7E70-4D4B-9723-8DC5A9D9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14762</Words>
  <Characters>88574</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ubezpieczenie</vt:lpstr>
    </vt:vector>
  </TitlesOfParts>
  <Company/>
  <LinksUpToDate>false</LinksUpToDate>
  <CharactersWithSpaces>103130</CharactersWithSpaces>
  <SharedDoc>false</SharedDoc>
  <HLinks>
    <vt:vector size="186" baseType="variant">
      <vt:variant>
        <vt:i4>1703999</vt:i4>
      </vt:variant>
      <vt:variant>
        <vt:i4>92</vt:i4>
      </vt:variant>
      <vt:variant>
        <vt:i4>0</vt:i4>
      </vt:variant>
      <vt:variant>
        <vt:i4>5</vt:i4>
      </vt:variant>
      <vt:variant>
        <vt:lpwstr/>
      </vt:variant>
      <vt:variant>
        <vt:lpwstr>_Toc288819445</vt:lpwstr>
      </vt:variant>
      <vt:variant>
        <vt:i4>1703999</vt:i4>
      </vt:variant>
      <vt:variant>
        <vt:i4>89</vt:i4>
      </vt:variant>
      <vt:variant>
        <vt:i4>0</vt:i4>
      </vt:variant>
      <vt:variant>
        <vt:i4>5</vt:i4>
      </vt:variant>
      <vt:variant>
        <vt:lpwstr/>
      </vt:variant>
      <vt:variant>
        <vt:lpwstr>_Toc288819444</vt:lpwstr>
      </vt:variant>
      <vt:variant>
        <vt:i4>1703999</vt:i4>
      </vt:variant>
      <vt:variant>
        <vt:i4>86</vt:i4>
      </vt:variant>
      <vt:variant>
        <vt:i4>0</vt:i4>
      </vt:variant>
      <vt:variant>
        <vt:i4>5</vt:i4>
      </vt:variant>
      <vt:variant>
        <vt:lpwstr/>
      </vt:variant>
      <vt:variant>
        <vt:lpwstr>_Toc288819443</vt:lpwstr>
      </vt:variant>
      <vt:variant>
        <vt:i4>1703999</vt:i4>
      </vt:variant>
      <vt:variant>
        <vt:i4>83</vt:i4>
      </vt:variant>
      <vt:variant>
        <vt:i4>0</vt:i4>
      </vt:variant>
      <vt:variant>
        <vt:i4>5</vt:i4>
      </vt:variant>
      <vt:variant>
        <vt:lpwstr/>
      </vt:variant>
      <vt:variant>
        <vt:lpwstr>_Toc288819442</vt:lpwstr>
      </vt:variant>
      <vt:variant>
        <vt:i4>1703999</vt:i4>
      </vt:variant>
      <vt:variant>
        <vt:i4>80</vt:i4>
      </vt:variant>
      <vt:variant>
        <vt:i4>0</vt:i4>
      </vt:variant>
      <vt:variant>
        <vt:i4>5</vt:i4>
      </vt:variant>
      <vt:variant>
        <vt:lpwstr/>
      </vt:variant>
      <vt:variant>
        <vt:lpwstr>_Toc288819441</vt:lpwstr>
      </vt:variant>
      <vt:variant>
        <vt:i4>1703999</vt:i4>
      </vt:variant>
      <vt:variant>
        <vt:i4>77</vt:i4>
      </vt:variant>
      <vt:variant>
        <vt:i4>0</vt:i4>
      </vt:variant>
      <vt:variant>
        <vt:i4>5</vt:i4>
      </vt:variant>
      <vt:variant>
        <vt:lpwstr/>
      </vt:variant>
      <vt:variant>
        <vt:lpwstr>_Toc288819440</vt:lpwstr>
      </vt:variant>
      <vt:variant>
        <vt:i4>1900607</vt:i4>
      </vt:variant>
      <vt:variant>
        <vt:i4>74</vt:i4>
      </vt:variant>
      <vt:variant>
        <vt:i4>0</vt:i4>
      </vt:variant>
      <vt:variant>
        <vt:i4>5</vt:i4>
      </vt:variant>
      <vt:variant>
        <vt:lpwstr/>
      </vt:variant>
      <vt:variant>
        <vt:lpwstr>_Toc288819439</vt:lpwstr>
      </vt:variant>
      <vt:variant>
        <vt:i4>1900607</vt:i4>
      </vt:variant>
      <vt:variant>
        <vt:i4>71</vt:i4>
      </vt:variant>
      <vt:variant>
        <vt:i4>0</vt:i4>
      </vt:variant>
      <vt:variant>
        <vt:i4>5</vt:i4>
      </vt:variant>
      <vt:variant>
        <vt:lpwstr/>
      </vt:variant>
      <vt:variant>
        <vt:lpwstr>_Toc288819438</vt:lpwstr>
      </vt:variant>
      <vt:variant>
        <vt:i4>1900607</vt:i4>
      </vt:variant>
      <vt:variant>
        <vt:i4>68</vt:i4>
      </vt:variant>
      <vt:variant>
        <vt:i4>0</vt:i4>
      </vt:variant>
      <vt:variant>
        <vt:i4>5</vt:i4>
      </vt:variant>
      <vt:variant>
        <vt:lpwstr/>
      </vt:variant>
      <vt:variant>
        <vt:lpwstr>_Toc288819437</vt:lpwstr>
      </vt:variant>
      <vt:variant>
        <vt:i4>1900607</vt:i4>
      </vt:variant>
      <vt:variant>
        <vt:i4>65</vt:i4>
      </vt:variant>
      <vt:variant>
        <vt:i4>0</vt:i4>
      </vt:variant>
      <vt:variant>
        <vt:i4>5</vt:i4>
      </vt:variant>
      <vt:variant>
        <vt:lpwstr/>
      </vt:variant>
      <vt:variant>
        <vt:lpwstr>_Toc288819436</vt:lpwstr>
      </vt:variant>
      <vt:variant>
        <vt:i4>1900607</vt:i4>
      </vt:variant>
      <vt:variant>
        <vt:i4>62</vt:i4>
      </vt:variant>
      <vt:variant>
        <vt:i4>0</vt:i4>
      </vt:variant>
      <vt:variant>
        <vt:i4>5</vt:i4>
      </vt:variant>
      <vt:variant>
        <vt:lpwstr/>
      </vt:variant>
      <vt:variant>
        <vt:lpwstr>_Toc288819435</vt:lpwstr>
      </vt:variant>
      <vt:variant>
        <vt:i4>1900607</vt:i4>
      </vt:variant>
      <vt:variant>
        <vt:i4>59</vt:i4>
      </vt:variant>
      <vt:variant>
        <vt:i4>0</vt:i4>
      </vt:variant>
      <vt:variant>
        <vt:i4>5</vt:i4>
      </vt:variant>
      <vt:variant>
        <vt:lpwstr/>
      </vt:variant>
      <vt:variant>
        <vt:lpwstr>_Toc288819434</vt:lpwstr>
      </vt:variant>
      <vt:variant>
        <vt:i4>1900607</vt:i4>
      </vt:variant>
      <vt:variant>
        <vt:i4>56</vt:i4>
      </vt:variant>
      <vt:variant>
        <vt:i4>0</vt:i4>
      </vt:variant>
      <vt:variant>
        <vt:i4>5</vt:i4>
      </vt:variant>
      <vt:variant>
        <vt:lpwstr/>
      </vt:variant>
      <vt:variant>
        <vt:lpwstr>_Toc288819433</vt:lpwstr>
      </vt:variant>
      <vt:variant>
        <vt:i4>1900607</vt:i4>
      </vt:variant>
      <vt:variant>
        <vt:i4>53</vt:i4>
      </vt:variant>
      <vt:variant>
        <vt:i4>0</vt:i4>
      </vt:variant>
      <vt:variant>
        <vt:i4>5</vt:i4>
      </vt:variant>
      <vt:variant>
        <vt:lpwstr/>
      </vt:variant>
      <vt:variant>
        <vt:lpwstr>_Toc288819432</vt:lpwstr>
      </vt:variant>
      <vt:variant>
        <vt:i4>1900607</vt:i4>
      </vt:variant>
      <vt:variant>
        <vt:i4>50</vt:i4>
      </vt:variant>
      <vt:variant>
        <vt:i4>0</vt:i4>
      </vt:variant>
      <vt:variant>
        <vt:i4>5</vt:i4>
      </vt:variant>
      <vt:variant>
        <vt:lpwstr/>
      </vt:variant>
      <vt:variant>
        <vt:lpwstr>_Toc288819431</vt:lpwstr>
      </vt:variant>
      <vt:variant>
        <vt:i4>1900607</vt:i4>
      </vt:variant>
      <vt:variant>
        <vt:i4>47</vt:i4>
      </vt:variant>
      <vt:variant>
        <vt:i4>0</vt:i4>
      </vt:variant>
      <vt:variant>
        <vt:i4>5</vt:i4>
      </vt:variant>
      <vt:variant>
        <vt:lpwstr/>
      </vt:variant>
      <vt:variant>
        <vt:lpwstr>_Toc288819430</vt:lpwstr>
      </vt:variant>
      <vt:variant>
        <vt:i4>1835071</vt:i4>
      </vt:variant>
      <vt:variant>
        <vt:i4>44</vt:i4>
      </vt:variant>
      <vt:variant>
        <vt:i4>0</vt:i4>
      </vt:variant>
      <vt:variant>
        <vt:i4>5</vt:i4>
      </vt:variant>
      <vt:variant>
        <vt:lpwstr/>
      </vt:variant>
      <vt:variant>
        <vt:lpwstr>_Toc288819429</vt:lpwstr>
      </vt:variant>
      <vt:variant>
        <vt:i4>1835071</vt:i4>
      </vt:variant>
      <vt:variant>
        <vt:i4>41</vt:i4>
      </vt:variant>
      <vt:variant>
        <vt:i4>0</vt:i4>
      </vt:variant>
      <vt:variant>
        <vt:i4>5</vt:i4>
      </vt:variant>
      <vt:variant>
        <vt:lpwstr/>
      </vt:variant>
      <vt:variant>
        <vt:lpwstr>_Toc288819428</vt:lpwstr>
      </vt:variant>
      <vt:variant>
        <vt:i4>1835071</vt:i4>
      </vt:variant>
      <vt:variant>
        <vt:i4>38</vt:i4>
      </vt:variant>
      <vt:variant>
        <vt:i4>0</vt:i4>
      </vt:variant>
      <vt:variant>
        <vt:i4>5</vt:i4>
      </vt:variant>
      <vt:variant>
        <vt:lpwstr/>
      </vt:variant>
      <vt:variant>
        <vt:lpwstr>_Toc288819427</vt:lpwstr>
      </vt:variant>
      <vt:variant>
        <vt:i4>1835071</vt:i4>
      </vt:variant>
      <vt:variant>
        <vt:i4>35</vt:i4>
      </vt:variant>
      <vt:variant>
        <vt:i4>0</vt:i4>
      </vt:variant>
      <vt:variant>
        <vt:i4>5</vt:i4>
      </vt:variant>
      <vt:variant>
        <vt:lpwstr/>
      </vt:variant>
      <vt:variant>
        <vt:lpwstr>_Toc288819426</vt:lpwstr>
      </vt:variant>
      <vt:variant>
        <vt:i4>1835071</vt:i4>
      </vt:variant>
      <vt:variant>
        <vt:i4>32</vt:i4>
      </vt:variant>
      <vt:variant>
        <vt:i4>0</vt:i4>
      </vt:variant>
      <vt:variant>
        <vt:i4>5</vt:i4>
      </vt:variant>
      <vt:variant>
        <vt:lpwstr/>
      </vt:variant>
      <vt:variant>
        <vt:lpwstr>_Toc288819425</vt:lpwstr>
      </vt:variant>
      <vt:variant>
        <vt:i4>1835071</vt:i4>
      </vt:variant>
      <vt:variant>
        <vt:i4>29</vt:i4>
      </vt:variant>
      <vt:variant>
        <vt:i4>0</vt:i4>
      </vt:variant>
      <vt:variant>
        <vt:i4>5</vt:i4>
      </vt:variant>
      <vt:variant>
        <vt:lpwstr/>
      </vt:variant>
      <vt:variant>
        <vt:lpwstr>_Toc288819424</vt:lpwstr>
      </vt:variant>
      <vt:variant>
        <vt:i4>1835071</vt:i4>
      </vt:variant>
      <vt:variant>
        <vt:i4>26</vt:i4>
      </vt:variant>
      <vt:variant>
        <vt:i4>0</vt:i4>
      </vt:variant>
      <vt:variant>
        <vt:i4>5</vt:i4>
      </vt:variant>
      <vt:variant>
        <vt:lpwstr/>
      </vt:variant>
      <vt:variant>
        <vt:lpwstr>_Toc288819423</vt:lpwstr>
      </vt:variant>
      <vt:variant>
        <vt:i4>1835071</vt:i4>
      </vt:variant>
      <vt:variant>
        <vt:i4>23</vt:i4>
      </vt:variant>
      <vt:variant>
        <vt:i4>0</vt:i4>
      </vt:variant>
      <vt:variant>
        <vt:i4>5</vt:i4>
      </vt:variant>
      <vt:variant>
        <vt:lpwstr/>
      </vt:variant>
      <vt:variant>
        <vt:lpwstr>_Toc288819422</vt:lpwstr>
      </vt:variant>
      <vt:variant>
        <vt:i4>1835071</vt:i4>
      </vt:variant>
      <vt:variant>
        <vt:i4>20</vt:i4>
      </vt:variant>
      <vt:variant>
        <vt:i4>0</vt:i4>
      </vt:variant>
      <vt:variant>
        <vt:i4>5</vt:i4>
      </vt:variant>
      <vt:variant>
        <vt:lpwstr/>
      </vt:variant>
      <vt:variant>
        <vt:lpwstr>_Toc288819421</vt:lpwstr>
      </vt:variant>
      <vt:variant>
        <vt:i4>1835071</vt:i4>
      </vt:variant>
      <vt:variant>
        <vt:i4>17</vt:i4>
      </vt:variant>
      <vt:variant>
        <vt:i4>0</vt:i4>
      </vt:variant>
      <vt:variant>
        <vt:i4>5</vt:i4>
      </vt:variant>
      <vt:variant>
        <vt:lpwstr/>
      </vt:variant>
      <vt:variant>
        <vt:lpwstr>_Toc288819420</vt:lpwstr>
      </vt:variant>
      <vt:variant>
        <vt:i4>2031679</vt:i4>
      </vt:variant>
      <vt:variant>
        <vt:i4>14</vt:i4>
      </vt:variant>
      <vt:variant>
        <vt:i4>0</vt:i4>
      </vt:variant>
      <vt:variant>
        <vt:i4>5</vt:i4>
      </vt:variant>
      <vt:variant>
        <vt:lpwstr/>
      </vt:variant>
      <vt:variant>
        <vt:lpwstr>_Toc288819419</vt:lpwstr>
      </vt:variant>
      <vt:variant>
        <vt:i4>2031679</vt:i4>
      </vt:variant>
      <vt:variant>
        <vt:i4>11</vt:i4>
      </vt:variant>
      <vt:variant>
        <vt:i4>0</vt:i4>
      </vt:variant>
      <vt:variant>
        <vt:i4>5</vt:i4>
      </vt:variant>
      <vt:variant>
        <vt:lpwstr/>
      </vt:variant>
      <vt:variant>
        <vt:lpwstr>_Toc288819418</vt:lpwstr>
      </vt:variant>
      <vt:variant>
        <vt:i4>2031679</vt:i4>
      </vt:variant>
      <vt:variant>
        <vt:i4>8</vt:i4>
      </vt:variant>
      <vt:variant>
        <vt:i4>0</vt:i4>
      </vt:variant>
      <vt:variant>
        <vt:i4>5</vt:i4>
      </vt:variant>
      <vt:variant>
        <vt:lpwstr/>
      </vt:variant>
      <vt:variant>
        <vt:lpwstr>_Toc288819417</vt:lpwstr>
      </vt:variant>
      <vt:variant>
        <vt:i4>2031679</vt:i4>
      </vt:variant>
      <vt:variant>
        <vt:i4>5</vt:i4>
      </vt:variant>
      <vt:variant>
        <vt:i4>0</vt:i4>
      </vt:variant>
      <vt:variant>
        <vt:i4>5</vt:i4>
      </vt:variant>
      <vt:variant>
        <vt:lpwstr/>
      </vt:variant>
      <vt:variant>
        <vt:lpwstr>_Toc288819416</vt:lpwstr>
      </vt:variant>
      <vt:variant>
        <vt:i4>2031679</vt:i4>
      </vt:variant>
      <vt:variant>
        <vt:i4>2</vt:i4>
      </vt:variant>
      <vt:variant>
        <vt:i4>0</vt:i4>
      </vt:variant>
      <vt:variant>
        <vt:i4>5</vt:i4>
      </vt:variant>
      <vt:variant>
        <vt:lpwstr/>
      </vt:variant>
      <vt:variant>
        <vt:lpwstr>_Toc288819415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ubezpieczenie</dc:title>
  <dc:creator>RafalJ R.J. Jaworski</dc:creator>
  <cp:lastModifiedBy>User_ADM_06</cp:lastModifiedBy>
  <cp:revision>4</cp:revision>
  <cp:lastPrinted>2012-03-29T07:58:00Z</cp:lastPrinted>
  <dcterms:created xsi:type="dcterms:W3CDTF">2012-04-02T13:00:00Z</dcterms:created>
  <dcterms:modified xsi:type="dcterms:W3CDTF">2012-04-02T13:55:00Z</dcterms:modified>
</cp:coreProperties>
</file>